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comments.xml" ContentType="application/vnd.openxmlformats-officedocument.wordprocessingml.comments+xml"/>
  <Override PartName="/word/header1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2D6AE7" w:rsidP="00870A1B">
      <w:pPr>
        <w:pStyle w:val="Titel"/>
      </w:pPr>
      <w:bookmarkStart w:id="0" w:name="_Toc417459316"/>
      <w:bookmarkStart w:id="1" w:name="_Toc417460390"/>
      <w:r>
        <w:rPr>
          <w:noProof/>
          <w:lang w:val="de-DE" w:eastAsia="de-DE"/>
        </w:rPr>
        <mc:AlternateContent>
          <mc:Choice Requires="wps">
            <w:drawing>
              <wp:anchor distT="0" distB="0" distL="114300" distR="114300" simplePos="0" relativeHeight="251657728" behindDoc="0" locked="0" layoutInCell="1" allowOverlap="1" wp14:anchorId="1DD8929C" wp14:editId="187D250B">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Default="006B4EC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6B4ECF" w:rsidRDefault="006B4EC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de-DE" w:eastAsia="de-DE"/>
        </w:rPr>
        <mc:AlternateContent>
          <mc:Choice Requires="wps">
            <w:drawing>
              <wp:anchor distT="0" distB="0" distL="114299" distR="114299" simplePos="0" relativeHeight="251659776" behindDoc="0" locked="0" layoutInCell="1" allowOverlap="1" wp14:anchorId="1402DD95" wp14:editId="4CFB54A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9F1949D"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de-DE" w:eastAsia="de-DE"/>
        </w:rPr>
        <mc:AlternateContent>
          <mc:Choice Requires="wps">
            <w:drawing>
              <wp:anchor distT="0" distB="0" distL="114299" distR="114299" simplePos="0" relativeHeight="251660800" behindDoc="0" locked="0" layoutInCell="1" allowOverlap="1" wp14:anchorId="60EB54FF" wp14:editId="3F289BAB">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582D83"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de-DE" w:eastAsia="de-DE"/>
        </w:rPr>
        <mc:AlternateContent>
          <mc:Choice Requires="wps">
            <w:drawing>
              <wp:anchor distT="0" distB="0" distL="114300" distR="114300" simplePos="0" relativeHeight="251658752" behindDoc="0" locked="0" layoutInCell="1" allowOverlap="1" wp14:anchorId="13E8D194" wp14:editId="65BCE82A">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Default="006B4ECF"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6B4ECF" w:rsidRDefault="006B4ECF"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de-DE" w:eastAsia="de-DE"/>
        </w:rPr>
        <mc:AlternateContent>
          <mc:Choice Requires="wps">
            <w:drawing>
              <wp:anchor distT="0" distB="0" distL="114300" distR="114300" simplePos="0" relativeHeight="251656704" behindDoc="0" locked="0" layoutInCell="1" allowOverlap="1" wp14:anchorId="1B238573" wp14:editId="3CC35FB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Pr="00460028" w:rsidRDefault="006B4ECF"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6B4ECF" w:rsidRDefault="006B4EC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6B4ECF" w:rsidRDefault="006B4ECF"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6B4ECF" w:rsidRDefault="006B4EC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6B4ECF" w:rsidRPr="00460028" w:rsidRDefault="006B4ECF"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6B4ECF" w:rsidRDefault="006B4EC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6B4ECF" w:rsidRDefault="006B4ECF"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6B4ECF" w:rsidRDefault="006B4EC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de-DE" w:eastAsia="de-DE"/>
        </w:rPr>
        <w:drawing>
          <wp:anchor distT="0" distB="0" distL="114300" distR="114300" simplePos="0" relativeHeight="251655680" behindDoc="0" locked="0" layoutInCell="1" allowOverlap="1" wp14:anchorId="2E3C18F8" wp14:editId="5296B6FD">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4656" behindDoc="0" locked="0" layoutInCell="1" allowOverlap="1" wp14:anchorId="7AF6DA07" wp14:editId="6B1741B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Pr="00380C7B" w:rsidRDefault="006B4ECF"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proofErr w:type="gramStart"/>
                            <w:r>
                              <w:rPr>
                                <w:b/>
                                <w:bCs/>
                                <w:color w:val="000000"/>
                                <w:sz w:val="36"/>
                                <w:szCs w:val="36"/>
                                <w:highlight w:val="yellow"/>
                              </w:rPr>
                              <w:t>o</w:t>
                            </w:r>
                            <w:r w:rsidRPr="00380C7B">
                              <w:rPr>
                                <w:b/>
                                <w:bCs/>
                                <w:color w:val="000000"/>
                                <w:sz w:val="36"/>
                                <w:szCs w:val="36"/>
                                <w:highlight w:val="yellow"/>
                              </w:rPr>
                              <w:t>n</w:t>
                            </w:r>
                            <w:proofErr w:type="gramEnd"/>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r>
                              <w:rPr>
                                <w:b/>
                                <w:sz w:val="36"/>
                              </w:rPr>
                              <w:t xml:space="preserve">Systems for high accuracy </w:t>
                            </w:r>
                            <w:ins w:id="2" w:author="Paul F. Mueller" w:date="2016-03-17T04:51:00Z">
                              <w:r>
                                <w:rPr>
                                  <w:b/>
                                  <w:sz w:val="36"/>
                                </w:rPr>
                                <w:t xml:space="preserve">positioning </w:t>
                              </w:r>
                            </w:ins>
                            <w:r>
                              <w:rPr>
                                <w:b/>
                                <w:sz w:val="36"/>
                              </w:rPr>
                              <w:t xml:space="preserve">services in </w:t>
                            </w:r>
                            <w:del w:id="3" w:author="Paul F. Mueller" w:date="2016-03-17T04:28:00Z">
                              <w:r w:rsidDel="004275AB">
                                <w:rPr>
                                  <w:b/>
                                  <w:sz w:val="36"/>
                                </w:rPr>
                                <w:delText>ports</w:delText>
                              </w:r>
                            </w:del>
                            <w:ins w:id="4" w:author="Paul F. Mueller" w:date="2016-03-17T04:28:00Z">
                              <w:r>
                                <w:rPr>
                                  <w:b/>
                                  <w:sz w:val="36"/>
                                </w:rPr>
                                <w:t>critical areas</w:t>
                              </w:r>
                            </w:ins>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6B4ECF" w:rsidRDefault="006B4ECF"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6B4ECF" w:rsidRPr="00380C7B" w:rsidRDefault="006B4ECF"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proofErr w:type="gramStart"/>
                      <w:r>
                        <w:rPr>
                          <w:b/>
                          <w:bCs/>
                          <w:color w:val="000000"/>
                          <w:sz w:val="36"/>
                          <w:szCs w:val="36"/>
                          <w:highlight w:val="yellow"/>
                        </w:rPr>
                        <w:t>o</w:t>
                      </w:r>
                      <w:r w:rsidRPr="00380C7B">
                        <w:rPr>
                          <w:b/>
                          <w:bCs/>
                          <w:color w:val="000000"/>
                          <w:sz w:val="36"/>
                          <w:szCs w:val="36"/>
                          <w:highlight w:val="yellow"/>
                        </w:rPr>
                        <w:t>n</w:t>
                      </w:r>
                      <w:proofErr w:type="gramEnd"/>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r>
                        <w:rPr>
                          <w:b/>
                          <w:sz w:val="36"/>
                        </w:rPr>
                        <w:t xml:space="preserve">Systems for high accuracy </w:t>
                      </w:r>
                      <w:ins w:id="5" w:author="Paul F. Mueller" w:date="2016-03-17T04:51:00Z">
                        <w:r>
                          <w:rPr>
                            <w:b/>
                            <w:sz w:val="36"/>
                          </w:rPr>
                          <w:t xml:space="preserve">positioning </w:t>
                        </w:r>
                      </w:ins>
                      <w:r>
                        <w:rPr>
                          <w:b/>
                          <w:sz w:val="36"/>
                        </w:rPr>
                        <w:t xml:space="preserve">services in </w:t>
                      </w:r>
                      <w:del w:id="6" w:author="Paul F. Mueller" w:date="2016-03-17T04:28:00Z">
                        <w:r w:rsidDel="004275AB">
                          <w:rPr>
                            <w:b/>
                            <w:sz w:val="36"/>
                          </w:rPr>
                          <w:delText>ports</w:delText>
                        </w:r>
                      </w:del>
                      <w:ins w:id="7" w:author="Paul F. Mueller" w:date="2016-03-17T04:28:00Z">
                        <w:r>
                          <w:rPr>
                            <w:b/>
                            <w:sz w:val="36"/>
                          </w:rPr>
                          <w:t>critical areas</w:t>
                        </w:r>
                      </w:ins>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6B4ECF" w:rsidRPr="00380C7B" w:rsidRDefault="006B4ECF" w:rsidP="00460028">
                      <w:pPr>
                        <w:autoSpaceDE w:val="0"/>
                        <w:autoSpaceDN w:val="0"/>
                        <w:adjustRightInd w:val="0"/>
                        <w:jc w:val="center"/>
                        <w:rPr>
                          <w:b/>
                          <w:bCs/>
                          <w:color w:val="000000"/>
                          <w:sz w:val="36"/>
                          <w:szCs w:val="36"/>
                          <w:highlight w:val="yellow"/>
                        </w:rPr>
                      </w:pPr>
                    </w:p>
                    <w:p w:rsidR="006B4ECF" w:rsidRPr="00380C7B" w:rsidRDefault="006B4ECF"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6B4ECF" w:rsidRDefault="006B4ECF"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bookmarkEnd w:id="1"/>
    </w:p>
    <w:p w:rsidR="00857962" w:rsidRPr="00371BEF" w:rsidRDefault="00857962" w:rsidP="00A163D8">
      <w:pPr>
        <w:pStyle w:val="Textkrper"/>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FF2A72" w:rsidRDefault="004D035D" w:rsidP="00A163D8">
            <w:pPr>
              <w:spacing w:before="60" w:after="60"/>
            </w:pPr>
            <w:r>
              <w:t>03/02/2016</w:t>
            </w:r>
          </w:p>
        </w:tc>
        <w:tc>
          <w:tcPr>
            <w:tcW w:w="3360" w:type="dxa"/>
            <w:vAlign w:val="center"/>
          </w:tcPr>
          <w:p w:rsidR="00857962" w:rsidRPr="00FF2A72" w:rsidRDefault="00857962" w:rsidP="00A163D8">
            <w:pPr>
              <w:spacing w:before="60" w:after="60"/>
            </w:pPr>
          </w:p>
        </w:tc>
        <w:tc>
          <w:tcPr>
            <w:tcW w:w="4161" w:type="dxa"/>
            <w:vAlign w:val="center"/>
          </w:tcPr>
          <w:p w:rsidR="00857962" w:rsidRPr="00FF2A72" w:rsidRDefault="00FF2A72" w:rsidP="004D035D">
            <w:pPr>
              <w:spacing w:before="60" w:after="60"/>
            </w:pPr>
            <w:r w:rsidRPr="00FF2A72">
              <w:t>Draft document structure</w:t>
            </w:r>
          </w:p>
        </w:tc>
      </w:tr>
      <w:tr w:rsidR="00857962" w:rsidRPr="00371BEF" w:rsidTr="00B534F2">
        <w:trPr>
          <w:trHeight w:val="851"/>
        </w:trPr>
        <w:tc>
          <w:tcPr>
            <w:tcW w:w="1908" w:type="dxa"/>
            <w:vAlign w:val="center"/>
          </w:tcPr>
          <w:p w:rsidR="00857962" w:rsidRPr="00FF2A72" w:rsidRDefault="006B4ECF" w:rsidP="00A163D8">
            <w:pPr>
              <w:spacing w:before="60" w:after="60"/>
            </w:pPr>
            <w:ins w:id="8" w:author="Gewies, Stefan" w:date="2016-03-17T15:00:00Z">
              <w:r>
                <w:t>17/03/2016</w:t>
              </w:r>
            </w:ins>
          </w:p>
        </w:tc>
        <w:tc>
          <w:tcPr>
            <w:tcW w:w="3360" w:type="dxa"/>
            <w:vAlign w:val="center"/>
          </w:tcPr>
          <w:p w:rsidR="00857962" w:rsidRDefault="006B4ECF" w:rsidP="006B4ECF">
            <w:pPr>
              <w:spacing w:before="60" w:after="60"/>
              <w:rPr>
                <w:ins w:id="9" w:author="Gewies, Stefan" w:date="2016-03-17T15:03:00Z"/>
              </w:rPr>
              <w:pPrChange w:id="10" w:author="Gewies, Stefan" w:date="2016-03-17T15:02:00Z">
                <w:pPr>
                  <w:spacing w:before="60" w:after="60"/>
                </w:pPr>
              </w:pPrChange>
            </w:pPr>
            <w:ins w:id="11" w:author="Gewies, Stefan" w:date="2016-03-17T15:02:00Z">
              <w:r>
                <w:t xml:space="preserve">- </w:t>
              </w:r>
            </w:ins>
            <w:ins w:id="12" w:author="Gewies, Stefan" w:date="2016-03-17T15:01:00Z">
              <w:r>
                <w:t xml:space="preserve">Title changed to </w:t>
              </w:r>
            </w:ins>
            <w:ins w:id="13" w:author="Gewies, Stefan" w:date="2016-03-17T15:02:00Z">
              <w:r>
                <w:t>“</w:t>
              </w:r>
              <w:r w:rsidRPr="006B4ECF">
                <w:t>Systems for high accuracy positioning services in critical areas</w:t>
              </w:r>
              <w:r>
                <w:t>”</w:t>
              </w:r>
            </w:ins>
          </w:p>
          <w:p w:rsidR="006B4ECF" w:rsidRDefault="006B4ECF" w:rsidP="006B4ECF">
            <w:pPr>
              <w:spacing w:before="60" w:after="60"/>
              <w:rPr>
                <w:ins w:id="14" w:author="Gewies, Stefan" w:date="2016-03-17T15:05:00Z"/>
              </w:rPr>
              <w:pPrChange w:id="15" w:author="Gewies, Stefan" w:date="2016-03-17T15:02:00Z">
                <w:pPr>
                  <w:spacing w:before="60" w:after="60"/>
                </w:pPr>
              </w:pPrChange>
            </w:pPr>
            <w:ins w:id="16" w:author="Gewies, Stefan" w:date="2016-03-17T15:03:00Z">
              <w:r>
                <w:t xml:space="preserve">- Document was spited of into main document for generic description and appendices for </w:t>
              </w:r>
            </w:ins>
            <w:ins w:id="17" w:author="Gewies, Stefan" w:date="2016-03-17T15:04:00Z">
              <w:r>
                <w:t>c</w:t>
              </w:r>
            </w:ins>
            <w:ins w:id="18" w:author="Gewies, Stefan" w:date="2016-03-17T15:03:00Z">
              <w:r>
                <w:t>ertain services</w:t>
              </w:r>
            </w:ins>
            <w:ins w:id="19" w:author="Gewies, Stefan" w:date="2016-03-17T15:05:00Z">
              <w:r>
                <w:t>.</w:t>
              </w:r>
            </w:ins>
          </w:p>
          <w:p w:rsidR="006B4ECF" w:rsidRPr="00FF2A72" w:rsidRDefault="006B4ECF" w:rsidP="006B4ECF">
            <w:pPr>
              <w:spacing w:before="60" w:after="60"/>
              <w:pPrChange w:id="20" w:author="Gewies, Stefan" w:date="2016-03-17T15:02:00Z">
                <w:pPr>
                  <w:spacing w:before="60" w:after="60"/>
                </w:pPr>
              </w:pPrChange>
            </w:pPr>
            <w:ins w:id="21" w:author="Gewies, Stefan" w:date="2016-03-17T15:05:00Z">
              <w:r>
                <w:t xml:space="preserve">- </w:t>
              </w:r>
            </w:ins>
          </w:p>
        </w:tc>
        <w:tc>
          <w:tcPr>
            <w:tcW w:w="4161" w:type="dxa"/>
            <w:vAlign w:val="center"/>
          </w:tcPr>
          <w:p w:rsidR="00857962" w:rsidRPr="00FF2A72"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7457E7" w:rsidRDefault="007457E7" w:rsidP="00E253B1">
      <w:pPr>
        <w:pStyle w:val="Titel"/>
        <w:sectPr w:rsidR="007457E7" w:rsidSect="00502F4F">
          <w:headerReference w:type="even" r:id="rId14"/>
          <w:headerReference w:type="default" r:id="rId15"/>
          <w:footerReference w:type="even" r:id="rId16"/>
          <w:footerReference w:type="default" r:id="rId17"/>
          <w:headerReference w:type="first" r:id="rId18"/>
          <w:footerReference w:type="first" r:id="rId19"/>
          <w:pgSz w:w="11907" w:h="16834" w:code="9"/>
          <w:pgMar w:top="1797" w:right="1440" w:bottom="1440" w:left="1440" w:header="851" w:footer="851" w:gutter="0"/>
          <w:cols w:space="720"/>
          <w:titlePg/>
          <w:docGrid w:linePitch="272"/>
        </w:sectPr>
      </w:pPr>
    </w:p>
    <w:p w:rsidR="00DC1CA6" w:rsidRDefault="00DC1CA6" w:rsidP="00380C7B"/>
    <w:p w:rsidR="00986D5A" w:rsidRDefault="00986D5A" w:rsidP="00986D5A">
      <w:pPr>
        <w:pStyle w:val="Titel"/>
        <w:rPr>
          <w:lang w:val="de-DE"/>
        </w:rPr>
      </w:pPr>
      <w:bookmarkStart w:id="22" w:name="_Toc417459317"/>
      <w:bookmarkStart w:id="23" w:name="_Toc417460391"/>
      <w:r w:rsidRPr="00502F4F">
        <w:rPr>
          <w:lang w:val="de-DE"/>
        </w:rPr>
        <w:t xml:space="preserve">Index </w:t>
      </w:r>
      <w:proofErr w:type="spellStart"/>
      <w:r w:rsidRPr="00502F4F">
        <w:rPr>
          <w:lang w:val="de-DE"/>
        </w:rPr>
        <w:t>of</w:t>
      </w:r>
      <w:proofErr w:type="spellEnd"/>
      <w:r w:rsidRPr="00502F4F">
        <w:rPr>
          <w:lang w:val="de-DE"/>
        </w:rPr>
        <w:t xml:space="preserve"> </w:t>
      </w:r>
      <w:proofErr w:type="spellStart"/>
      <w:r w:rsidRPr="00502F4F">
        <w:rPr>
          <w:lang w:val="de-DE"/>
        </w:rPr>
        <w:t>Tables</w:t>
      </w:r>
      <w:bookmarkEnd w:id="22"/>
      <w:bookmarkEnd w:id="23"/>
      <w:proofErr w:type="spellEnd"/>
    </w:p>
    <w:p w:rsidR="00DF41A7" w:rsidRPr="00142C9C" w:rsidRDefault="007C7D4A" w:rsidP="00142C9C">
      <w:pPr>
        <w:autoSpaceDE w:val="0"/>
        <w:autoSpaceDN w:val="0"/>
        <w:adjustRightInd w:val="0"/>
        <w:jc w:val="center"/>
        <w:rPr>
          <w:b/>
          <w:bCs/>
          <w:noProof/>
          <w:lang w:val="de-DE"/>
        </w:rPr>
      </w:pPr>
      <w:r w:rsidRPr="00142C9C">
        <w:rPr>
          <w:b/>
          <w:bCs/>
          <w:noProof/>
          <w:lang w:val="de-DE"/>
        </w:rPr>
        <w:fldChar w:fldCharType="begin"/>
      </w:r>
      <w:r w:rsidRPr="00142C9C">
        <w:rPr>
          <w:b/>
          <w:bCs/>
          <w:noProof/>
          <w:lang w:val="de-DE"/>
        </w:rPr>
        <w:instrText xml:space="preserve"> TOC \h \z \c "Table" </w:instrText>
      </w:r>
      <w:r w:rsidRPr="00142C9C">
        <w:rPr>
          <w:b/>
          <w:bCs/>
          <w:noProof/>
          <w:lang w:val="de-DE"/>
        </w:rPr>
        <w:fldChar w:fldCharType="separate"/>
      </w:r>
      <w:r w:rsidR="008B64BB" w:rsidRPr="00142C9C">
        <w:rPr>
          <w:b/>
          <w:bCs/>
          <w:noProof/>
          <w:lang w:val="de-DE"/>
        </w:rPr>
        <w:t>Es konnten keine Einträge für ein Abbildungsverzeichnis gefunden werden.</w:t>
      </w:r>
      <w:r w:rsidRPr="00142C9C">
        <w:rPr>
          <w:b/>
          <w:bCs/>
          <w:noProof/>
          <w:lang w:val="de-DE"/>
        </w:rPr>
        <w:fldChar w:fldCharType="end"/>
      </w:r>
    </w:p>
    <w:p w:rsidR="008B64BB" w:rsidRPr="008B64BB" w:rsidRDefault="008B64BB" w:rsidP="00986D5A">
      <w:pPr>
        <w:pStyle w:val="Titel"/>
        <w:rPr>
          <w:rFonts w:ascii="Times New Roman" w:hAnsi="Times New Roman" w:cs="Times New Roman"/>
          <w:b w:val="0"/>
          <w:bCs w:val="0"/>
          <w:kern w:val="0"/>
          <w:sz w:val="28"/>
          <w:szCs w:val="20"/>
          <w:lang w:val="de-DE" w:eastAsia="fi-FI"/>
        </w:rPr>
      </w:pPr>
    </w:p>
    <w:p w:rsidR="00986D5A" w:rsidRPr="00502F4F" w:rsidRDefault="00986D5A" w:rsidP="00986D5A">
      <w:pPr>
        <w:pStyle w:val="Titel"/>
        <w:rPr>
          <w:lang w:val="de-DE"/>
        </w:rPr>
      </w:pPr>
      <w:bookmarkStart w:id="24" w:name="_Toc417459318"/>
      <w:bookmarkStart w:id="25" w:name="_Toc417460392"/>
      <w:r w:rsidRPr="00502F4F">
        <w:rPr>
          <w:lang w:val="de-DE"/>
        </w:rPr>
        <w:t xml:space="preserve">Index </w:t>
      </w:r>
      <w:proofErr w:type="spellStart"/>
      <w:r w:rsidRPr="00502F4F">
        <w:rPr>
          <w:lang w:val="de-DE"/>
        </w:rPr>
        <w:t>of</w:t>
      </w:r>
      <w:proofErr w:type="spellEnd"/>
      <w:r w:rsidRPr="00502F4F">
        <w:rPr>
          <w:lang w:val="de-DE"/>
        </w:rPr>
        <w:t xml:space="preserve"> </w:t>
      </w:r>
      <w:proofErr w:type="spellStart"/>
      <w:r w:rsidRPr="00502F4F">
        <w:rPr>
          <w:lang w:val="de-DE"/>
        </w:rPr>
        <w:t>Figures</w:t>
      </w:r>
      <w:bookmarkEnd w:id="24"/>
      <w:bookmarkEnd w:id="25"/>
      <w:proofErr w:type="spellEnd"/>
    </w:p>
    <w:p w:rsidR="00AF7C0A" w:rsidRPr="008B64BB" w:rsidRDefault="002C0672" w:rsidP="00AF7C0A">
      <w:pPr>
        <w:autoSpaceDE w:val="0"/>
        <w:autoSpaceDN w:val="0"/>
        <w:adjustRightInd w:val="0"/>
        <w:jc w:val="center"/>
        <w:rPr>
          <w:b/>
          <w:bCs/>
          <w:color w:val="000000"/>
          <w:sz w:val="36"/>
          <w:szCs w:val="36"/>
          <w:highlight w:val="yellow"/>
          <w:lang w:val="de-DE"/>
        </w:rPr>
      </w:pPr>
      <w:r w:rsidRPr="002C0672">
        <w:rPr>
          <w:lang w:val="de-DE"/>
        </w:rPr>
        <w:fldChar w:fldCharType="begin"/>
      </w:r>
      <w:r w:rsidRPr="002C0672">
        <w:rPr>
          <w:lang w:val="de-DE"/>
        </w:rPr>
        <w:instrText xml:space="preserve"> TOC \h \z \c "Figure" </w:instrText>
      </w:r>
      <w:r w:rsidRPr="002C0672">
        <w:rPr>
          <w:lang w:val="de-DE"/>
        </w:rPr>
        <w:fldChar w:fldCharType="separate"/>
      </w:r>
      <w:r w:rsidR="008B64BB">
        <w:rPr>
          <w:b/>
          <w:bCs/>
          <w:noProof/>
          <w:lang w:val="de-DE"/>
        </w:rPr>
        <w:t>Es konnten keine Einträge für ein Abbildungsverzeichnis gefunden werden.</w:t>
      </w:r>
      <w:r w:rsidRPr="002C0672">
        <w:rPr>
          <w:lang w:val="de-DE"/>
        </w:rPr>
        <w:fldChar w:fldCharType="end"/>
      </w:r>
      <w:r w:rsidR="00460028" w:rsidRPr="008B64BB">
        <w:rPr>
          <w:lang w:val="de-DE"/>
        </w:rPr>
        <w:br w:type="page"/>
      </w:r>
    </w:p>
    <w:p w:rsidR="00C71291" w:rsidRPr="0042582D" w:rsidRDefault="00C71291" w:rsidP="00C71291">
      <w:pPr>
        <w:pStyle w:val="Titel"/>
        <w:rPr>
          <w:lang w:val="en-US"/>
        </w:rPr>
      </w:pPr>
      <w:r w:rsidRPr="0042582D">
        <w:rPr>
          <w:lang w:val="en-US"/>
        </w:rPr>
        <w:lastRenderedPageBreak/>
        <w:t>List of Appendices</w:t>
      </w:r>
    </w:p>
    <w:p w:rsidR="00AF7C0A" w:rsidRPr="0042582D" w:rsidRDefault="00C71291" w:rsidP="0042582D">
      <w:pPr>
        <w:rPr>
          <w:lang w:val="en-US"/>
        </w:rPr>
      </w:pPr>
      <w:r w:rsidRPr="0042582D">
        <w:rPr>
          <w:lang w:val="en-US"/>
        </w:rPr>
        <w:t>General:</w:t>
      </w:r>
    </w:p>
    <w:p w:rsidR="00C71291" w:rsidRDefault="00C71291" w:rsidP="0042582D">
      <w:pPr>
        <w:rPr>
          <w:lang w:val="en-US"/>
        </w:rPr>
      </w:pPr>
      <w:r w:rsidRPr="0042582D">
        <w:rPr>
          <w:lang w:val="en-US"/>
        </w:rPr>
        <w:tab/>
        <w:t>Appendix 0</w:t>
      </w:r>
      <w:r w:rsidRPr="0042582D">
        <w:rPr>
          <w:lang w:val="en-US"/>
        </w:rPr>
        <w:tab/>
        <w:t>References, Glossary of terms and Abbreviations</w:t>
      </w:r>
    </w:p>
    <w:p w:rsidR="00C71291" w:rsidRDefault="00C71291" w:rsidP="0042582D">
      <w:pPr>
        <w:rPr>
          <w:lang w:val="en-US"/>
        </w:rPr>
      </w:pPr>
      <w:r>
        <w:rPr>
          <w:lang w:val="en-US"/>
        </w:rPr>
        <w:t>Description of services</w:t>
      </w:r>
    </w:p>
    <w:p w:rsidR="00C71291" w:rsidRDefault="00C71291" w:rsidP="0042582D">
      <w:pPr>
        <w:rPr>
          <w:lang w:val="en-US"/>
        </w:rPr>
      </w:pPr>
      <w:r>
        <w:rPr>
          <w:lang w:val="en-US"/>
        </w:rPr>
        <w:tab/>
        <w:t>Appendix 1</w:t>
      </w:r>
      <w:r>
        <w:rPr>
          <w:lang w:val="en-US"/>
        </w:rPr>
        <w:tab/>
        <w:t>Maritime Ground Based Augmentation System</w:t>
      </w:r>
    </w:p>
    <w:p w:rsidR="00C71291" w:rsidRPr="0042582D" w:rsidRDefault="00C71291" w:rsidP="0042582D">
      <w:pPr>
        <w:rPr>
          <w:lang w:val="en-US"/>
        </w:rPr>
      </w:pPr>
      <w:r>
        <w:rPr>
          <w:lang w:val="en-US"/>
        </w:rPr>
        <w:tab/>
        <w:t>Appendix 2</w:t>
      </w:r>
      <w:r>
        <w:rPr>
          <w:lang w:val="en-US"/>
        </w:rPr>
        <w:tab/>
      </w:r>
    </w:p>
    <w:p w:rsidR="00C71291" w:rsidRPr="0042582D" w:rsidRDefault="00C71291" w:rsidP="00AF7C0A">
      <w:pPr>
        <w:autoSpaceDE w:val="0"/>
        <w:autoSpaceDN w:val="0"/>
        <w:adjustRightInd w:val="0"/>
        <w:jc w:val="center"/>
        <w:rPr>
          <w:b/>
          <w:bCs/>
          <w:color w:val="000000"/>
          <w:sz w:val="36"/>
          <w:szCs w:val="36"/>
          <w:highlight w:val="yellow"/>
          <w:lang w:val="en-US"/>
        </w:rPr>
      </w:pPr>
    </w:p>
    <w:p w:rsidR="00C71291" w:rsidRPr="0042582D" w:rsidRDefault="00C71291" w:rsidP="00AF7C0A">
      <w:pPr>
        <w:autoSpaceDE w:val="0"/>
        <w:autoSpaceDN w:val="0"/>
        <w:adjustRightInd w:val="0"/>
        <w:jc w:val="center"/>
        <w:rPr>
          <w:b/>
          <w:bCs/>
          <w:color w:val="000000"/>
          <w:sz w:val="36"/>
          <w:szCs w:val="36"/>
          <w:highlight w:val="yellow"/>
          <w:lang w:val="en-US"/>
        </w:rPr>
      </w:pPr>
    </w:p>
    <w:p w:rsidR="005265F2" w:rsidRPr="005265F2" w:rsidRDefault="005265F2" w:rsidP="005265F2">
      <w:pPr>
        <w:pStyle w:val="StylePARAGRAPHCentered"/>
        <w:rPr>
          <w:rFonts w:ascii="Arial" w:hAnsi="Arial" w:cs="Arial"/>
          <w:b/>
          <w:sz w:val="32"/>
          <w:szCs w:val="32"/>
        </w:rPr>
      </w:pPr>
      <w:r w:rsidRPr="005265F2">
        <w:rPr>
          <w:rFonts w:ascii="Arial" w:hAnsi="Arial" w:cs="Arial"/>
          <w:b/>
          <w:sz w:val="32"/>
          <w:szCs w:val="32"/>
        </w:rPr>
        <w:t>CONTENTS</w:t>
      </w:r>
    </w:p>
    <w:p w:rsidR="008B64BB" w:rsidRDefault="008B64BB" w:rsidP="00AF7C0A">
      <w:pPr>
        <w:jc w:val="center"/>
        <w:rPr>
          <w:b/>
          <w:sz w:val="36"/>
        </w:rPr>
      </w:pPr>
    </w:p>
    <w:p w:rsidR="00AF7C0A" w:rsidRPr="00371BEF" w:rsidRDefault="00AF7C0A" w:rsidP="00AF7C0A">
      <w:pPr>
        <w:jc w:val="center"/>
      </w:pPr>
    </w:p>
    <w:p w:rsidR="006A2AD8" w:rsidRDefault="00467FBC">
      <w:pPr>
        <w:pStyle w:val="Verzeichnis1"/>
        <w:rPr>
          <w:rFonts w:asciiTheme="minorHAnsi" w:eastAsiaTheme="minorEastAsia" w:hAnsiTheme="minorHAnsi" w:cstheme="minorBidi"/>
          <w:b w:val="0"/>
          <w:bCs w:val="0"/>
          <w:caps w:val="0"/>
          <w:noProof/>
          <w:lang w:val="de-DE" w:eastAsia="de-DE"/>
        </w:rPr>
      </w:pPr>
      <w:r>
        <w:rPr>
          <w:bCs w:val="0"/>
          <w:caps w:val="0"/>
          <w:smallCaps/>
          <w:szCs w:val="24"/>
        </w:rPr>
        <w:fldChar w:fldCharType="begin"/>
      </w:r>
      <w:r>
        <w:rPr>
          <w:bCs w:val="0"/>
          <w:caps w:val="0"/>
          <w:smallCaps/>
          <w:szCs w:val="24"/>
        </w:rPr>
        <w:instrText xml:space="preserve"> TOC \o "2-3" \h \z \t "Überschrift 1;1;Annex;1;Bullet 1;1" </w:instrText>
      </w:r>
      <w:r>
        <w:rPr>
          <w:bCs w:val="0"/>
          <w:caps w:val="0"/>
          <w:smallCaps/>
          <w:szCs w:val="24"/>
        </w:rPr>
        <w:fldChar w:fldCharType="separate"/>
      </w:r>
      <w:hyperlink w:anchor="_Toc442708830" w:history="1">
        <w:r w:rsidR="006A2AD8" w:rsidRPr="004F6800">
          <w:rPr>
            <w:rStyle w:val="Hyperlink"/>
            <w:rFonts w:cs="Times New Roman"/>
            <w:noProof/>
            <w:lang w:eastAsia="fi-FI"/>
          </w:rPr>
          <w:t>1</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Introduction</w:t>
        </w:r>
        <w:r w:rsidR="006A2AD8">
          <w:rPr>
            <w:noProof/>
            <w:webHidden/>
          </w:rPr>
          <w:tab/>
        </w:r>
        <w:r w:rsidR="006A2AD8">
          <w:rPr>
            <w:noProof/>
            <w:webHidden/>
          </w:rPr>
          <w:fldChar w:fldCharType="begin"/>
        </w:r>
        <w:r w:rsidR="006A2AD8">
          <w:rPr>
            <w:noProof/>
            <w:webHidden/>
          </w:rPr>
          <w:instrText xml:space="preserve"> PAGEREF _Toc442708830 \h </w:instrText>
        </w:r>
        <w:r w:rsidR="006A2AD8">
          <w:rPr>
            <w:noProof/>
            <w:webHidden/>
          </w:rPr>
        </w:r>
        <w:r w:rsidR="006A2AD8">
          <w:rPr>
            <w:noProof/>
            <w:webHidden/>
          </w:rPr>
          <w:fldChar w:fldCharType="separate"/>
        </w:r>
        <w:r w:rsidR="006A2AD8">
          <w:rPr>
            <w:noProof/>
            <w:webHidden/>
          </w:rPr>
          <w:t>5</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31" w:history="1">
        <w:r w:rsidR="006A2AD8" w:rsidRPr="004F6800">
          <w:rPr>
            <w:rStyle w:val="Hyperlink"/>
            <w:rFonts w:cs="Times New Roman"/>
            <w:iCs/>
            <w:noProof/>
            <w:lang w:eastAsia="fi-FI"/>
          </w:rPr>
          <w:t>1.1</w:t>
        </w:r>
        <w:r w:rsidR="006A2AD8">
          <w:rPr>
            <w:rFonts w:asciiTheme="minorHAnsi" w:eastAsiaTheme="minorEastAsia" w:hAnsiTheme="minorHAnsi" w:cstheme="minorBidi"/>
            <w:bCs w:val="0"/>
            <w:noProof/>
            <w:szCs w:val="22"/>
            <w:lang w:val="de-DE" w:eastAsia="de-DE"/>
          </w:rPr>
          <w:tab/>
        </w:r>
        <w:r w:rsidR="006A2AD8" w:rsidRPr="004F6800">
          <w:rPr>
            <w:rStyle w:val="Hyperlink"/>
            <w:rFonts w:cs="Times New Roman"/>
            <w:iCs/>
            <w:noProof/>
            <w:lang w:eastAsia="fi-FI"/>
          </w:rPr>
          <w:t>Purpose and scope of document</w:t>
        </w:r>
        <w:r w:rsidR="006A2AD8">
          <w:rPr>
            <w:noProof/>
            <w:webHidden/>
          </w:rPr>
          <w:tab/>
        </w:r>
        <w:r w:rsidR="006A2AD8">
          <w:rPr>
            <w:noProof/>
            <w:webHidden/>
          </w:rPr>
          <w:fldChar w:fldCharType="begin"/>
        </w:r>
        <w:r w:rsidR="006A2AD8">
          <w:rPr>
            <w:noProof/>
            <w:webHidden/>
          </w:rPr>
          <w:instrText xml:space="preserve"> PAGEREF _Toc442708831 \h </w:instrText>
        </w:r>
        <w:r w:rsidR="006A2AD8">
          <w:rPr>
            <w:noProof/>
            <w:webHidden/>
          </w:rPr>
        </w:r>
        <w:r w:rsidR="006A2AD8">
          <w:rPr>
            <w:noProof/>
            <w:webHidden/>
          </w:rPr>
          <w:fldChar w:fldCharType="separate"/>
        </w:r>
        <w:r w:rsidR="006A2AD8">
          <w:rPr>
            <w:noProof/>
            <w:webHidden/>
          </w:rPr>
          <w:t>5</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32" w:history="1">
        <w:r w:rsidR="006A2AD8" w:rsidRPr="004F6800">
          <w:rPr>
            <w:rStyle w:val="Hyperlink"/>
            <w:rFonts w:cs="Times New Roman"/>
            <w:iCs/>
            <w:noProof/>
            <w:lang w:eastAsia="fi-FI"/>
          </w:rPr>
          <w:t>1.2</w:t>
        </w:r>
        <w:r w:rsidR="006A2AD8">
          <w:rPr>
            <w:rFonts w:asciiTheme="minorHAnsi" w:eastAsiaTheme="minorEastAsia" w:hAnsiTheme="minorHAnsi" w:cstheme="minorBidi"/>
            <w:bCs w:val="0"/>
            <w:noProof/>
            <w:szCs w:val="22"/>
            <w:lang w:val="de-DE" w:eastAsia="de-DE"/>
          </w:rPr>
          <w:tab/>
        </w:r>
        <w:r w:rsidR="006A2AD8" w:rsidRPr="004F6800">
          <w:rPr>
            <w:rStyle w:val="Hyperlink"/>
            <w:rFonts w:cs="Times New Roman"/>
            <w:iCs/>
            <w:noProof/>
            <w:lang w:eastAsia="fi-FI"/>
          </w:rPr>
          <w:t>Structure of document</w:t>
        </w:r>
        <w:r w:rsidR="006A2AD8">
          <w:rPr>
            <w:noProof/>
            <w:webHidden/>
          </w:rPr>
          <w:tab/>
        </w:r>
        <w:r w:rsidR="006A2AD8">
          <w:rPr>
            <w:noProof/>
            <w:webHidden/>
          </w:rPr>
          <w:fldChar w:fldCharType="begin"/>
        </w:r>
        <w:r w:rsidR="006A2AD8">
          <w:rPr>
            <w:noProof/>
            <w:webHidden/>
          </w:rPr>
          <w:instrText xml:space="preserve"> PAGEREF _Toc442708832 \h </w:instrText>
        </w:r>
        <w:r w:rsidR="006A2AD8">
          <w:rPr>
            <w:noProof/>
            <w:webHidden/>
          </w:rPr>
        </w:r>
        <w:r w:rsidR="006A2AD8">
          <w:rPr>
            <w:noProof/>
            <w:webHidden/>
          </w:rPr>
          <w:fldChar w:fldCharType="separate"/>
        </w:r>
        <w:r w:rsidR="006A2AD8">
          <w:rPr>
            <w:noProof/>
            <w:webHidden/>
          </w:rPr>
          <w:t>5</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33" w:history="1">
        <w:r w:rsidR="006A2AD8" w:rsidRPr="004F6800">
          <w:rPr>
            <w:rStyle w:val="Hyperlink"/>
            <w:rFonts w:cs="Times New Roman"/>
            <w:noProof/>
            <w:lang w:eastAsia="fi-FI"/>
          </w:rPr>
          <w:t>2</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Requirements and Definitions</w:t>
        </w:r>
        <w:r w:rsidR="006A2AD8">
          <w:rPr>
            <w:noProof/>
            <w:webHidden/>
          </w:rPr>
          <w:tab/>
        </w:r>
        <w:r w:rsidR="006A2AD8">
          <w:rPr>
            <w:noProof/>
            <w:webHidden/>
          </w:rPr>
          <w:fldChar w:fldCharType="begin"/>
        </w:r>
        <w:r w:rsidR="006A2AD8">
          <w:rPr>
            <w:noProof/>
            <w:webHidden/>
          </w:rPr>
          <w:instrText xml:space="preserve"> PAGEREF _Toc442708833 \h </w:instrText>
        </w:r>
        <w:r w:rsidR="006A2AD8">
          <w:rPr>
            <w:noProof/>
            <w:webHidden/>
          </w:rPr>
        </w:r>
        <w:r w:rsidR="006A2AD8">
          <w:rPr>
            <w:noProof/>
            <w:webHidden/>
          </w:rPr>
          <w:fldChar w:fldCharType="separate"/>
        </w:r>
        <w:r w:rsidR="006A2AD8">
          <w:rPr>
            <w:noProof/>
            <w:webHidden/>
          </w:rPr>
          <w:t>6</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34" w:history="1">
        <w:r w:rsidR="006A2AD8" w:rsidRPr="004F6800">
          <w:rPr>
            <w:rStyle w:val="Hyperlink"/>
            <w:rFonts w:cs="Times New Roman"/>
            <w:noProof/>
            <w:lang w:eastAsia="fi-FI"/>
          </w:rPr>
          <w:t>3</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High-Precision Systems and Services</w:t>
        </w:r>
        <w:r w:rsidR="006A2AD8">
          <w:rPr>
            <w:noProof/>
            <w:webHidden/>
          </w:rPr>
          <w:tab/>
        </w:r>
        <w:r w:rsidR="006A2AD8">
          <w:rPr>
            <w:noProof/>
            <w:webHidden/>
          </w:rPr>
          <w:fldChar w:fldCharType="begin"/>
        </w:r>
        <w:r w:rsidR="006A2AD8">
          <w:rPr>
            <w:noProof/>
            <w:webHidden/>
          </w:rPr>
          <w:instrText xml:space="preserve"> PAGEREF _Toc442708834 \h </w:instrText>
        </w:r>
        <w:r w:rsidR="006A2AD8">
          <w:rPr>
            <w:noProof/>
            <w:webHidden/>
          </w:rPr>
        </w:r>
        <w:r w:rsidR="006A2AD8">
          <w:rPr>
            <w:noProof/>
            <w:webHidden/>
          </w:rPr>
          <w:fldChar w:fldCharType="separate"/>
        </w:r>
        <w:r w:rsidR="006A2AD8">
          <w:rPr>
            <w:noProof/>
            <w:webHidden/>
          </w:rPr>
          <w:t>6</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35" w:history="1">
        <w:r w:rsidR="006A2AD8" w:rsidRPr="004F6800">
          <w:rPr>
            <w:rStyle w:val="Hyperlink"/>
            <w:rFonts w:cs="Times New Roman"/>
            <w:noProof/>
            <w:lang w:eastAsia="fi-FI"/>
          </w:rPr>
          <w:t>4</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Basic architecture of systems and services</w:t>
        </w:r>
        <w:r w:rsidR="006A2AD8">
          <w:rPr>
            <w:noProof/>
            <w:webHidden/>
          </w:rPr>
          <w:tab/>
        </w:r>
        <w:r w:rsidR="006A2AD8">
          <w:rPr>
            <w:noProof/>
            <w:webHidden/>
          </w:rPr>
          <w:fldChar w:fldCharType="begin"/>
        </w:r>
        <w:r w:rsidR="006A2AD8">
          <w:rPr>
            <w:noProof/>
            <w:webHidden/>
          </w:rPr>
          <w:instrText xml:space="preserve"> PAGEREF _Toc442708835 \h </w:instrText>
        </w:r>
        <w:r w:rsidR="006A2AD8">
          <w:rPr>
            <w:noProof/>
            <w:webHidden/>
          </w:rPr>
        </w:r>
        <w:r w:rsidR="006A2AD8">
          <w:rPr>
            <w:noProof/>
            <w:webHidden/>
          </w:rPr>
          <w:fldChar w:fldCharType="separate"/>
        </w:r>
        <w:r w:rsidR="006A2AD8">
          <w:rPr>
            <w:noProof/>
            <w:webHidden/>
          </w:rPr>
          <w:t>6</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36" w:history="1">
        <w:r w:rsidR="006A2AD8" w:rsidRPr="004F6800">
          <w:rPr>
            <w:rStyle w:val="Hyperlink"/>
            <w:rFonts w:cs="Times New Roman"/>
            <w:noProof/>
          </w:rPr>
          <w:t>4.1</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Optical Systems</w:t>
        </w:r>
        <w:r w:rsidR="006A2AD8">
          <w:rPr>
            <w:noProof/>
            <w:webHidden/>
          </w:rPr>
          <w:tab/>
        </w:r>
        <w:r w:rsidR="006A2AD8">
          <w:rPr>
            <w:noProof/>
            <w:webHidden/>
          </w:rPr>
          <w:fldChar w:fldCharType="begin"/>
        </w:r>
        <w:r w:rsidR="006A2AD8">
          <w:rPr>
            <w:noProof/>
            <w:webHidden/>
          </w:rPr>
          <w:instrText xml:space="preserve"> PAGEREF _Toc442708836 \h </w:instrText>
        </w:r>
        <w:r w:rsidR="006A2AD8">
          <w:rPr>
            <w:noProof/>
            <w:webHidden/>
          </w:rPr>
        </w:r>
        <w:r w:rsidR="006A2AD8">
          <w:rPr>
            <w:noProof/>
            <w:webHidden/>
          </w:rPr>
          <w:fldChar w:fldCharType="separate"/>
        </w:r>
        <w:r w:rsidR="006A2AD8">
          <w:rPr>
            <w:noProof/>
            <w:webHidden/>
          </w:rPr>
          <w:t>6</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37" w:history="1">
        <w:r w:rsidR="006A2AD8" w:rsidRPr="004F6800">
          <w:rPr>
            <w:rStyle w:val="Hyperlink"/>
            <w:rFonts w:cs="Times New Roman"/>
            <w:noProof/>
          </w:rPr>
          <w:t>4.2</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GNSS Augmentation Services</w:t>
        </w:r>
        <w:r w:rsidR="006A2AD8">
          <w:rPr>
            <w:noProof/>
            <w:webHidden/>
          </w:rPr>
          <w:tab/>
        </w:r>
        <w:r w:rsidR="006A2AD8">
          <w:rPr>
            <w:noProof/>
            <w:webHidden/>
          </w:rPr>
          <w:fldChar w:fldCharType="begin"/>
        </w:r>
        <w:r w:rsidR="006A2AD8">
          <w:rPr>
            <w:noProof/>
            <w:webHidden/>
          </w:rPr>
          <w:instrText xml:space="preserve"> PAGEREF _Toc442708837 \h </w:instrText>
        </w:r>
        <w:r w:rsidR="006A2AD8">
          <w:rPr>
            <w:noProof/>
            <w:webHidden/>
          </w:rPr>
        </w:r>
        <w:r w:rsidR="006A2AD8">
          <w:rPr>
            <w:noProof/>
            <w:webHidden/>
          </w:rPr>
          <w:fldChar w:fldCharType="separate"/>
        </w:r>
        <w:r w:rsidR="006A2AD8">
          <w:rPr>
            <w:noProof/>
            <w:webHidden/>
          </w:rPr>
          <w:t>6</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38" w:history="1">
        <w:r w:rsidR="006A2AD8" w:rsidRPr="004F6800">
          <w:rPr>
            <w:rStyle w:val="Hyperlink"/>
            <w:rFonts w:cs="Times New Roman"/>
            <w:noProof/>
            <w:lang w:eastAsia="fi-FI"/>
          </w:rPr>
          <w:t>5</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Methods and Techniques</w:t>
        </w:r>
        <w:r w:rsidR="006A2AD8">
          <w:rPr>
            <w:noProof/>
            <w:webHidden/>
          </w:rPr>
          <w:tab/>
        </w:r>
        <w:r w:rsidR="006A2AD8">
          <w:rPr>
            <w:noProof/>
            <w:webHidden/>
          </w:rPr>
          <w:fldChar w:fldCharType="begin"/>
        </w:r>
        <w:r w:rsidR="006A2AD8">
          <w:rPr>
            <w:noProof/>
            <w:webHidden/>
          </w:rPr>
          <w:instrText xml:space="preserve"> PAGEREF _Toc442708838 \h </w:instrText>
        </w:r>
        <w:r w:rsidR="006A2AD8">
          <w:rPr>
            <w:noProof/>
            <w:webHidden/>
          </w:rPr>
        </w:r>
        <w:r w:rsidR="006A2AD8">
          <w:rPr>
            <w:noProof/>
            <w:webHidden/>
          </w:rPr>
          <w:fldChar w:fldCharType="separate"/>
        </w:r>
        <w:r w:rsidR="006A2AD8">
          <w:rPr>
            <w:noProof/>
            <w:webHidden/>
          </w:rPr>
          <w:t>6</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39" w:history="1">
        <w:r w:rsidR="006A2AD8" w:rsidRPr="004F6800">
          <w:rPr>
            <w:rStyle w:val="Hyperlink"/>
            <w:rFonts w:cs="Times New Roman"/>
            <w:noProof/>
          </w:rPr>
          <w:t>5.1</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RTK (Real Time Kinematik)</w:t>
        </w:r>
        <w:r w:rsidR="006A2AD8">
          <w:rPr>
            <w:noProof/>
            <w:webHidden/>
          </w:rPr>
          <w:tab/>
        </w:r>
        <w:r w:rsidR="006A2AD8">
          <w:rPr>
            <w:noProof/>
            <w:webHidden/>
          </w:rPr>
          <w:fldChar w:fldCharType="begin"/>
        </w:r>
        <w:r w:rsidR="006A2AD8">
          <w:rPr>
            <w:noProof/>
            <w:webHidden/>
          </w:rPr>
          <w:instrText xml:space="preserve"> PAGEREF _Toc442708839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40" w:history="1">
        <w:r w:rsidR="006A2AD8" w:rsidRPr="004F6800">
          <w:rPr>
            <w:rStyle w:val="Hyperlink"/>
            <w:rFonts w:cs="Times New Roman"/>
            <w:noProof/>
          </w:rPr>
          <w:t>5.2</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PPP (Precise Point Positioning)</w:t>
        </w:r>
        <w:r w:rsidR="006A2AD8">
          <w:rPr>
            <w:noProof/>
            <w:webHidden/>
          </w:rPr>
          <w:tab/>
        </w:r>
        <w:r w:rsidR="006A2AD8">
          <w:rPr>
            <w:noProof/>
            <w:webHidden/>
          </w:rPr>
          <w:fldChar w:fldCharType="begin"/>
        </w:r>
        <w:r w:rsidR="006A2AD8">
          <w:rPr>
            <w:noProof/>
            <w:webHidden/>
          </w:rPr>
          <w:instrText xml:space="preserve"> PAGEREF _Toc442708840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41" w:history="1">
        <w:r w:rsidR="006A2AD8" w:rsidRPr="004F6800">
          <w:rPr>
            <w:rStyle w:val="Hyperlink"/>
            <w:rFonts w:cs="Times New Roman"/>
            <w:noProof/>
          </w:rPr>
          <w:t>5.3</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Laser Ranging</w:t>
        </w:r>
        <w:r w:rsidR="006A2AD8">
          <w:rPr>
            <w:noProof/>
            <w:webHidden/>
          </w:rPr>
          <w:tab/>
        </w:r>
        <w:r w:rsidR="006A2AD8">
          <w:rPr>
            <w:noProof/>
            <w:webHidden/>
          </w:rPr>
          <w:fldChar w:fldCharType="begin"/>
        </w:r>
        <w:r w:rsidR="006A2AD8">
          <w:rPr>
            <w:noProof/>
            <w:webHidden/>
          </w:rPr>
          <w:instrText xml:space="preserve"> PAGEREF _Toc442708841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42" w:history="1">
        <w:r w:rsidR="006A2AD8" w:rsidRPr="004F6800">
          <w:rPr>
            <w:rStyle w:val="Hyperlink"/>
            <w:rFonts w:cs="Times New Roman"/>
            <w:noProof/>
            <w:lang w:eastAsia="fi-FI"/>
          </w:rPr>
          <w:t>6</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Interface specifications</w:t>
        </w:r>
        <w:r w:rsidR="006A2AD8">
          <w:rPr>
            <w:noProof/>
            <w:webHidden/>
          </w:rPr>
          <w:tab/>
        </w:r>
        <w:r w:rsidR="006A2AD8">
          <w:rPr>
            <w:noProof/>
            <w:webHidden/>
          </w:rPr>
          <w:fldChar w:fldCharType="begin"/>
        </w:r>
        <w:r w:rsidR="006A2AD8">
          <w:rPr>
            <w:noProof/>
            <w:webHidden/>
          </w:rPr>
          <w:instrText xml:space="preserve"> PAGEREF _Toc442708842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43" w:history="1">
        <w:r w:rsidR="006A2AD8" w:rsidRPr="004F6800">
          <w:rPr>
            <w:rStyle w:val="Hyperlink"/>
            <w:rFonts w:cs="Times New Roman"/>
            <w:noProof/>
            <w:lang w:eastAsia="fi-FI"/>
          </w:rPr>
          <w:t>7</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System and Service utilization</w:t>
        </w:r>
        <w:r w:rsidR="006A2AD8">
          <w:rPr>
            <w:noProof/>
            <w:webHidden/>
          </w:rPr>
          <w:tab/>
        </w:r>
        <w:r w:rsidR="006A2AD8">
          <w:rPr>
            <w:noProof/>
            <w:webHidden/>
          </w:rPr>
          <w:fldChar w:fldCharType="begin"/>
        </w:r>
        <w:r w:rsidR="006A2AD8">
          <w:rPr>
            <w:noProof/>
            <w:webHidden/>
          </w:rPr>
          <w:instrText xml:space="preserve"> PAGEREF _Toc442708843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44" w:history="1">
        <w:r w:rsidR="006A2AD8" w:rsidRPr="004F6800">
          <w:rPr>
            <w:rStyle w:val="Hyperlink"/>
            <w:rFonts w:cs="Times New Roman"/>
            <w:noProof/>
          </w:rPr>
          <w:t>7.1</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Optical Systems</w:t>
        </w:r>
        <w:r w:rsidR="006A2AD8">
          <w:rPr>
            <w:noProof/>
            <w:webHidden/>
          </w:rPr>
          <w:tab/>
        </w:r>
        <w:r w:rsidR="006A2AD8">
          <w:rPr>
            <w:noProof/>
            <w:webHidden/>
          </w:rPr>
          <w:fldChar w:fldCharType="begin"/>
        </w:r>
        <w:r w:rsidR="006A2AD8">
          <w:rPr>
            <w:noProof/>
            <w:webHidden/>
          </w:rPr>
          <w:instrText xml:space="preserve"> PAGEREF _Toc442708844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2"/>
        <w:rPr>
          <w:rFonts w:asciiTheme="minorHAnsi" w:eastAsiaTheme="minorEastAsia" w:hAnsiTheme="minorHAnsi" w:cstheme="minorBidi"/>
          <w:bCs w:val="0"/>
          <w:noProof/>
          <w:szCs w:val="22"/>
          <w:lang w:val="de-DE" w:eastAsia="de-DE"/>
        </w:rPr>
      </w:pPr>
      <w:hyperlink w:anchor="_Toc442708845" w:history="1">
        <w:r w:rsidR="006A2AD8" w:rsidRPr="004F6800">
          <w:rPr>
            <w:rStyle w:val="Hyperlink"/>
            <w:rFonts w:cs="Times New Roman"/>
            <w:noProof/>
          </w:rPr>
          <w:t>7.2</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GNSS Augmentation Services</w:t>
        </w:r>
        <w:r w:rsidR="006A2AD8">
          <w:rPr>
            <w:noProof/>
            <w:webHidden/>
          </w:rPr>
          <w:tab/>
        </w:r>
        <w:r w:rsidR="006A2AD8">
          <w:rPr>
            <w:noProof/>
            <w:webHidden/>
          </w:rPr>
          <w:fldChar w:fldCharType="begin"/>
        </w:r>
        <w:r w:rsidR="006A2AD8">
          <w:rPr>
            <w:noProof/>
            <w:webHidden/>
          </w:rPr>
          <w:instrText xml:space="preserve"> PAGEREF _Toc442708845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1"/>
        <w:rPr>
          <w:rFonts w:asciiTheme="minorHAnsi" w:eastAsiaTheme="minorEastAsia" w:hAnsiTheme="minorHAnsi" w:cstheme="minorBidi"/>
          <w:b w:val="0"/>
          <w:bCs w:val="0"/>
          <w:caps w:val="0"/>
          <w:noProof/>
          <w:lang w:val="de-DE" w:eastAsia="de-DE"/>
        </w:rPr>
      </w:pPr>
      <w:hyperlink w:anchor="_Toc442708846" w:history="1">
        <w:r w:rsidR="006A2AD8" w:rsidRPr="004F6800">
          <w:rPr>
            <w:rStyle w:val="Hyperlink"/>
            <w:rFonts w:cs="Times New Roman"/>
            <w:noProof/>
            <w:lang w:eastAsia="fi-FI"/>
          </w:rPr>
          <w:t>8</w:t>
        </w:r>
        <w:r w:rsidR="006A2AD8">
          <w:rPr>
            <w:rFonts w:asciiTheme="minorHAnsi" w:eastAsiaTheme="minorEastAsia" w:hAnsiTheme="minorHAnsi" w:cstheme="minorBidi"/>
            <w:b w:val="0"/>
            <w:bCs w:val="0"/>
            <w:caps w:val="0"/>
            <w:noProof/>
            <w:lang w:val="de-DE" w:eastAsia="de-DE"/>
          </w:rPr>
          <w:tab/>
        </w:r>
        <w:r w:rsidR="006A2AD8" w:rsidRPr="004F6800">
          <w:rPr>
            <w:rStyle w:val="Hyperlink"/>
            <w:rFonts w:cs="Times New Roman"/>
            <w:noProof/>
            <w:lang w:eastAsia="fi-FI"/>
          </w:rPr>
          <w:t>Concepts for management and port stakeholders</w:t>
        </w:r>
        <w:r w:rsidR="006A2AD8">
          <w:rPr>
            <w:noProof/>
            <w:webHidden/>
          </w:rPr>
          <w:tab/>
        </w:r>
        <w:r w:rsidR="006A2AD8">
          <w:rPr>
            <w:noProof/>
            <w:webHidden/>
          </w:rPr>
          <w:fldChar w:fldCharType="begin"/>
        </w:r>
        <w:r w:rsidR="006A2AD8">
          <w:rPr>
            <w:noProof/>
            <w:webHidden/>
          </w:rPr>
          <w:instrText xml:space="preserve"> PAGEREF _Toc442708846 \h </w:instrText>
        </w:r>
        <w:r w:rsidR="006A2AD8">
          <w:rPr>
            <w:noProof/>
            <w:webHidden/>
          </w:rPr>
        </w:r>
        <w:r w:rsidR="006A2AD8">
          <w:rPr>
            <w:noProof/>
            <w:webHidden/>
          </w:rPr>
          <w:fldChar w:fldCharType="separate"/>
        </w:r>
        <w:r w:rsidR="006A2AD8">
          <w:rPr>
            <w:noProof/>
            <w:webHidden/>
          </w:rPr>
          <w:t>7</w:t>
        </w:r>
        <w:r w:rsidR="006A2AD8">
          <w:rPr>
            <w:noProof/>
            <w:webHidden/>
          </w:rPr>
          <w:fldChar w:fldCharType="end"/>
        </w:r>
      </w:hyperlink>
    </w:p>
    <w:p w:rsidR="006A2AD8" w:rsidRDefault="006B4ECF">
      <w:pPr>
        <w:pStyle w:val="Verzeichnis2"/>
        <w:tabs>
          <w:tab w:val="left" w:pos="1701"/>
        </w:tabs>
        <w:rPr>
          <w:rFonts w:asciiTheme="minorHAnsi" w:eastAsiaTheme="minorEastAsia" w:hAnsiTheme="minorHAnsi" w:cstheme="minorBidi"/>
          <w:bCs w:val="0"/>
          <w:noProof/>
          <w:szCs w:val="22"/>
          <w:lang w:val="de-DE" w:eastAsia="de-DE"/>
        </w:rPr>
      </w:pPr>
      <w:hyperlink w:anchor="_Toc442708847" w:history="1">
        <w:r w:rsidR="006A2AD8" w:rsidRPr="004F6800">
          <w:rPr>
            <w:rStyle w:val="Hyperlink"/>
            <w:noProof/>
          </w:rPr>
          <w:t>ANNEX A</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Abbreviations</w:t>
        </w:r>
        <w:r w:rsidR="006A2AD8">
          <w:rPr>
            <w:noProof/>
            <w:webHidden/>
          </w:rPr>
          <w:tab/>
        </w:r>
        <w:r w:rsidR="006A2AD8">
          <w:rPr>
            <w:noProof/>
            <w:webHidden/>
          </w:rPr>
          <w:fldChar w:fldCharType="begin"/>
        </w:r>
        <w:r w:rsidR="006A2AD8">
          <w:rPr>
            <w:noProof/>
            <w:webHidden/>
          </w:rPr>
          <w:instrText xml:space="preserve"> PAGEREF _Toc442708847 \h </w:instrText>
        </w:r>
        <w:r w:rsidR="006A2AD8">
          <w:rPr>
            <w:noProof/>
            <w:webHidden/>
          </w:rPr>
        </w:r>
        <w:r w:rsidR="006A2AD8">
          <w:rPr>
            <w:noProof/>
            <w:webHidden/>
          </w:rPr>
          <w:fldChar w:fldCharType="separate"/>
        </w:r>
        <w:r w:rsidR="006A2AD8">
          <w:rPr>
            <w:noProof/>
            <w:webHidden/>
          </w:rPr>
          <w:t>8</w:t>
        </w:r>
        <w:r w:rsidR="006A2AD8">
          <w:rPr>
            <w:noProof/>
            <w:webHidden/>
          </w:rPr>
          <w:fldChar w:fldCharType="end"/>
        </w:r>
      </w:hyperlink>
    </w:p>
    <w:p w:rsidR="006A2AD8" w:rsidRDefault="006B4ECF">
      <w:pPr>
        <w:pStyle w:val="Verzeichnis2"/>
        <w:tabs>
          <w:tab w:val="left" w:pos="1701"/>
        </w:tabs>
        <w:rPr>
          <w:rFonts w:asciiTheme="minorHAnsi" w:eastAsiaTheme="minorEastAsia" w:hAnsiTheme="minorHAnsi" w:cstheme="minorBidi"/>
          <w:bCs w:val="0"/>
          <w:noProof/>
          <w:szCs w:val="22"/>
          <w:lang w:val="de-DE" w:eastAsia="de-DE"/>
        </w:rPr>
      </w:pPr>
      <w:hyperlink w:anchor="_Toc442708848" w:history="1">
        <w:r w:rsidR="006A2AD8" w:rsidRPr="004F6800">
          <w:rPr>
            <w:rStyle w:val="Hyperlink"/>
            <w:noProof/>
          </w:rPr>
          <w:t>ANNEX B</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Definitions</w:t>
        </w:r>
        <w:r w:rsidR="006A2AD8">
          <w:rPr>
            <w:noProof/>
            <w:webHidden/>
          </w:rPr>
          <w:tab/>
        </w:r>
        <w:r w:rsidR="006A2AD8">
          <w:rPr>
            <w:noProof/>
            <w:webHidden/>
          </w:rPr>
          <w:fldChar w:fldCharType="begin"/>
        </w:r>
        <w:r w:rsidR="006A2AD8">
          <w:rPr>
            <w:noProof/>
            <w:webHidden/>
          </w:rPr>
          <w:instrText xml:space="preserve"> PAGEREF _Toc442708848 \h </w:instrText>
        </w:r>
        <w:r w:rsidR="006A2AD8">
          <w:rPr>
            <w:noProof/>
            <w:webHidden/>
          </w:rPr>
        </w:r>
        <w:r w:rsidR="006A2AD8">
          <w:rPr>
            <w:noProof/>
            <w:webHidden/>
          </w:rPr>
          <w:fldChar w:fldCharType="separate"/>
        </w:r>
        <w:r w:rsidR="006A2AD8">
          <w:rPr>
            <w:noProof/>
            <w:webHidden/>
          </w:rPr>
          <w:t>9</w:t>
        </w:r>
        <w:r w:rsidR="006A2AD8">
          <w:rPr>
            <w:noProof/>
            <w:webHidden/>
          </w:rPr>
          <w:fldChar w:fldCharType="end"/>
        </w:r>
      </w:hyperlink>
    </w:p>
    <w:p w:rsidR="006A2AD8" w:rsidRDefault="006B4ECF">
      <w:pPr>
        <w:pStyle w:val="Verzeichnis2"/>
        <w:tabs>
          <w:tab w:val="left" w:pos="1701"/>
        </w:tabs>
        <w:rPr>
          <w:rFonts w:asciiTheme="minorHAnsi" w:eastAsiaTheme="minorEastAsia" w:hAnsiTheme="minorHAnsi" w:cstheme="minorBidi"/>
          <w:bCs w:val="0"/>
          <w:noProof/>
          <w:szCs w:val="22"/>
          <w:lang w:val="de-DE" w:eastAsia="de-DE"/>
        </w:rPr>
      </w:pPr>
      <w:hyperlink w:anchor="_Toc442708849" w:history="1">
        <w:r w:rsidR="006A2AD8" w:rsidRPr="004F6800">
          <w:rPr>
            <w:rStyle w:val="Hyperlink"/>
            <w:noProof/>
          </w:rPr>
          <w:t>ANNEX C</w:t>
        </w:r>
        <w:r w:rsidR="006A2AD8">
          <w:rPr>
            <w:rFonts w:asciiTheme="minorHAnsi" w:eastAsiaTheme="minorEastAsia" w:hAnsiTheme="minorHAnsi" w:cstheme="minorBidi"/>
            <w:bCs w:val="0"/>
            <w:noProof/>
            <w:szCs w:val="22"/>
            <w:lang w:val="de-DE" w:eastAsia="de-DE"/>
          </w:rPr>
          <w:tab/>
        </w:r>
        <w:r w:rsidR="006A2AD8" w:rsidRPr="004F6800">
          <w:rPr>
            <w:rStyle w:val="Hyperlink"/>
            <w:noProof/>
          </w:rPr>
          <w:t>References</w:t>
        </w:r>
        <w:r w:rsidR="006A2AD8">
          <w:rPr>
            <w:noProof/>
            <w:webHidden/>
          </w:rPr>
          <w:tab/>
        </w:r>
        <w:r w:rsidR="006A2AD8">
          <w:rPr>
            <w:noProof/>
            <w:webHidden/>
          </w:rPr>
          <w:fldChar w:fldCharType="begin"/>
        </w:r>
        <w:r w:rsidR="006A2AD8">
          <w:rPr>
            <w:noProof/>
            <w:webHidden/>
          </w:rPr>
          <w:instrText xml:space="preserve"> PAGEREF _Toc442708849 \h </w:instrText>
        </w:r>
        <w:r w:rsidR="006A2AD8">
          <w:rPr>
            <w:noProof/>
            <w:webHidden/>
          </w:rPr>
        </w:r>
        <w:r w:rsidR="006A2AD8">
          <w:rPr>
            <w:noProof/>
            <w:webHidden/>
          </w:rPr>
          <w:fldChar w:fldCharType="separate"/>
        </w:r>
        <w:r w:rsidR="006A2AD8">
          <w:rPr>
            <w:noProof/>
            <w:webHidden/>
          </w:rPr>
          <w:t>10</w:t>
        </w:r>
        <w:r w:rsidR="006A2AD8">
          <w:rPr>
            <w:noProof/>
            <w:webHidden/>
          </w:rPr>
          <w:fldChar w:fldCharType="end"/>
        </w:r>
      </w:hyperlink>
    </w:p>
    <w:p w:rsidR="00AF7C0A" w:rsidRDefault="00467FBC" w:rsidP="008B64BB">
      <w:pPr>
        <w:outlineLvl w:val="0"/>
        <w:rPr>
          <w:b/>
          <w:smallCaps/>
        </w:rPr>
        <w:sectPr w:rsidR="00AF7C0A" w:rsidSect="00502F4F">
          <w:headerReference w:type="even" r:id="rId20"/>
          <w:headerReference w:type="default" r:id="rId21"/>
          <w:headerReference w:type="first" r:id="rId22"/>
          <w:pgSz w:w="11907" w:h="16834" w:code="9"/>
          <w:pgMar w:top="1797" w:right="1440" w:bottom="1440" w:left="1440" w:header="851" w:footer="851" w:gutter="0"/>
          <w:cols w:space="720"/>
          <w:titlePg/>
          <w:docGrid w:linePitch="272"/>
        </w:sectPr>
      </w:pPr>
      <w:r>
        <w:rPr>
          <w:bCs/>
          <w:caps/>
          <w:smallCaps/>
          <w:szCs w:val="24"/>
        </w:rPr>
        <w:fldChar w:fldCharType="end"/>
      </w:r>
    </w:p>
    <w:p w:rsidR="00601039" w:rsidRDefault="00601039" w:rsidP="0042582D">
      <w:pPr>
        <w:pStyle w:val="Textkrper"/>
        <w:ind w:left="576"/>
        <w:rPr>
          <w:lang w:eastAsia="fi-FI"/>
        </w:rPr>
      </w:pPr>
      <w:bookmarkStart w:id="26" w:name="_Toc442708830"/>
    </w:p>
    <w:p w:rsidR="00601039" w:rsidRPr="0042582D" w:rsidRDefault="00601039" w:rsidP="0042582D">
      <w:pPr>
        <w:pStyle w:val="Textkrper"/>
        <w:rPr>
          <w:caps/>
          <w:lang w:eastAsia="fi-FI"/>
        </w:rPr>
      </w:pPr>
    </w:p>
    <w:p w:rsidR="00502F4F" w:rsidRPr="00FF2A72" w:rsidRDefault="00502F4F" w:rsidP="00485AD5">
      <w:pPr>
        <w:pStyle w:val="berschrift1"/>
        <w:numPr>
          <w:ilvl w:val="0"/>
          <w:numId w:val="20"/>
        </w:numPr>
        <w:spacing w:after="120"/>
        <w:rPr>
          <w:rFonts w:eastAsia="Times New Roman" w:cs="Times New Roman"/>
          <w:caps w:val="0"/>
          <w:kern w:val="0"/>
          <w:sz w:val="32"/>
          <w:szCs w:val="20"/>
          <w:lang w:eastAsia="fi-FI"/>
        </w:rPr>
      </w:pPr>
      <w:r w:rsidRPr="00FF2A72">
        <w:rPr>
          <w:rFonts w:eastAsia="Times New Roman" w:cs="Times New Roman"/>
          <w:caps w:val="0"/>
          <w:kern w:val="0"/>
          <w:sz w:val="32"/>
          <w:szCs w:val="20"/>
          <w:lang w:eastAsia="fi-FI"/>
        </w:rPr>
        <w:t>Introduction</w:t>
      </w:r>
      <w:bookmarkEnd w:id="26"/>
    </w:p>
    <w:p w:rsidR="004D3035" w:rsidRPr="00AF7C0A" w:rsidRDefault="00851D90" w:rsidP="00AF7C0A">
      <w:pPr>
        <w:pStyle w:val="berschrift2"/>
        <w:keepNext/>
        <w:numPr>
          <w:ilvl w:val="1"/>
          <w:numId w:val="20"/>
        </w:numPr>
        <w:tabs>
          <w:tab w:val="num" w:pos="840"/>
        </w:tabs>
        <w:rPr>
          <w:rFonts w:cs="Times New Roman"/>
          <w:iCs/>
          <w:sz w:val="28"/>
          <w:szCs w:val="20"/>
          <w:lang w:eastAsia="fi-FI"/>
        </w:rPr>
      </w:pPr>
      <w:bookmarkStart w:id="27" w:name="_Toc442708831"/>
      <w:r>
        <w:rPr>
          <w:rFonts w:cs="Times New Roman"/>
          <w:iCs/>
          <w:sz w:val="28"/>
          <w:szCs w:val="20"/>
          <w:lang w:eastAsia="fi-FI"/>
        </w:rPr>
        <w:t>P</w:t>
      </w:r>
      <w:r w:rsidR="00AF7C0A">
        <w:rPr>
          <w:rFonts w:cs="Times New Roman"/>
          <w:iCs/>
          <w:sz w:val="28"/>
          <w:szCs w:val="20"/>
          <w:lang w:eastAsia="fi-FI"/>
        </w:rPr>
        <w:t xml:space="preserve">urpose </w:t>
      </w:r>
      <w:r>
        <w:rPr>
          <w:rFonts w:cs="Times New Roman"/>
          <w:iCs/>
          <w:sz w:val="28"/>
          <w:szCs w:val="20"/>
          <w:lang w:eastAsia="fi-FI"/>
        </w:rPr>
        <w:t xml:space="preserve">and scope </w:t>
      </w:r>
      <w:r w:rsidR="00502F4F" w:rsidRPr="00AF7C0A">
        <w:rPr>
          <w:rFonts w:cs="Times New Roman"/>
          <w:iCs/>
          <w:sz w:val="28"/>
          <w:szCs w:val="20"/>
          <w:lang w:eastAsia="fi-FI"/>
        </w:rPr>
        <w:t>of document</w:t>
      </w:r>
      <w:bookmarkEnd w:id="27"/>
    </w:p>
    <w:p w:rsidR="004275AB" w:rsidRDefault="004275AB" w:rsidP="00CA59B5">
      <w:pPr>
        <w:pStyle w:val="Textkrper"/>
        <w:rPr>
          <w:ins w:id="28" w:author="Paul F. Mueller" w:date="2016-03-17T04:31:00Z"/>
        </w:rPr>
      </w:pPr>
      <w:ins w:id="29" w:author="Paul F. Mueller" w:date="2016-03-17T04:30:00Z">
        <w:r w:rsidRPr="004275AB">
          <w:rPr>
            <w:highlight w:val="yellow"/>
            <w:rPrChange w:id="30" w:author="Paul F. Mueller" w:date="2016-03-17T04:31:00Z">
              <w:rPr/>
            </w:rPrChange>
          </w:rPr>
          <w:t>Critical areas</w:t>
        </w:r>
      </w:ins>
      <w:ins w:id="31" w:author="Paul F. Mueller" w:date="2016-03-17T04:31:00Z">
        <w:r w:rsidRPr="004275AB">
          <w:rPr>
            <w:highlight w:val="yellow"/>
            <w:rPrChange w:id="32" w:author="Paul F. Mueller" w:date="2016-03-17T04:31:00Z">
              <w:rPr/>
            </w:rPrChange>
          </w:rPr>
          <w:t>…</w:t>
        </w:r>
      </w:ins>
    </w:p>
    <w:p w:rsidR="004275AB" w:rsidRDefault="004275AB" w:rsidP="00CA59B5">
      <w:pPr>
        <w:pStyle w:val="Textkrper"/>
        <w:rPr>
          <w:ins w:id="33" w:author="Paul F. Mueller" w:date="2016-03-17T04:43:00Z"/>
        </w:rPr>
      </w:pPr>
      <w:ins w:id="34" w:author="Paul F. Mueller" w:date="2016-03-17T04:31:00Z">
        <w:r w:rsidRPr="004275AB">
          <w:rPr>
            <w:highlight w:val="yellow"/>
            <w:rPrChange w:id="35" w:author="Paul F. Mueller" w:date="2016-03-17T04:31:00Z">
              <w:rPr/>
            </w:rPrChange>
          </w:rPr>
          <w:t xml:space="preserve">Absolute </w:t>
        </w:r>
        <w:r w:rsidRPr="004275AB">
          <w:rPr>
            <w:highlight w:val="yellow"/>
          </w:rPr>
          <w:t>and</w:t>
        </w:r>
        <w:r w:rsidRPr="004275AB">
          <w:rPr>
            <w:highlight w:val="yellow"/>
            <w:rPrChange w:id="36" w:author="Paul F. Mueller" w:date="2016-03-17T04:31:00Z">
              <w:rPr/>
            </w:rPrChange>
          </w:rPr>
          <w:t xml:space="preserve"> relative…</w:t>
        </w:r>
      </w:ins>
    </w:p>
    <w:p w:rsidR="00D149C5" w:rsidRDefault="00D149C5" w:rsidP="00CA59B5">
      <w:pPr>
        <w:pStyle w:val="Textkrper"/>
        <w:rPr>
          <w:ins w:id="37" w:author="Paul F. Mueller" w:date="2016-03-17T04:31:00Z"/>
        </w:rPr>
      </w:pPr>
      <w:ins w:id="38" w:author="Paul F. Mueller" w:date="2016-03-17T04:43:00Z">
        <w:r w:rsidRPr="00D149C5">
          <w:rPr>
            <w:highlight w:val="yellow"/>
            <w:rPrChange w:id="39" w:author="Paul F. Mueller" w:date="2016-03-17T04:43:00Z">
              <w:rPr/>
            </w:rPrChange>
          </w:rPr>
          <w:t>Not provided by IMO WWRNS…</w:t>
        </w:r>
      </w:ins>
    </w:p>
    <w:p w:rsidR="003028C7" w:rsidRPr="004275AB" w:rsidRDefault="004D035D" w:rsidP="00CA59B5">
      <w:pPr>
        <w:pStyle w:val="Textkrper"/>
        <w:rPr>
          <w:highlight w:val="yellow"/>
          <w:rPrChange w:id="40" w:author="Paul F. Mueller" w:date="2016-03-17T04:33:00Z">
            <w:rPr/>
          </w:rPrChange>
        </w:rPr>
      </w:pPr>
      <w:r w:rsidRPr="004275AB">
        <w:rPr>
          <w:highlight w:val="yellow"/>
          <w:rPrChange w:id="41" w:author="Paul F. Mueller" w:date="2016-03-17T04:33:00Z">
            <w:rPr/>
          </w:rPrChange>
        </w:rPr>
        <w:t xml:space="preserve">Port and harbours have to be considered as essential hubs for the worldwide trade and shipping. Specific </w:t>
      </w:r>
      <w:r w:rsidR="003028C7" w:rsidRPr="004275AB">
        <w:rPr>
          <w:highlight w:val="yellow"/>
          <w:rPrChange w:id="42" w:author="Paul F. Mueller" w:date="2016-03-17T04:33:00Z">
            <w:rPr/>
          </w:rPrChange>
        </w:rPr>
        <w:t>applications or manoeuvres,</w:t>
      </w:r>
      <w:r w:rsidRPr="004275AB">
        <w:rPr>
          <w:highlight w:val="yellow"/>
          <w:rPrChange w:id="43" w:author="Paul F. Mueller" w:date="2016-03-17T04:33:00Z">
            <w:rPr/>
          </w:rPrChange>
        </w:rPr>
        <w:t xml:space="preserve"> </w:t>
      </w:r>
      <w:r w:rsidR="003028C7" w:rsidRPr="004275AB">
        <w:rPr>
          <w:highlight w:val="yellow"/>
          <w:rPrChange w:id="44" w:author="Paul F. Mueller" w:date="2016-03-17T04:33:00Z">
            <w:rPr/>
          </w:rPrChange>
        </w:rPr>
        <w:t xml:space="preserve">as for example automatic docking but also the passing of vessels in narrow bands, </w:t>
      </w:r>
      <w:r w:rsidRPr="004275AB">
        <w:rPr>
          <w:highlight w:val="yellow"/>
          <w:rPrChange w:id="45" w:author="Paul F. Mueller" w:date="2016-03-17T04:33:00Z">
            <w:rPr/>
          </w:rPrChange>
        </w:rPr>
        <w:t xml:space="preserve">require very accurate and precise positioning information </w:t>
      </w:r>
      <w:r w:rsidR="003028C7" w:rsidRPr="004275AB">
        <w:rPr>
          <w:highlight w:val="yellow"/>
          <w:rPrChange w:id="46" w:author="Paul F. Mueller" w:date="2016-03-17T04:33:00Z">
            <w:rPr/>
          </w:rPrChange>
        </w:rPr>
        <w:t xml:space="preserve">for their safe and efficient execution. </w:t>
      </w:r>
    </w:p>
    <w:p w:rsidR="003028C7" w:rsidRPr="004275AB" w:rsidRDefault="00245008" w:rsidP="00CA59B5">
      <w:pPr>
        <w:pStyle w:val="Textkrper"/>
        <w:rPr>
          <w:highlight w:val="yellow"/>
          <w:rPrChange w:id="47" w:author="Paul F. Mueller" w:date="2016-03-17T04:33:00Z">
            <w:rPr/>
          </w:rPrChange>
        </w:rPr>
      </w:pPr>
      <w:r w:rsidRPr="004275AB">
        <w:rPr>
          <w:highlight w:val="yellow"/>
          <w:rPrChange w:id="48" w:author="Paul F. Mueller" w:date="2016-03-17T04:33:00Z">
            <w:rPr/>
          </w:rPrChange>
        </w:rPr>
        <w:t>The purpose of th</w:t>
      </w:r>
      <w:r w:rsidR="003028C7" w:rsidRPr="004275AB">
        <w:rPr>
          <w:highlight w:val="yellow"/>
          <w:rPrChange w:id="49" w:author="Paul F. Mueller" w:date="2016-03-17T04:33:00Z">
            <w:rPr/>
          </w:rPrChange>
        </w:rPr>
        <w:t>is</w:t>
      </w:r>
      <w:r w:rsidRPr="004275AB">
        <w:rPr>
          <w:highlight w:val="yellow"/>
          <w:rPrChange w:id="50" w:author="Paul F. Mueller" w:date="2016-03-17T04:33:00Z">
            <w:rPr/>
          </w:rPrChange>
        </w:rPr>
        <w:t xml:space="preserve"> guideline </w:t>
      </w:r>
      <w:r w:rsidR="00142C9C" w:rsidRPr="004275AB">
        <w:rPr>
          <w:highlight w:val="yellow"/>
          <w:rPrChange w:id="51" w:author="Paul F. Mueller" w:date="2016-03-17T04:33:00Z">
            <w:rPr/>
          </w:rPrChange>
        </w:rPr>
        <w:t xml:space="preserve">is the harmonization between </w:t>
      </w:r>
      <w:r w:rsidR="001411B7" w:rsidRPr="004275AB">
        <w:rPr>
          <w:highlight w:val="yellow"/>
          <w:rPrChange w:id="52" w:author="Paul F. Mueller" w:date="2016-03-17T04:33:00Z">
            <w:rPr/>
          </w:rPrChange>
        </w:rPr>
        <w:t xml:space="preserve">service </w:t>
      </w:r>
      <w:r w:rsidR="00142C9C" w:rsidRPr="004275AB">
        <w:rPr>
          <w:highlight w:val="yellow"/>
          <w:rPrChange w:id="53" w:author="Paul F. Mueller" w:date="2016-03-17T04:33:00Z">
            <w:rPr/>
          </w:rPrChange>
        </w:rPr>
        <w:t xml:space="preserve">provision and </w:t>
      </w:r>
      <w:r w:rsidR="001411B7" w:rsidRPr="004275AB">
        <w:rPr>
          <w:highlight w:val="yellow"/>
          <w:rPrChange w:id="54" w:author="Paul F. Mueller" w:date="2016-03-17T04:33:00Z">
            <w:rPr/>
          </w:rPrChange>
        </w:rPr>
        <w:t>the</w:t>
      </w:r>
      <w:r w:rsidR="003028C7" w:rsidRPr="004275AB">
        <w:rPr>
          <w:highlight w:val="yellow"/>
          <w:rPrChange w:id="55" w:author="Paul F. Mueller" w:date="2016-03-17T04:33:00Z">
            <w:rPr/>
          </w:rPrChange>
        </w:rPr>
        <w:t>ir</w:t>
      </w:r>
      <w:r w:rsidR="001411B7" w:rsidRPr="004275AB">
        <w:rPr>
          <w:highlight w:val="yellow"/>
          <w:rPrChange w:id="56" w:author="Paul F. Mueller" w:date="2016-03-17T04:33:00Z">
            <w:rPr/>
          </w:rPrChange>
        </w:rPr>
        <w:t xml:space="preserve"> </w:t>
      </w:r>
      <w:r w:rsidR="003028C7" w:rsidRPr="004275AB">
        <w:rPr>
          <w:highlight w:val="yellow"/>
          <w:rPrChange w:id="57" w:author="Paul F. Mueller" w:date="2016-03-17T04:33:00Z">
            <w:rPr/>
          </w:rPrChange>
        </w:rPr>
        <w:t>utilisation at shipside</w:t>
      </w:r>
      <w:r w:rsidR="001411B7" w:rsidRPr="004275AB">
        <w:rPr>
          <w:highlight w:val="yellow"/>
          <w:rPrChange w:id="58" w:author="Paul F. Mueller" w:date="2016-03-17T04:33:00Z">
            <w:rPr/>
          </w:rPrChange>
        </w:rPr>
        <w:t xml:space="preserve">. </w:t>
      </w:r>
      <w:r w:rsidR="00AF5785" w:rsidRPr="004275AB">
        <w:rPr>
          <w:highlight w:val="yellow"/>
          <w:rPrChange w:id="59" w:author="Paul F. Mueller" w:date="2016-03-17T04:33:00Z">
            <w:rPr/>
          </w:rPrChange>
        </w:rPr>
        <w:t>Therefore,</w:t>
      </w:r>
      <w:r w:rsidRPr="004275AB">
        <w:rPr>
          <w:highlight w:val="yellow"/>
          <w:rPrChange w:id="60" w:author="Paul F. Mueller" w:date="2016-03-17T04:33:00Z">
            <w:rPr/>
          </w:rPrChange>
        </w:rPr>
        <w:t xml:space="preserve"> t</w:t>
      </w:r>
      <w:r w:rsidR="00701945" w:rsidRPr="004275AB">
        <w:rPr>
          <w:highlight w:val="yellow"/>
          <w:rPrChange w:id="61" w:author="Paul F. Mueller" w:date="2016-03-17T04:33:00Z">
            <w:rPr/>
          </w:rPrChange>
        </w:rPr>
        <w:t xml:space="preserve">he guideline </w:t>
      </w:r>
      <w:r w:rsidR="003028C7" w:rsidRPr="004275AB">
        <w:rPr>
          <w:highlight w:val="yellow"/>
          <w:rPrChange w:id="62" w:author="Paul F. Mueller" w:date="2016-03-17T04:33:00Z">
            <w:rPr/>
          </w:rPrChange>
        </w:rPr>
        <w:t xml:space="preserve">is providing information concerning </w:t>
      </w:r>
      <w:r w:rsidR="006A3AC6" w:rsidRPr="004275AB">
        <w:rPr>
          <w:highlight w:val="yellow"/>
          <w:rPrChange w:id="63" w:author="Paul F. Mueller" w:date="2016-03-17T04:33:00Z">
            <w:rPr/>
          </w:rPrChange>
        </w:rPr>
        <w:t xml:space="preserve">applicable  </w:t>
      </w:r>
      <w:r w:rsidR="003028C7" w:rsidRPr="004275AB">
        <w:rPr>
          <w:highlight w:val="yellow"/>
          <w:rPrChange w:id="64" w:author="Paul F. Mueller" w:date="2016-03-17T04:33:00Z">
            <w:rPr/>
          </w:rPrChange>
        </w:rPr>
        <w:t xml:space="preserve"> systems</w:t>
      </w:r>
      <w:r w:rsidR="006A3AC6" w:rsidRPr="004275AB">
        <w:rPr>
          <w:highlight w:val="yellow"/>
          <w:rPrChange w:id="65" w:author="Paul F. Mueller" w:date="2016-03-17T04:33:00Z">
            <w:rPr/>
          </w:rPrChange>
        </w:rPr>
        <w:t xml:space="preserve">, </w:t>
      </w:r>
      <w:r w:rsidR="003028C7" w:rsidRPr="004275AB">
        <w:rPr>
          <w:highlight w:val="yellow"/>
          <w:rPrChange w:id="66" w:author="Paul F. Mueller" w:date="2016-03-17T04:33:00Z">
            <w:rPr/>
          </w:rPrChange>
        </w:rPr>
        <w:t>services</w:t>
      </w:r>
      <w:r w:rsidR="006A3AC6" w:rsidRPr="004275AB">
        <w:rPr>
          <w:highlight w:val="yellow"/>
          <w:rPrChange w:id="67" w:author="Paul F. Mueller" w:date="2016-03-17T04:33:00Z">
            <w:rPr/>
          </w:rPrChange>
        </w:rPr>
        <w:t xml:space="preserve"> and </w:t>
      </w:r>
      <w:r w:rsidR="003028C7" w:rsidRPr="004275AB">
        <w:rPr>
          <w:highlight w:val="yellow"/>
          <w:rPrChange w:id="68" w:author="Paul F. Mueller" w:date="2016-03-17T04:33:00Z">
            <w:rPr/>
          </w:rPrChange>
        </w:rPr>
        <w:t xml:space="preserve">techniques </w:t>
      </w:r>
      <w:r w:rsidR="006A3AC6" w:rsidRPr="004275AB">
        <w:rPr>
          <w:highlight w:val="yellow"/>
          <w:rPrChange w:id="69" w:author="Paul F. Mueller" w:date="2016-03-17T04:33:00Z">
            <w:rPr/>
          </w:rPrChange>
        </w:rPr>
        <w:t xml:space="preserve">as well as dedicated </w:t>
      </w:r>
      <w:r w:rsidR="003028C7" w:rsidRPr="004275AB">
        <w:rPr>
          <w:highlight w:val="yellow"/>
          <w:rPrChange w:id="70" w:author="Paul F. Mueller" w:date="2016-03-17T04:33:00Z">
            <w:rPr/>
          </w:rPrChange>
        </w:rPr>
        <w:t>applications</w:t>
      </w:r>
      <w:r w:rsidR="006A3AC6" w:rsidRPr="004275AB">
        <w:rPr>
          <w:highlight w:val="yellow"/>
          <w:rPrChange w:id="71" w:author="Paul F. Mueller" w:date="2016-03-17T04:33:00Z">
            <w:rPr/>
          </w:rPrChange>
        </w:rPr>
        <w:t>, with an exclusive focus on high-precision applications.</w:t>
      </w:r>
    </w:p>
    <w:p w:rsidR="004B6EE8" w:rsidRPr="004275AB" w:rsidRDefault="001411B7" w:rsidP="00CA59B5">
      <w:pPr>
        <w:pStyle w:val="Textkrper"/>
        <w:rPr>
          <w:highlight w:val="yellow"/>
          <w:rPrChange w:id="72" w:author="Paul F. Mueller" w:date="2016-03-17T04:33:00Z">
            <w:rPr/>
          </w:rPrChange>
        </w:rPr>
      </w:pPr>
      <w:r w:rsidRPr="004275AB">
        <w:rPr>
          <w:highlight w:val="yellow"/>
          <w:rPrChange w:id="73" w:author="Paul F. Mueller" w:date="2016-03-17T04:33:00Z">
            <w:rPr/>
          </w:rPrChange>
        </w:rPr>
        <w:t xml:space="preserve">The document </w:t>
      </w:r>
      <w:r w:rsidR="006A3AC6" w:rsidRPr="004275AB">
        <w:rPr>
          <w:highlight w:val="yellow"/>
          <w:rPrChange w:id="74" w:author="Paul F. Mueller" w:date="2016-03-17T04:33:00Z">
            <w:rPr/>
          </w:rPrChange>
        </w:rPr>
        <w:t xml:space="preserve">also </w:t>
      </w:r>
      <w:r w:rsidRPr="004275AB">
        <w:rPr>
          <w:highlight w:val="yellow"/>
          <w:rPrChange w:id="75" w:author="Paul F. Mueller" w:date="2016-03-17T04:33:00Z">
            <w:rPr/>
          </w:rPrChange>
        </w:rPr>
        <w:t xml:space="preserve">summarizes recommendations of service providers, </w:t>
      </w:r>
      <w:r w:rsidR="00245008" w:rsidRPr="004275AB">
        <w:rPr>
          <w:highlight w:val="yellow"/>
          <w:rPrChange w:id="76" w:author="Paul F. Mueller" w:date="2016-03-17T04:33:00Z">
            <w:rPr/>
          </w:rPrChange>
        </w:rPr>
        <w:t xml:space="preserve">such as </w:t>
      </w:r>
      <w:r w:rsidRPr="004275AB">
        <w:rPr>
          <w:highlight w:val="yellow"/>
          <w:rPrChange w:id="77" w:author="Paul F. Mueller" w:date="2016-03-17T04:33:00Z">
            <w:rPr/>
          </w:rPrChange>
        </w:rPr>
        <w:t>when and how the provided service data should be used</w:t>
      </w:r>
      <w:r w:rsidR="00245008" w:rsidRPr="004275AB">
        <w:rPr>
          <w:highlight w:val="yellow"/>
          <w:rPrChange w:id="78" w:author="Paul F. Mueller" w:date="2016-03-17T04:33:00Z">
            <w:rPr/>
          </w:rPrChange>
        </w:rPr>
        <w:t>.</w:t>
      </w:r>
      <w:r w:rsidRPr="004275AB">
        <w:rPr>
          <w:highlight w:val="yellow"/>
          <w:rPrChange w:id="79" w:author="Paul F. Mueller" w:date="2016-03-17T04:33:00Z">
            <w:rPr/>
          </w:rPrChange>
        </w:rPr>
        <w:t xml:space="preserve"> </w:t>
      </w:r>
      <w:r w:rsidR="00A47499" w:rsidRPr="004275AB">
        <w:rPr>
          <w:highlight w:val="yellow"/>
          <w:rPrChange w:id="80" w:author="Paul F. Mueller" w:date="2016-03-17T04:33:00Z">
            <w:rPr/>
          </w:rPrChange>
        </w:rPr>
        <w:t>T</w:t>
      </w:r>
      <w:r w:rsidR="00DF0E0C" w:rsidRPr="004275AB">
        <w:rPr>
          <w:highlight w:val="yellow"/>
          <w:rPrChange w:id="81" w:author="Paul F. Mueller" w:date="2016-03-17T04:33:00Z">
            <w:rPr/>
          </w:rPrChange>
        </w:rPr>
        <w:t xml:space="preserve">his forces the clarification of responsibilities and dependencies between shore-side and ship-side parts of </w:t>
      </w:r>
      <w:r w:rsidR="006A3AC6" w:rsidRPr="004275AB">
        <w:rPr>
          <w:highlight w:val="yellow"/>
          <w:rPrChange w:id="82" w:author="Paul F. Mueller" w:date="2016-03-17T04:33:00Z">
            <w:rPr/>
          </w:rPrChange>
        </w:rPr>
        <w:t xml:space="preserve">such systems </w:t>
      </w:r>
      <w:r w:rsidR="006652DA" w:rsidRPr="004275AB">
        <w:rPr>
          <w:highlight w:val="yellow"/>
          <w:rPrChange w:id="83" w:author="Paul F. Mueller" w:date="2016-03-17T04:33:00Z">
            <w:rPr/>
          </w:rPrChange>
        </w:rPr>
        <w:t>under consideration of</w:t>
      </w:r>
      <w:r w:rsidR="00DF0E0C" w:rsidRPr="004275AB">
        <w:rPr>
          <w:highlight w:val="yellow"/>
          <w:rPrChange w:id="84" w:author="Paul F. Mueller" w:date="2016-03-17T04:33:00Z">
            <w:rPr/>
          </w:rPrChange>
        </w:rPr>
        <w:t xml:space="preserve"> </w:t>
      </w:r>
      <w:r w:rsidR="00A47499" w:rsidRPr="004275AB">
        <w:rPr>
          <w:highlight w:val="yellow"/>
          <w:rPrChange w:id="85" w:author="Paul F. Mueller" w:date="2016-03-17T04:33:00Z">
            <w:rPr/>
          </w:rPrChange>
        </w:rPr>
        <w:t xml:space="preserve">the </w:t>
      </w:r>
      <w:r w:rsidR="006A3AC6" w:rsidRPr="004275AB">
        <w:rPr>
          <w:highlight w:val="yellow"/>
          <w:rPrChange w:id="86" w:author="Paul F. Mueller" w:date="2016-03-17T04:33:00Z">
            <w:rPr/>
          </w:rPrChange>
        </w:rPr>
        <w:t xml:space="preserve">possible </w:t>
      </w:r>
      <w:r w:rsidR="00DF0E0C" w:rsidRPr="004275AB">
        <w:rPr>
          <w:highlight w:val="yellow"/>
          <w:rPrChange w:id="87" w:author="Paul F. Mueller" w:date="2016-03-17T04:33:00Z">
            <w:rPr/>
          </w:rPrChange>
        </w:rPr>
        <w:t xml:space="preserve">diversity on performance requirements. </w:t>
      </w:r>
    </w:p>
    <w:p w:rsidR="00AF7C0A" w:rsidRDefault="00AF7C0A" w:rsidP="00AF7C0A">
      <w:pPr>
        <w:pStyle w:val="Textkrper"/>
      </w:pPr>
      <w:r w:rsidRPr="004275AB">
        <w:rPr>
          <w:highlight w:val="yellow"/>
          <w:rPrChange w:id="88" w:author="Paul F. Mueller" w:date="2016-03-17T04:33:00Z">
            <w:rPr/>
          </w:rPrChange>
        </w:rPr>
        <w:t xml:space="preserve">This document </w:t>
      </w:r>
      <w:r w:rsidR="00A47499" w:rsidRPr="004275AB">
        <w:rPr>
          <w:highlight w:val="yellow"/>
          <w:rPrChange w:id="89" w:author="Paul F. Mueller" w:date="2016-03-17T04:33:00Z">
            <w:rPr/>
          </w:rPrChange>
        </w:rPr>
        <w:t xml:space="preserve">use references </w:t>
      </w:r>
      <w:r w:rsidR="006652DA" w:rsidRPr="004275AB">
        <w:rPr>
          <w:highlight w:val="yellow"/>
          <w:rPrChange w:id="90" w:author="Paul F. Mueller" w:date="2016-03-17T04:33:00Z">
            <w:rPr/>
          </w:rPrChange>
        </w:rPr>
        <w:t xml:space="preserve">to existing and future </w:t>
      </w:r>
      <w:r w:rsidRPr="004275AB">
        <w:rPr>
          <w:highlight w:val="yellow"/>
          <w:rPrChange w:id="91" w:author="Paul F. Mueller" w:date="2016-03-17T04:33:00Z">
            <w:rPr/>
          </w:rPrChange>
        </w:rPr>
        <w:t>recommendations</w:t>
      </w:r>
      <w:r w:rsidR="006652DA" w:rsidRPr="004275AB">
        <w:rPr>
          <w:highlight w:val="yellow"/>
          <w:rPrChange w:id="92" w:author="Paul F. Mueller" w:date="2016-03-17T04:33:00Z">
            <w:rPr/>
          </w:rPrChange>
        </w:rPr>
        <w:t xml:space="preserve"> and guidelines</w:t>
      </w:r>
      <w:r w:rsidRPr="004275AB">
        <w:rPr>
          <w:highlight w:val="yellow"/>
          <w:rPrChange w:id="93" w:author="Paul F. Mueller" w:date="2016-03-17T04:33:00Z">
            <w:rPr/>
          </w:rPrChange>
        </w:rPr>
        <w:t xml:space="preserve"> from IALA </w:t>
      </w:r>
      <w:r w:rsidR="006652DA" w:rsidRPr="004275AB">
        <w:rPr>
          <w:highlight w:val="yellow"/>
          <w:rPrChange w:id="94" w:author="Paul F. Mueller" w:date="2016-03-17T04:33:00Z">
            <w:rPr/>
          </w:rPrChange>
        </w:rPr>
        <w:t xml:space="preserve">dealing with the </w:t>
      </w:r>
      <w:r w:rsidR="00193366" w:rsidRPr="004275AB">
        <w:rPr>
          <w:highlight w:val="yellow"/>
          <w:rPrChange w:id="95" w:author="Paul F. Mueller" w:date="2016-03-17T04:33:00Z">
            <w:rPr/>
          </w:rPrChange>
        </w:rPr>
        <w:t xml:space="preserve">development, deployment and operation </w:t>
      </w:r>
      <w:r w:rsidR="006652DA" w:rsidRPr="004275AB">
        <w:rPr>
          <w:highlight w:val="yellow"/>
          <w:rPrChange w:id="96" w:author="Paul F. Mueller" w:date="2016-03-17T04:33:00Z">
            <w:rPr/>
          </w:rPrChange>
        </w:rPr>
        <w:t>of PNT-relevant service</w:t>
      </w:r>
      <w:r w:rsidR="008B599A" w:rsidRPr="004275AB">
        <w:rPr>
          <w:highlight w:val="yellow"/>
          <w:rPrChange w:id="97" w:author="Paul F. Mueller" w:date="2016-03-17T04:33:00Z">
            <w:rPr/>
          </w:rPrChange>
        </w:rPr>
        <w:t>s</w:t>
      </w:r>
      <w:r w:rsidR="006652DA" w:rsidRPr="004275AB">
        <w:rPr>
          <w:highlight w:val="yellow"/>
          <w:rPrChange w:id="98" w:author="Paul F. Mueller" w:date="2016-03-17T04:33:00Z">
            <w:rPr/>
          </w:rPrChange>
        </w:rPr>
        <w:t xml:space="preserve"> </w:t>
      </w:r>
      <w:r w:rsidR="00193366" w:rsidRPr="004275AB">
        <w:rPr>
          <w:highlight w:val="yellow"/>
          <w:rPrChange w:id="99" w:author="Paul F. Mueller" w:date="2016-03-17T04:33:00Z">
            <w:rPr/>
          </w:rPrChange>
        </w:rPr>
        <w:t>including technical specification</w:t>
      </w:r>
      <w:r w:rsidR="006652DA" w:rsidRPr="004275AB">
        <w:rPr>
          <w:highlight w:val="yellow"/>
          <w:rPrChange w:id="100" w:author="Paul F. Mueller" w:date="2016-03-17T04:33:00Z">
            <w:rPr/>
          </w:rPrChange>
        </w:rPr>
        <w:t xml:space="preserve"> of </w:t>
      </w:r>
      <w:r w:rsidR="00193366" w:rsidRPr="004275AB">
        <w:rPr>
          <w:highlight w:val="yellow"/>
          <w:rPrChange w:id="101" w:author="Paul F. Mueller" w:date="2016-03-17T04:33:00Z">
            <w:rPr/>
          </w:rPrChange>
        </w:rPr>
        <w:t>communication interfaces between services and users.</w:t>
      </w:r>
      <w:r w:rsidR="00193366" w:rsidRPr="00321CE5">
        <w:t xml:space="preserve"> </w:t>
      </w:r>
    </w:p>
    <w:p w:rsidR="008728E9" w:rsidDel="00103214" w:rsidRDefault="008728E9" w:rsidP="008728E9">
      <w:pPr>
        <w:pStyle w:val="Textkrper"/>
        <w:rPr>
          <w:ins w:id="102" w:author="Gewies, Stefan" w:date="2016-03-16T23:10:00Z"/>
          <w:del w:id="103" w:author="Paul F. Mueller" w:date="2016-03-17T03:15:00Z"/>
          <w:color w:val="FF0000"/>
          <w:lang w:eastAsia="de-DE"/>
        </w:rPr>
      </w:pPr>
      <w:del w:id="104" w:author="Paul F. Mueller" w:date="2016-03-17T03:15:00Z">
        <w:r w:rsidRPr="00CC041F" w:rsidDel="00103214">
          <w:rPr>
            <w:color w:val="FF0000"/>
            <w:lang w:eastAsia="de-DE"/>
          </w:rPr>
          <w:delText>&gt;&gt;</w:delText>
        </w:r>
        <w:r w:rsidDel="00103214">
          <w:rPr>
            <w:color w:val="FF0000"/>
            <w:lang w:eastAsia="de-DE"/>
          </w:rPr>
          <w:delText xml:space="preserve"> explain difference between ports and harbours</w:delText>
        </w:r>
      </w:del>
    </w:p>
    <w:p w:rsidR="00F50F57" w:rsidDel="00103214" w:rsidRDefault="00F50F57" w:rsidP="008728E9">
      <w:pPr>
        <w:pStyle w:val="Textkrper"/>
        <w:rPr>
          <w:ins w:id="105" w:author="Gewies, Stefan" w:date="2016-03-16T23:08:00Z"/>
          <w:del w:id="106" w:author="Paul F. Mueller" w:date="2016-03-17T03:16:00Z"/>
          <w:color w:val="FF0000"/>
          <w:lang w:eastAsia="de-DE"/>
        </w:rPr>
      </w:pPr>
      <w:ins w:id="107" w:author="Gewies, Stefan" w:date="2016-03-16T23:17:00Z">
        <w:del w:id="108" w:author="Paul F. Mueller" w:date="2016-03-17T03:16:00Z">
          <w:r w:rsidDel="00103214">
            <w:rPr>
              <w:color w:val="FF0000"/>
              <w:lang w:eastAsia="de-DE"/>
            </w:rPr>
            <w:delText>Cambridge</w:delText>
          </w:r>
        </w:del>
      </w:ins>
      <w:ins w:id="109" w:author="Gewies, Stefan" w:date="2016-03-16T23:11:00Z">
        <w:del w:id="110" w:author="Paul F. Mueller" w:date="2016-03-17T03:16:00Z">
          <w:r w:rsidDel="00103214">
            <w:rPr>
              <w:color w:val="FF0000"/>
              <w:lang w:eastAsia="de-DE"/>
            </w:rPr>
            <w:delText xml:space="preserve"> Dictionary</w:delText>
          </w:r>
        </w:del>
      </w:ins>
    </w:p>
    <w:p w:rsidR="00F50F57" w:rsidDel="00103214" w:rsidRDefault="00F50F57" w:rsidP="008728E9">
      <w:pPr>
        <w:pStyle w:val="Textkrper"/>
        <w:rPr>
          <w:ins w:id="111" w:author="Gewies, Stefan" w:date="2016-03-16T23:09:00Z"/>
          <w:del w:id="112" w:author="Paul F. Mueller" w:date="2016-03-17T03:16:00Z"/>
          <w:color w:val="FF0000"/>
          <w:lang w:eastAsia="de-DE"/>
        </w:rPr>
      </w:pPr>
      <w:ins w:id="113" w:author="Gewies, Stefan" w:date="2016-03-16T23:09:00Z">
        <w:del w:id="114" w:author="Paul F. Mueller" w:date="2016-03-17T03:16:00Z">
          <w:r w:rsidDel="00103214">
            <w:rPr>
              <w:color w:val="FF0000"/>
              <w:lang w:eastAsia="de-DE"/>
            </w:rPr>
            <w:delText>Harbour:</w:delText>
          </w:r>
        </w:del>
      </w:ins>
      <w:ins w:id="115" w:author="Gewies, Stefan" w:date="2016-03-16T23:17:00Z">
        <w:del w:id="116" w:author="Paul F. Mueller" w:date="2016-03-17T03:16:00Z">
          <w:r w:rsidRPr="00F50F57" w:rsidDel="00103214">
            <w:delText xml:space="preserve"> </w:delText>
          </w:r>
          <w:r w:rsidDel="00103214">
            <w:rPr>
              <w:color w:val="FF0000"/>
              <w:lang w:eastAsia="de-DE"/>
            </w:rPr>
            <w:delText>A</w:delText>
          </w:r>
          <w:r w:rsidRPr="00F50F57" w:rsidDel="00103214">
            <w:rPr>
              <w:color w:val="FF0000"/>
              <w:lang w:eastAsia="de-DE"/>
            </w:rPr>
            <w:delText>n ​area of water near ​land where ​ships can ​stay safely and which may have ​equipment and ​services for ​shipping</w:delText>
          </w:r>
        </w:del>
      </w:ins>
      <w:ins w:id="117" w:author="Gewies, Stefan" w:date="2016-03-16T23:09:00Z">
        <w:del w:id="118" w:author="Paul F. Mueller" w:date="2016-03-17T03:16:00Z">
          <w:r w:rsidDel="00103214">
            <w:rPr>
              <w:color w:val="FF0000"/>
              <w:lang w:eastAsia="de-DE"/>
            </w:rPr>
            <w:delText>.</w:delText>
          </w:r>
        </w:del>
      </w:ins>
    </w:p>
    <w:p w:rsidR="00F50F57" w:rsidDel="00103214" w:rsidRDefault="00F50F57" w:rsidP="008728E9">
      <w:pPr>
        <w:pStyle w:val="Textkrper"/>
        <w:rPr>
          <w:del w:id="119" w:author="Paul F. Mueller" w:date="2016-03-17T03:16:00Z"/>
          <w:color w:val="FF0000"/>
          <w:lang w:eastAsia="de-DE"/>
        </w:rPr>
      </w:pPr>
      <w:ins w:id="120" w:author="Gewies, Stefan" w:date="2016-03-16T23:09:00Z">
        <w:del w:id="121" w:author="Paul F. Mueller" w:date="2016-03-17T03:16:00Z">
          <w:r w:rsidDel="00103214">
            <w:rPr>
              <w:color w:val="FF0000"/>
              <w:lang w:eastAsia="de-DE"/>
            </w:rPr>
            <w:delText xml:space="preserve">Port: </w:delText>
          </w:r>
        </w:del>
      </w:ins>
      <w:ins w:id="122" w:author="Gewies, Stefan" w:date="2016-03-16T23:16:00Z">
        <w:del w:id="123" w:author="Paul F. Mueller" w:date="2016-03-17T03:16:00Z">
          <w:r w:rsidDel="00103214">
            <w:rPr>
              <w:color w:val="FF0000"/>
              <w:lang w:eastAsia="de-DE"/>
            </w:rPr>
            <w:delText>A</w:delText>
          </w:r>
          <w:r w:rsidRPr="00F50F57" w:rsidDel="00103214">
            <w:rPr>
              <w:color w:val="FF0000"/>
              <w:lang w:eastAsia="de-DE"/>
            </w:rPr>
            <w:delText>n ​area of water and the ​land and ​buildings surrounding it, where ​ships can take on and off ​goods and ​passengers</w:delText>
          </w:r>
        </w:del>
      </w:ins>
      <w:ins w:id="124" w:author="Gewies, Stefan" w:date="2016-03-16T23:10:00Z">
        <w:del w:id="125" w:author="Paul F. Mueller" w:date="2016-03-17T03:16:00Z">
          <w:r w:rsidDel="00103214">
            <w:rPr>
              <w:color w:val="FF0000"/>
              <w:lang w:eastAsia="de-DE"/>
            </w:rPr>
            <w:delText>.</w:delText>
          </w:r>
        </w:del>
      </w:ins>
    </w:p>
    <w:p w:rsidR="008728E9" w:rsidRPr="00321CE5" w:rsidRDefault="008728E9" w:rsidP="00AF7C0A">
      <w:pPr>
        <w:pStyle w:val="Textkrper"/>
      </w:pPr>
    </w:p>
    <w:p w:rsidR="003028C7" w:rsidRDefault="003028C7" w:rsidP="00AF7C0A">
      <w:pPr>
        <w:pStyle w:val="Textkrper"/>
        <w:widowControl w:val="0"/>
        <w:tabs>
          <w:tab w:val="left" w:pos="1841"/>
        </w:tabs>
        <w:kinsoku w:val="0"/>
        <w:overflowPunct w:val="0"/>
        <w:autoSpaceDE w:val="0"/>
        <w:autoSpaceDN w:val="0"/>
        <w:adjustRightInd w:val="0"/>
        <w:spacing w:after="0"/>
        <w:ind w:right="137"/>
        <w:rPr>
          <w:b/>
        </w:rPr>
      </w:pPr>
    </w:p>
    <w:p w:rsidR="00502F4F" w:rsidRDefault="00502F4F" w:rsidP="00485AD5">
      <w:pPr>
        <w:pStyle w:val="berschrift2"/>
        <w:keepNext/>
        <w:numPr>
          <w:ilvl w:val="1"/>
          <w:numId w:val="20"/>
        </w:numPr>
        <w:tabs>
          <w:tab w:val="num" w:pos="840"/>
        </w:tabs>
        <w:rPr>
          <w:rFonts w:cs="Times New Roman"/>
          <w:iCs/>
          <w:sz w:val="28"/>
          <w:szCs w:val="20"/>
          <w:lang w:eastAsia="fi-FI"/>
        </w:rPr>
      </w:pPr>
      <w:bookmarkStart w:id="126" w:name="_Toc442708832"/>
      <w:r w:rsidRPr="00AF7C0A">
        <w:rPr>
          <w:rFonts w:cs="Times New Roman"/>
          <w:iCs/>
          <w:sz w:val="28"/>
          <w:szCs w:val="20"/>
          <w:lang w:eastAsia="fi-FI"/>
        </w:rPr>
        <w:t>Structure of document</w:t>
      </w:r>
      <w:bookmarkEnd w:id="126"/>
      <w:r w:rsidRPr="00AF7C0A">
        <w:rPr>
          <w:rFonts w:cs="Times New Roman"/>
          <w:iCs/>
          <w:sz w:val="28"/>
          <w:szCs w:val="20"/>
          <w:lang w:eastAsia="fi-FI"/>
        </w:rPr>
        <w:t xml:space="preserve"> </w:t>
      </w:r>
    </w:p>
    <w:p w:rsidR="0099380B" w:rsidRPr="006A2AD8" w:rsidRDefault="0099380B" w:rsidP="00E7179B">
      <w:pPr>
        <w:pStyle w:val="Textkrper"/>
      </w:pPr>
      <w:r w:rsidRPr="006A2AD8">
        <w:t xml:space="preserve">Chapter 2 refers the requirements on high accuracy systems including dedicated definitions.  </w:t>
      </w:r>
    </w:p>
    <w:p w:rsidR="000404C2" w:rsidRPr="006A2AD8" w:rsidRDefault="00321CE5" w:rsidP="00E7179B">
      <w:pPr>
        <w:pStyle w:val="Textkrper"/>
      </w:pPr>
      <w:r w:rsidRPr="006A2AD8">
        <w:t xml:space="preserve">Chapter </w:t>
      </w:r>
      <w:r w:rsidR="0099380B" w:rsidRPr="006A2AD8">
        <w:t>3</w:t>
      </w:r>
      <w:r w:rsidRPr="006A2AD8">
        <w:t xml:space="preserve"> </w:t>
      </w:r>
      <w:r w:rsidR="005C13CC" w:rsidRPr="006A2AD8">
        <w:t xml:space="preserve">gives a </w:t>
      </w:r>
      <w:r w:rsidR="0099380B" w:rsidRPr="006A2AD8">
        <w:t xml:space="preserve">general </w:t>
      </w:r>
      <w:r w:rsidRPr="006A2AD8">
        <w:t xml:space="preserve">overall </w:t>
      </w:r>
      <w:r w:rsidR="005C13CC" w:rsidRPr="006A2AD8">
        <w:t xml:space="preserve">about </w:t>
      </w:r>
      <w:r w:rsidR="0054474B" w:rsidRPr="006A2AD8">
        <w:t xml:space="preserve">systems and </w:t>
      </w:r>
      <w:r w:rsidR="00193366" w:rsidRPr="006A2AD8">
        <w:t>services</w:t>
      </w:r>
      <w:r w:rsidR="0099380B" w:rsidRPr="006A2AD8">
        <w:t>.</w:t>
      </w:r>
      <w:r w:rsidR="000070B1" w:rsidRPr="006A2AD8">
        <w:t xml:space="preserve"> </w:t>
      </w:r>
    </w:p>
    <w:p w:rsidR="006A2AD8" w:rsidRPr="006A2AD8" w:rsidRDefault="00A97448" w:rsidP="00222AEB">
      <w:pPr>
        <w:pStyle w:val="Textkrper"/>
      </w:pPr>
      <w:r w:rsidRPr="006A2AD8">
        <w:t xml:space="preserve">In </w:t>
      </w:r>
      <w:r w:rsidR="000404C2" w:rsidRPr="006A2AD8">
        <w:t xml:space="preserve">Chapter </w:t>
      </w:r>
      <w:r w:rsidR="0099380B" w:rsidRPr="006A2AD8">
        <w:t>4</w:t>
      </w:r>
      <w:r w:rsidR="000404C2" w:rsidRPr="006A2AD8">
        <w:t xml:space="preserve"> </w:t>
      </w:r>
      <w:r w:rsidR="0099380B" w:rsidRPr="006A2AD8">
        <w:t>the basic architecture (</w:t>
      </w:r>
      <w:r w:rsidR="006A2AD8" w:rsidRPr="006A2AD8">
        <w:t xml:space="preserve">concept and </w:t>
      </w:r>
      <w:r w:rsidR="0099380B" w:rsidRPr="006A2AD8">
        <w:t>hardware</w:t>
      </w:r>
      <w:r w:rsidR="006A2AD8" w:rsidRPr="006A2AD8">
        <w:t xml:space="preserve">) of each system is described.  </w:t>
      </w:r>
      <w:r w:rsidR="0099380B" w:rsidRPr="006A2AD8">
        <w:t xml:space="preserve"> </w:t>
      </w:r>
    </w:p>
    <w:p w:rsidR="006A2AD8" w:rsidRPr="004275AB" w:rsidRDefault="006A2AD8" w:rsidP="00222AEB">
      <w:pPr>
        <w:pStyle w:val="Textkrper"/>
        <w:rPr>
          <w:highlight w:val="yellow"/>
          <w:rPrChange w:id="127" w:author="Paul F. Mueller" w:date="2016-03-17T04:33:00Z">
            <w:rPr/>
          </w:rPrChange>
        </w:rPr>
      </w:pPr>
      <w:r w:rsidRPr="004275AB">
        <w:rPr>
          <w:highlight w:val="yellow"/>
          <w:rPrChange w:id="128" w:author="Paul F. Mueller" w:date="2016-03-17T04:33:00Z">
            <w:rPr/>
          </w:rPrChange>
        </w:rPr>
        <w:t xml:space="preserve">Chapter 5 informs about the applied methods and techniques implemented by algorithms and software as essential part of the systems.  </w:t>
      </w:r>
    </w:p>
    <w:p w:rsidR="00222AEB" w:rsidRPr="004275AB" w:rsidRDefault="006A2AD8" w:rsidP="006A2AD8">
      <w:pPr>
        <w:pStyle w:val="Textkrper"/>
        <w:rPr>
          <w:highlight w:val="yellow"/>
          <w:rPrChange w:id="129" w:author="Paul F. Mueller" w:date="2016-03-17T04:33:00Z">
            <w:rPr/>
          </w:rPrChange>
        </w:rPr>
      </w:pPr>
      <w:r w:rsidRPr="004275AB">
        <w:rPr>
          <w:highlight w:val="yellow"/>
          <w:rPrChange w:id="130" w:author="Paul F. Mueller" w:date="2016-03-17T04:33:00Z">
            <w:rPr/>
          </w:rPrChange>
        </w:rPr>
        <w:t xml:space="preserve">Chapter 6 deals with interface specifications </w:t>
      </w:r>
      <w:r w:rsidR="005C13CC" w:rsidRPr="004275AB">
        <w:rPr>
          <w:highlight w:val="yellow"/>
          <w:rPrChange w:id="131" w:author="Paul F. Mueller" w:date="2016-03-17T04:33:00Z">
            <w:rPr/>
          </w:rPrChange>
        </w:rPr>
        <w:t>in relation to communication channels</w:t>
      </w:r>
      <w:r w:rsidRPr="004275AB">
        <w:rPr>
          <w:highlight w:val="yellow"/>
          <w:rPrChange w:id="132" w:author="Paul F. Mueller" w:date="2016-03-17T04:33:00Z">
            <w:rPr/>
          </w:rPrChange>
        </w:rPr>
        <w:t>,</w:t>
      </w:r>
      <w:r w:rsidR="005C13CC" w:rsidRPr="004275AB">
        <w:rPr>
          <w:highlight w:val="yellow"/>
          <w:rPrChange w:id="133" w:author="Paul F. Mueller" w:date="2016-03-17T04:33:00Z">
            <w:rPr/>
          </w:rPrChange>
        </w:rPr>
        <w:t xml:space="preserve"> data protocols, messages, and formats. </w:t>
      </w:r>
    </w:p>
    <w:p w:rsidR="006A2AD8" w:rsidRPr="004275AB" w:rsidRDefault="006A2AD8" w:rsidP="006744B0">
      <w:pPr>
        <w:pStyle w:val="Textkrper"/>
        <w:rPr>
          <w:highlight w:val="yellow"/>
          <w:rPrChange w:id="134" w:author="Paul F. Mueller" w:date="2016-03-17T04:33:00Z">
            <w:rPr/>
          </w:rPrChange>
        </w:rPr>
      </w:pPr>
      <w:r w:rsidRPr="004275AB">
        <w:rPr>
          <w:highlight w:val="yellow"/>
          <w:rPrChange w:id="135" w:author="Paul F. Mueller" w:date="2016-03-17T04:33:00Z">
            <w:rPr/>
          </w:rPrChange>
        </w:rPr>
        <w:t xml:space="preserve">In Chapter 7 the utilization of the system and services for the user (on-board) is explained. </w:t>
      </w:r>
    </w:p>
    <w:p w:rsidR="006A2AD8" w:rsidRPr="006A2AD8" w:rsidRDefault="00C66684" w:rsidP="00727196">
      <w:pPr>
        <w:pStyle w:val="Textkrper"/>
        <w:rPr>
          <w:lang w:eastAsia="de-DE"/>
        </w:rPr>
      </w:pPr>
      <w:r w:rsidRPr="004275AB">
        <w:rPr>
          <w:highlight w:val="yellow"/>
          <w:rPrChange w:id="136" w:author="Paul F. Mueller" w:date="2016-03-17T04:33:00Z">
            <w:rPr/>
          </w:rPrChange>
        </w:rPr>
        <w:lastRenderedPageBreak/>
        <w:t xml:space="preserve">Chapter </w:t>
      </w:r>
      <w:r w:rsidR="006A2AD8" w:rsidRPr="004275AB">
        <w:rPr>
          <w:highlight w:val="yellow"/>
          <w:rPrChange w:id="137" w:author="Paul F. Mueller" w:date="2016-03-17T04:33:00Z">
            <w:rPr/>
          </w:rPrChange>
        </w:rPr>
        <w:t>8</w:t>
      </w:r>
      <w:r w:rsidR="009E5C01" w:rsidRPr="004275AB">
        <w:rPr>
          <w:highlight w:val="yellow"/>
          <w:rPrChange w:id="138" w:author="Paul F. Mueller" w:date="2016-03-17T04:33:00Z">
            <w:rPr/>
          </w:rPrChange>
        </w:rPr>
        <w:t xml:space="preserve"> </w:t>
      </w:r>
      <w:r w:rsidR="006A2AD8" w:rsidRPr="004275AB">
        <w:rPr>
          <w:highlight w:val="yellow"/>
          <w:rPrChange w:id="139" w:author="Paul F. Mueller" w:date="2016-03-17T04:33:00Z">
            <w:rPr/>
          </w:rPrChange>
        </w:rPr>
        <w:t xml:space="preserve">is giving information about </w:t>
      </w:r>
      <w:r w:rsidR="006A2AD8" w:rsidRPr="004275AB">
        <w:rPr>
          <w:highlight w:val="yellow"/>
          <w:lang w:eastAsia="de-DE"/>
          <w:rPrChange w:id="140" w:author="Paul F. Mueller" w:date="2016-03-17T04:33:00Z">
            <w:rPr>
              <w:lang w:eastAsia="de-DE"/>
            </w:rPr>
          </w:rPrChange>
        </w:rPr>
        <w:t xml:space="preserve">utilization policies, data exchange, </w:t>
      </w:r>
      <w:proofErr w:type="gramStart"/>
      <w:r w:rsidR="006A2AD8" w:rsidRPr="004275AB">
        <w:rPr>
          <w:highlight w:val="yellow"/>
          <w:lang w:eastAsia="de-DE"/>
          <w:rPrChange w:id="141" w:author="Paul F. Mueller" w:date="2016-03-17T04:33:00Z">
            <w:rPr>
              <w:lang w:eastAsia="de-DE"/>
            </w:rPr>
          </w:rPrChange>
        </w:rPr>
        <w:t>intelligent</w:t>
      </w:r>
      <w:proofErr w:type="gramEnd"/>
      <w:r w:rsidR="006A2AD8" w:rsidRPr="004275AB">
        <w:rPr>
          <w:highlight w:val="yellow"/>
          <w:lang w:eastAsia="de-DE"/>
          <w:rPrChange w:id="142" w:author="Paul F. Mueller" w:date="2016-03-17T04:33:00Z">
            <w:rPr>
              <w:lang w:eastAsia="de-DE"/>
            </w:rPr>
          </w:rPrChange>
        </w:rPr>
        <w:t xml:space="preserve"> access on independent services.</w:t>
      </w:r>
    </w:p>
    <w:p w:rsidR="00A31A22" w:rsidRDefault="00A31A22" w:rsidP="00727196">
      <w:pPr>
        <w:pStyle w:val="Textkrper"/>
        <w:rPr>
          <w:color w:val="548DD4" w:themeColor="text2" w:themeTint="99"/>
        </w:rPr>
      </w:pPr>
    </w:p>
    <w:p w:rsidR="00E7179B" w:rsidRPr="004275AB" w:rsidRDefault="006A2AD8" w:rsidP="00E7179B">
      <w:pPr>
        <w:pStyle w:val="Textkrper"/>
        <w:rPr>
          <w:highlight w:val="yellow"/>
          <w:rPrChange w:id="143" w:author="Paul F. Mueller" w:date="2016-03-17T04:33:00Z">
            <w:rPr/>
          </w:rPrChange>
        </w:rPr>
      </w:pPr>
      <w:r w:rsidRPr="004275AB">
        <w:rPr>
          <w:highlight w:val="yellow"/>
          <w:rPrChange w:id="144" w:author="Paul F. Mueller" w:date="2016-03-17T04:33:00Z">
            <w:rPr/>
          </w:rPrChange>
        </w:rPr>
        <w:t>At the end t</w:t>
      </w:r>
      <w:r w:rsidR="00E7179B" w:rsidRPr="004275AB">
        <w:rPr>
          <w:highlight w:val="yellow"/>
          <w:rPrChange w:id="145" w:author="Paul F. Mueller" w:date="2016-03-17T04:33:00Z">
            <w:rPr/>
          </w:rPrChange>
        </w:rPr>
        <w:t>he following annexes are included:</w:t>
      </w:r>
    </w:p>
    <w:p w:rsidR="00E7179B" w:rsidRPr="004275AB" w:rsidRDefault="00E7179B" w:rsidP="00E7179B">
      <w:pPr>
        <w:numPr>
          <w:ilvl w:val="0"/>
          <w:numId w:val="47"/>
        </w:numPr>
        <w:spacing w:before="60" w:after="60"/>
        <w:jc w:val="both"/>
        <w:rPr>
          <w:highlight w:val="yellow"/>
          <w:rPrChange w:id="146" w:author="Paul F. Mueller" w:date="2016-03-17T04:33:00Z">
            <w:rPr/>
          </w:rPrChange>
        </w:rPr>
      </w:pPr>
      <w:r w:rsidRPr="004275AB">
        <w:rPr>
          <w:highlight w:val="yellow"/>
          <w:rPrChange w:id="147" w:author="Paul F. Mueller" w:date="2016-03-17T04:33:00Z">
            <w:rPr/>
          </w:rPrChange>
        </w:rPr>
        <w:t xml:space="preserve">Annex A: </w:t>
      </w:r>
      <w:r w:rsidR="00F12EE1" w:rsidRPr="004275AB">
        <w:rPr>
          <w:highlight w:val="yellow"/>
          <w:rPrChange w:id="148" w:author="Paul F. Mueller" w:date="2016-03-17T04:33:00Z">
            <w:rPr/>
          </w:rPrChange>
        </w:rPr>
        <w:tab/>
      </w:r>
      <w:r w:rsidRPr="004275AB">
        <w:rPr>
          <w:highlight w:val="yellow"/>
          <w:rPrChange w:id="149" w:author="Paul F. Mueller" w:date="2016-03-17T04:33:00Z">
            <w:rPr/>
          </w:rPrChange>
        </w:rPr>
        <w:t>Abbreviations</w:t>
      </w:r>
    </w:p>
    <w:p w:rsidR="00E7179B" w:rsidRPr="004275AB" w:rsidRDefault="00E7179B" w:rsidP="00E7179B">
      <w:pPr>
        <w:numPr>
          <w:ilvl w:val="0"/>
          <w:numId w:val="47"/>
        </w:numPr>
        <w:spacing w:before="60" w:after="60"/>
        <w:jc w:val="both"/>
        <w:rPr>
          <w:highlight w:val="yellow"/>
          <w:rPrChange w:id="150" w:author="Paul F. Mueller" w:date="2016-03-17T04:33:00Z">
            <w:rPr/>
          </w:rPrChange>
        </w:rPr>
      </w:pPr>
      <w:r w:rsidRPr="004275AB">
        <w:rPr>
          <w:highlight w:val="yellow"/>
          <w:rPrChange w:id="151" w:author="Paul F. Mueller" w:date="2016-03-17T04:33:00Z">
            <w:rPr/>
          </w:rPrChange>
        </w:rPr>
        <w:t xml:space="preserve">Annex B: </w:t>
      </w:r>
      <w:r w:rsidR="00F12EE1" w:rsidRPr="004275AB">
        <w:rPr>
          <w:highlight w:val="yellow"/>
          <w:rPrChange w:id="152" w:author="Paul F. Mueller" w:date="2016-03-17T04:33:00Z">
            <w:rPr/>
          </w:rPrChange>
        </w:rPr>
        <w:tab/>
      </w:r>
      <w:r w:rsidR="00186D05" w:rsidRPr="004275AB">
        <w:rPr>
          <w:highlight w:val="yellow"/>
          <w:rPrChange w:id="153" w:author="Paul F. Mueller" w:date="2016-03-17T04:33:00Z">
            <w:rPr/>
          </w:rPrChange>
        </w:rPr>
        <w:t>Definitions</w:t>
      </w:r>
    </w:p>
    <w:p w:rsidR="00C66684" w:rsidRPr="004275AB" w:rsidRDefault="00C66684" w:rsidP="00E7179B">
      <w:pPr>
        <w:numPr>
          <w:ilvl w:val="0"/>
          <w:numId w:val="47"/>
        </w:numPr>
        <w:spacing w:before="60" w:after="60"/>
        <w:jc w:val="both"/>
        <w:rPr>
          <w:highlight w:val="yellow"/>
          <w:rPrChange w:id="154" w:author="Paul F. Mueller" w:date="2016-03-17T04:33:00Z">
            <w:rPr/>
          </w:rPrChange>
        </w:rPr>
      </w:pPr>
      <w:r w:rsidRPr="004275AB">
        <w:rPr>
          <w:highlight w:val="yellow"/>
          <w:rPrChange w:id="155" w:author="Paul F. Mueller" w:date="2016-03-17T04:33:00Z">
            <w:rPr/>
          </w:rPrChange>
        </w:rPr>
        <w:t>Annex C:</w:t>
      </w:r>
      <w:r w:rsidRPr="004275AB">
        <w:rPr>
          <w:highlight w:val="yellow"/>
          <w:rPrChange w:id="156" w:author="Paul F. Mueller" w:date="2016-03-17T04:33:00Z">
            <w:rPr/>
          </w:rPrChange>
        </w:rPr>
        <w:tab/>
        <w:t>References</w:t>
      </w:r>
    </w:p>
    <w:p w:rsidR="00502F4F" w:rsidRPr="006A2AD8" w:rsidRDefault="00502F4F" w:rsidP="00502F4F">
      <w:pPr>
        <w:rPr>
          <w:b/>
        </w:rPr>
      </w:pPr>
    </w:p>
    <w:p w:rsidR="006B39EE" w:rsidRDefault="006B39EE" w:rsidP="00502F4F">
      <w:pPr>
        <w:rPr>
          <w:b/>
        </w:rPr>
      </w:pPr>
    </w:p>
    <w:p w:rsidR="006B39EE" w:rsidRDefault="006B39EE" w:rsidP="00502F4F">
      <w:pPr>
        <w:rPr>
          <w:b/>
        </w:rPr>
      </w:pPr>
    </w:p>
    <w:p w:rsidR="006B39EE" w:rsidRDefault="006B39EE" w:rsidP="00502F4F">
      <w:pPr>
        <w:rPr>
          <w:b/>
        </w:rPr>
      </w:pPr>
    </w:p>
    <w:p w:rsidR="006B39EE" w:rsidRDefault="006B39EE" w:rsidP="00502F4F">
      <w:pPr>
        <w:rPr>
          <w:b/>
        </w:rPr>
      </w:pPr>
    </w:p>
    <w:p w:rsidR="006B39EE" w:rsidRDefault="006B39EE" w:rsidP="00502F4F">
      <w:pPr>
        <w:rPr>
          <w:b/>
        </w:rPr>
      </w:pPr>
    </w:p>
    <w:p w:rsidR="001B7657" w:rsidRPr="004D3035" w:rsidRDefault="001B7657" w:rsidP="00502F4F">
      <w:pPr>
        <w:rPr>
          <w:b/>
        </w:rPr>
      </w:pPr>
    </w:p>
    <w:p w:rsidR="0099380B" w:rsidRPr="00321CE5" w:rsidRDefault="0099380B" w:rsidP="0099380B">
      <w:pPr>
        <w:pStyle w:val="berschrift1"/>
        <w:numPr>
          <w:ilvl w:val="0"/>
          <w:numId w:val="20"/>
        </w:numPr>
        <w:spacing w:after="120"/>
        <w:rPr>
          <w:rFonts w:eastAsia="Times New Roman" w:cs="Times New Roman"/>
          <w:caps w:val="0"/>
          <w:kern w:val="0"/>
          <w:sz w:val="32"/>
          <w:szCs w:val="20"/>
          <w:lang w:eastAsia="fi-FI"/>
        </w:rPr>
      </w:pPr>
      <w:bookmarkStart w:id="157" w:name="_Toc442708833"/>
      <w:r>
        <w:rPr>
          <w:rFonts w:eastAsia="Times New Roman" w:cs="Times New Roman"/>
          <w:caps w:val="0"/>
          <w:kern w:val="0"/>
          <w:sz w:val="32"/>
          <w:szCs w:val="20"/>
          <w:lang w:eastAsia="fi-FI"/>
        </w:rPr>
        <w:t>Requirements</w:t>
      </w:r>
      <w:bookmarkEnd w:id="157"/>
    </w:p>
    <w:p w:rsidR="00583BB0" w:rsidRPr="004275AB" w:rsidRDefault="00583BB0" w:rsidP="0042582D">
      <w:pPr>
        <w:pStyle w:val="Textkrper"/>
        <w:rPr>
          <w:highlight w:val="yellow"/>
          <w:lang w:eastAsia="de-DE"/>
          <w:rPrChange w:id="158" w:author="Paul F. Mueller" w:date="2016-03-17T04:33:00Z">
            <w:rPr>
              <w:color w:val="FF0000"/>
              <w:lang w:eastAsia="de-DE"/>
            </w:rPr>
          </w:rPrChange>
        </w:rPr>
      </w:pPr>
      <w:r w:rsidRPr="004275AB">
        <w:rPr>
          <w:highlight w:val="yellow"/>
          <w:lang w:eastAsia="de-DE"/>
          <w:rPrChange w:id="159" w:author="Paul F. Mueller" w:date="2016-03-17T04:33:00Z">
            <w:rPr>
              <w:color w:val="FF0000"/>
              <w:lang w:eastAsia="de-DE"/>
            </w:rPr>
          </w:rPrChange>
        </w:rPr>
        <w:t xml:space="preserve">In this Guideline, high accuracy is defined to be </w:t>
      </w:r>
      <w:r w:rsidR="00DF5011" w:rsidRPr="004275AB">
        <w:rPr>
          <w:highlight w:val="yellow"/>
          <w:lang w:eastAsia="de-DE"/>
          <w:rPrChange w:id="160" w:author="Paul F. Mueller" w:date="2016-03-17T04:33:00Z">
            <w:rPr>
              <w:color w:val="FF0000"/>
              <w:lang w:eastAsia="de-DE"/>
            </w:rPr>
          </w:rPrChange>
        </w:rPr>
        <w:t xml:space="preserve">accuracy better than 0.1 meters for </w:t>
      </w:r>
      <w:r w:rsidR="00BF1EB4" w:rsidRPr="004275AB">
        <w:rPr>
          <w:highlight w:val="yellow"/>
          <w:lang w:eastAsia="de-DE"/>
          <w:rPrChange w:id="161" w:author="Paul F. Mueller" w:date="2016-03-17T04:33:00Z">
            <w:rPr>
              <w:color w:val="FF0000"/>
              <w:lang w:eastAsia="de-DE"/>
            </w:rPr>
          </w:rPrChange>
        </w:rPr>
        <w:t>horizontal, and in some applications, vertical</w:t>
      </w:r>
      <w:r w:rsidR="00DF5011" w:rsidRPr="004275AB">
        <w:rPr>
          <w:highlight w:val="yellow"/>
          <w:lang w:eastAsia="de-DE"/>
          <w:rPrChange w:id="162" w:author="Paul F. Mueller" w:date="2016-03-17T04:33:00Z">
            <w:rPr>
              <w:color w:val="FF0000"/>
              <w:lang w:eastAsia="de-DE"/>
            </w:rPr>
          </w:rPrChange>
        </w:rPr>
        <w:t>, measurements.</w:t>
      </w:r>
    </w:p>
    <w:p w:rsidR="00F53BB9" w:rsidRPr="0042582D" w:rsidRDefault="00DF5011" w:rsidP="0042582D">
      <w:pPr>
        <w:pStyle w:val="Textkrper"/>
        <w:rPr>
          <w:lang w:eastAsia="de-DE"/>
          <w:rPrChange w:id="163" w:author="Gewies, Stefan" w:date="2016-03-16T22:48:00Z">
            <w:rPr>
              <w:color w:val="FF0000"/>
              <w:lang w:eastAsia="de-DE"/>
            </w:rPr>
          </w:rPrChange>
        </w:rPr>
      </w:pPr>
      <w:r w:rsidRPr="004275AB">
        <w:rPr>
          <w:highlight w:val="yellow"/>
          <w:lang w:eastAsia="de-DE"/>
          <w:rPrChange w:id="164" w:author="Paul F. Mueller" w:date="2016-03-17T04:33:00Z">
            <w:rPr>
              <w:color w:val="FF0000"/>
              <w:lang w:eastAsia="de-DE"/>
            </w:rPr>
          </w:rPrChange>
        </w:rPr>
        <w:t xml:space="preserve">IMO Resolution </w:t>
      </w:r>
      <w:proofErr w:type="gramStart"/>
      <w:r w:rsidRPr="004275AB">
        <w:rPr>
          <w:highlight w:val="yellow"/>
          <w:lang w:eastAsia="de-DE"/>
          <w:rPrChange w:id="165" w:author="Paul F. Mueller" w:date="2016-03-17T04:33:00Z">
            <w:rPr>
              <w:color w:val="FF0000"/>
              <w:lang w:eastAsia="de-DE"/>
            </w:rPr>
          </w:rPrChange>
        </w:rPr>
        <w:t>A.915(</w:t>
      </w:r>
      <w:proofErr w:type="gramEnd"/>
      <w:r w:rsidRPr="004275AB">
        <w:rPr>
          <w:highlight w:val="yellow"/>
          <w:lang w:eastAsia="de-DE"/>
          <w:rPrChange w:id="166" w:author="Paul F. Mueller" w:date="2016-03-17T04:33:00Z">
            <w:rPr>
              <w:color w:val="FF0000"/>
              <w:lang w:eastAsia="de-DE"/>
            </w:rPr>
          </w:rPrChange>
        </w:rPr>
        <w:t>22) ‘Revised Maritime Policy and Requirements for a Future Global Navigation Satellite System (GNSS)’ describes the accuracy requirements for a number of applications. While A.915</w:t>
      </w:r>
      <w:r w:rsidRPr="004275AB">
        <w:rPr>
          <w:highlight w:val="yellow"/>
          <w:rPrChange w:id="167" w:author="Paul F. Mueller" w:date="2016-03-17T04:33:00Z">
            <w:rPr/>
          </w:rPrChange>
        </w:rPr>
        <w:t xml:space="preserve"> </w:t>
      </w:r>
      <w:r w:rsidRPr="004275AB">
        <w:rPr>
          <w:highlight w:val="yellow"/>
          <w:lang w:eastAsia="de-DE"/>
          <w:rPrChange w:id="168" w:author="Paul F. Mueller" w:date="2016-03-17T04:33:00Z">
            <w:rPr>
              <w:color w:val="FF0000"/>
              <w:lang w:eastAsia="de-DE"/>
            </w:rPr>
          </w:rPrChange>
        </w:rPr>
        <w:t>does not define the term “high accuracy”, it does offer some guidance on high accuracy applications as shown in the following table.</w:t>
      </w:r>
    </w:p>
    <w:p w:rsidR="00035D32" w:rsidRPr="0042582D" w:rsidRDefault="00035D32" w:rsidP="0099380B">
      <w:pPr>
        <w:pStyle w:val="Textkrper"/>
        <w:rPr>
          <w:lang w:eastAsia="de-DE"/>
          <w:rPrChange w:id="169" w:author="Gewies, Stefan" w:date="2016-03-16T22:48:00Z">
            <w:rPr>
              <w:color w:val="FF0000"/>
              <w:lang w:eastAsia="de-DE"/>
            </w:rPr>
          </w:rPrChange>
        </w:rPr>
      </w:pPr>
    </w:p>
    <w:tbl>
      <w:tblPr>
        <w:tblStyle w:val="Tabellenraster"/>
        <w:tblW w:w="0" w:type="auto"/>
        <w:tblLook w:val="04A0" w:firstRow="1" w:lastRow="0" w:firstColumn="1" w:lastColumn="0" w:noHBand="0" w:noVBand="1"/>
      </w:tblPr>
      <w:tblGrid>
        <w:gridCol w:w="1452"/>
        <w:gridCol w:w="1345"/>
        <w:gridCol w:w="1294"/>
        <w:gridCol w:w="1283"/>
        <w:gridCol w:w="1276"/>
        <w:gridCol w:w="1297"/>
        <w:gridCol w:w="1296"/>
      </w:tblGrid>
      <w:tr w:rsidR="0042582D" w:rsidRPr="0042582D" w:rsidTr="00A01A7C">
        <w:tc>
          <w:tcPr>
            <w:tcW w:w="1452" w:type="dxa"/>
          </w:tcPr>
          <w:p w:rsidR="000C288A" w:rsidRPr="0042582D" w:rsidRDefault="000C288A" w:rsidP="0042582D">
            <w:pPr>
              <w:pStyle w:val="Textkrper"/>
              <w:jc w:val="left"/>
              <w:rPr>
                <w:lang w:eastAsia="de-DE"/>
                <w:rPrChange w:id="170" w:author="Gewies, Stefan" w:date="2016-03-16T22:48:00Z">
                  <w:rPr>
                    <w:color w:val="FF0000"/>
                    <w:lang w:eastAsia="de-DE"/>
                  </w:rPr>
                </w:rPrChange>
              </w:rPr>
            </w:pPr>
          </w:p>
        </w:tc>
        <w:tc>
          <w:tcPr>
            <w:tcW w:w="6495" w:type="dxa"/>
            <w:gridSpan w:val="5"/>
          </w:tcPr>
          <w:p w:rsidR="000C288A" w:rsidRPr="0042582D" w:rsidRDefault="000C288A" w:rsidP="0042582D">
            <w:pPr>
              <w:pStyle w:val="Textkrper"/>
              <w:jc w:val="left"/>
              <w:rPr>
                <w:lang w:eastAsia="de-DE"/>
                <w:rPrChange w:id="171" w:author="Gewies, Stefan" w:date="2016-03-16T22:48:00Z">
                  <w:rPr>
                    <w:color w:val="FF0000"/>
                    <w:lang w:eastAsia="de-DE"/>
                  </w:rPr>
                </w:rPrChange>
              </w:rPr>
            </w:pPr>
            <w:r w:rsidRPr="0042582D">
              <w:rPr>
                <w:lang w:eastAsia="de-DE"/>
                <w:rPrChange w:id="172" w:author="Gewies, Stefan" w:date="2016-03-16T22:48:00Z">
                  <w:rPr>
                    <w:color w:val="FF0000"/>
                    <w:lang w:eastAsia="de-DE"/>
                  </w:rPr>
                </w:rPrChange>
              </w:rPr>
              <w:t>System Level Parameters</w:t>
            </w:r>
          </w:p>
        </w:tc>
        <w:tc>
          <w:tcPr>
            <w:tcW w:w="1296" w:type="dxa"/>
          </w:tcPr>
          <w:p w:rsidR="000C288A" w:rsidRPr="0042582D" w:rsidRDefault="000C288A" w:rsidP="0042582D">
            <w:pPr>
              <w:pStyle w:val="Textkrper"/>
              <w:jc w:val="left"/>
              <w:rPr>
                <w:lang w:eastAsia="de-DE"/>
                <w:rPrChange w:id="173" w:author="Gewies, Stefan" w:date="2016-03-16T22:48:00Z">
                  <w:rPr>
                    <w:color w:val="FF0000"/>
                    <w:lang w:eastAsia="de-DE"/>
                  </w:rPr>
                </w:rPrChange>
              </w:rPr>
            </w:pPr>
          </w:p>
        </w:tc>
      </w:tr>
      <w:tr w:rsidR="0042582D" w:rsidRPr="0042582D" w:rsidTr="00A01A7C">
        <w:tc>
          <w:tcPr>
            <w:tcW w:w="1452" w:type="dxa"/>
          </w:tcPr>
          <w:p w:rsidR="000C288A" w:rsidRPr="0042582D" w:rsidRDefault="000C288A" w:rsidP="0042582D">
            <w:pPr>
              <w:pStyle w:val="Textkrper"/>
              <w:jc w:val="left"/>
              <w:rPr>
                <w:lang w:eastAsia="de-DE"/>
                <w:rPrChange w:id="174" w:author="Gewies, Stefan" w:date="2016-03-16T22:48:00Z">
                  <w:rPr>
                    <w:color w:val="FF0000"/>
                    <w:lang w:eastAsia="de-DE"/>
                  </w:rPr>
                </w:rPrChange>
              </w:rPr>
            </w:pPr>
            <w:r w:rsidRPr="0042582D">
              <w:rPr>
                <w:lang w:eastAsia="de-DE"/>
                <w:rPrChange w:id="175" w:author="Gewies, Stefan" w:date="2016-03-16T22:48:00Z">
                  <w:rPr>
                    <w:color w:val="FF0000"/>
                    <w:lang w:eastAsia="de-DE"/>
                  </w:rPr>
                </w:rPrChange>
              </w:rPr>
              <w:t>Usage</w:t>
            </w:r>
          </w:p>
        </w:tc>
        <w:tc>
          <w:tcPr>
            <w:tcW w:w="2639" w:type="dxa"/>
            <w:gridSpan w:val="2"/>
          </w:tcPr>
          <w:p w:rsidR="000C288A" w:rsidRPr="0042582D" w:rsidRDefault="000C288A" w:rsidP="0042582D">
            <w:pPr>
              <w:pStyle w:val="Textkrper"/>
              <w:jc w:val="left"/>
              <w:rPr>
                <w:lang w:eastAsia="de-DE"/>
                <w:rPrChange w:id="176" w:author="Gewies, Stefan" w:date="2016-03-16T22:48:00Z">
                  <w:rPr>
                    <w:color w:val="FF0000"/>
                    <w:lang w:eastAsia="de-DE"/>
                  </w:rPr>
                </w:rPrChange>
              </w:rPr>
            </w:pPr>
            <w:r w:rsidRPr="0042582D">
              <w:rPr>
                <w:lang w:eastAsia="de-DE"/>
                <w:rPrChange w:id="177" w:author="Gewies, Stefan" w:date="2016-03-16T22:48:00Z">
                  <w:rPr>
                    <w:color w:val="FF0000"/>
                    <w:lang w:eastAsia="de-DE"/>
                  </w:rPr>
                </w:rPrChange>
              </w:rPr>
              <w:t>Accuracy</w:t>
            </w:r>
          </w:p>
          <w:p w:rsidR="000C288A" w:rsidRPr="0042582D" w:rsidRDefault="000C288A" w:rsidP="0042582D">
            <w:pPr>
              <w:pStyle w:val="Textkrper"/>
              <w:jc w:val="left"/>
              <w:rPr>
                <w:lang w:eastAsia="de-DE"/>
                <w:rPrChange w:id="178" w:author="Gewies, Stefan" w:date="2016-03-16T22:48:00Z">
                  <w:rPr>
                    <w:color w:val="FF0000"/>
                    <w:lang w:eastAsia="de-DE"/>
                  </w:rPr>
                </w:rPrChange>
              </w:rPr>
            </w:pPr>
          </w:p>
        </w:tc>
        <w:tc>
          <w:tcPr>
            <w:tcW w:w="3856" w:type="dxa"/>
            <w:gridSpan w:val="3"/>
          </w:tcPr>
          <w:p w:rsidR="000C288A" w:rsidRPr="0042582D" w:rsidRDefault="000C288A" w:rsidP="0042582D">
            <w:pPr>
              <w:pStyle w:val="Textkrper"/>
              <w:jc w:val="left"/>
              <w:rPr>
                <w:lang w:eastAsia="de-DE"/>
                <w:rPrChange w:id="179" w:author="Gewies, Stefan" w:date="2016-03-16T22:48:00Z">
                  <w:rPr>
                    <w:color w:val="FF0000"/>
                    <w:lang w:eastAsia="de-DE"/>
                  </w:rPr>
                </w:rPrChange>
              </w:rPr>
            </w:pPr>
            <w:r w:rsidRPr="0042582D">
              <w:rPr>
                <w:lang w:eastAsia="de-DE"/>
                <w:rPrChange w:id="180" w:author="Gewies, Stefan" w:date="2016-03-16T22:48:00Z">
                  <w:rPr>
                    <w:color w:val="FF0000"/>
                    <w:lang w:eastAsia="de-DE"/>
                  </w:rPr>
                </w:rPrChange>
              </w:rPr>
              <w:t>Integrity</w:t>
            </w:r>
          </w:p>
        </w:tc>
        <w:tc>
          <w:tcPr>
            <w:tcW w:w="1296" w:type="dxa"/>
          </w:tcPr>
          <w:p w:rsidR="000C288A" w:rsidRPr="0042582D" w:rsidRDefault="00AF5785" w:rsidP="0042582D">
            <w:pPr>
              <w:pStyle w:val="Textkrper"/>
              <w:jc w:val="left"/>
              <w:rPr>
                <w:lang w:eastAsia="de-DE"/>
                <w:rPrChange w:id="181" w:author="Gewies, Stefan" w:date="2016-03-16T22:48:00Z">
                  <w:rPr>
                    <w:color w:val="FF0000"/>
                    <w:lang w:eastAsia="de-DE"/>
                  </w:rPr>
                </w:rPrChange>
              </w:rPr>
            </w:pPr>
            <w:r w:rsidRPr="0042582D">
              <w:rPr>
                <w:lang w:eastAsia="de-DE"/>
                <w:rPrChange w:id="182" w:author="Gewies, Stefan" w:date="2016-03-16T22:48:00Z">
                  <w:rPr>
                    <w:color w:val="FF0000"/>
                    <w:lang w:eastAsia="de-DE"/>
                  </w:rPr>
                </w:rPrChange>
              </w:rPr>
              <w:t xml:space="preserve">Position </w:t>
            </w:r>
            <w:r w:rsidR="000C288A" w:rsidRPr="0042582D">
              <w:rPr>
                <w:lang w:eastAsia="de-DE"/>
                <w:rPrChange w:id="183" w:author="Gewies, Stefan" w:date="2016-03-16T22:48:00Z">
                  <w:rPr>
                    <w:color w:val="FF0000"/>
                    <w:lang w:eastAsia="de-DE"/>
                  </w:rPr>
                </w:rPrChange>
              </w:rPr>
              <w:t>Fix Interval</w:t>
            </w:r>
            <w:r w:rsidR="00A10670" w:rsidRPr="0042582D">
              <w:rPr>
                <w:lang w:eastAsia="de-DE"/>
                <w:rPrChange w:id="184" w:author="Gewies, Stefan" w:date="2016-03-16T22:48:00Z">
                  <w:rPr>
                    <w:color w:val="FF0000"/>
                    <w:lang w:eastAsia="de-DE"/>
                  </w:rPr>
                </w:rPrChange>
              </w:rPr>
              <w:t xml:space="preserve"> </w:t>
            </w:r>
            <w:r w:rsidR="00977936" w:rsidRPr="0042582D">
              <w:rPr>
                <w:lang w:eastAsia="de-DE"/>
                <w:rPrChange w:id="185" w:author="Gewies, Stefan" w:date="2016-03-16T22:48:00Z">
                  <w:rPr>
                    <w:color w:val="FF0000"/>
                    <w:lang w:eastAsia="de-DE"/>
                  </w:rPr>
                </w:rPrChange>
              </w:rPr>
              <w:t xml:space="preserve">Needed </w:t>
            </w:r>
            <w:r w:rsidR="00A10670" w:rsidRPr="0042582D">
              <w:rPr>
                <w:lang w:eastAsia="de-DE"/>
                <w:rPrChange w:id="186" w:author="Gewies, Stefan" w:date="2016-03-16T22:48:00Z">
                  <w:rPr>
                    <w:color w:val="FF0000"/>
                    <w:lang w:eastAsia="de-DE"/>
                  </w:rPr>
                </w:rPrChange>
              </w:rPr>
              <w:t>(s)</w:t>
            </w:r>
          </w:p>
        </w:tc>
      </w:tr>
      <w:tr w:rsidR="0042582D" w:rsidRPr="0042582D" w:rsidTr="00A01A7C">
        <w:tc>
          <w:tcPr>
            <w:tcW w:w="1452" w:type="dxa"/>
          </w:tcPr>
          <w:p w:rsidR="00D06E2F" w:rsidRPr="0042582D" w:rsidRDefault="00D06E2F" w:rsidP="0042582D">
            <w:pPr>
              <w:pStyle w:val="Textkrper"/>
              <w:jc w:val="left"/>
              <w:rPr>
                <w:lang w:eastAsia="de-DE"/>
                <w:rPrChange w:id="187" w:author="Gewies, Stefan" w:date="2016-03-16T22:48:00Z">
                  <w:rPr>
                    <w:color w:val="FF0000"/>
                    <w:lang w:eastAsia="de-DE"/>
                  </w:rPr>
                </w:rPrChange>
              </w:rPr>
            </w:pPr>
          </w:p>
        </w:tc>
        <w:tc>
          <w:tcPr>
            <w:tcW w:w="1345" w:type="dxa"/>
          </w:tcPr>
          <w:p w:rsidR="00D06E2F" w:rsidRPr="0042582D" w:rsidRDefault="00D06E2F" w:rsidP="0042582D">
            <w:pPr>
              <w:pStyle w:val="Textkrper"/>
              <w:jc w:val="left"/>
              <w:rPr>
                <w:lang w:eastAsia="de-DE"/>
                <w:rPrChange w:id="188" w:author="Gewies, Stefan" w:date="2016-03-16T22:48:00Z">
                  <w:rPr>
                    <w:color w:val="FF0000"/>
                    <w:lang w:eastAsia="de-DE"/>
                  </w:rPr>
                </w:rPrChange>
              </w:rPr>
            </w:pPr>
            <w:r w:rsidRPr="0042582D">
              <w:rPr>
                <w:lang w:eastAsia="de-DE"/>
                <w:rPrChange w:id="189" w:author="Gewies, Stefan" w:date="2016-03-16T22:48:00Z">
                  <w:rPr>
                    <w:color w:val="FF0000"/>
                    <w:lang w:eastAsia="de-DE"/>
                  </w:rPr>
                </w:rPrChange>
              </w:rPr>
              <w:t>Horizontal</w:t>
            </w:r>
            <w:r w:rsidR="00A10670" w:rsidRPr="0042582D">
              <w:rPr>
                <w:lang w:eastAsia="de-DE"/>
                <w:rPrChange w:id="190" w:author="Gewies, Stefan" w:date="2016-03-16T22:48:00Z">
                  <w:rPr>
                    <w:color w:val="FF0000"/>
                    <w:lang w:eastAsia="de-DE"/>
                  </w:rPr>
                </w:rPrChange>
              </w:rPr>
              <w:t xml:space="preserve"> (m)</w:t>
            </w:r>
          </w:p>
        </w:tc>
        <w:tc>
          <w:tcPr>
            <w:tcW w:w="1294" w:type="dxa"/>
          </w:tcPr>
          <w:p w:rsidR="00D06E2F" w:rsidRPr="0042582D" w:rsidRDefault="00D06E2F" w:rsidP="0042582D">
            <w:pPr>
              <w:pStyle w:val="Textkrper"/>
              <w:jc w:val="left"/>
              <w:rPr>
                <w:lang w:eastAsia="de-DE"/>
                <w:rPrChange w:id="191" w:author="Gewies, Stefan" w:date="2016-03-16T22:48:00Z">
                  <w:rPr>
                    <w:color w:val="FF0000"/>
                    <w:lang w:eastAsia="de-DE"/>
                  </w:rPr>
                </w:rPrChange>
              </w:rPr>
            </w:pPr>
            <w:r w:rsidRPr="0042582D">
              <w:rPr>
                <w:lang w:eastAsia="de-DE"/>
                <w:rPrChange w:id="192" w:author="Gewies, Stefan" w:date="2016-03-16T22:48:00Z">
                  <w:rPr>
                    <w:color w:val="FF0000"/>
                    <w:lang w:eastAsia="de-DE"/>
                  </w:rPr>
                </w:rPrChange>
              </w:rPr>
              <w:t>Vertical</w:t>
            </w:r>
            <w:r w:rsidR="00A10670" w:rsidRPr="0042582D">
              <w:rPr>
                <w:lang w:eastAsia="de-DE"/>
                <w:rPrChange w:id="193" w:author="Gewies, Stefan" w:date="2016-03-16T22:48:00Z">
                  <w:rPr>
                    <w:color w:val="FF0000"/>
                    <w:lang w:eastAsia="de-DE"/>
                  </w:rPr>
                </w:rPrChange>
              </w:rPr>
              <w:t xml:space="preserve"> (m)</w:t>
            </w:r>
          </w:p>
        </w:tc>
        <w:tc>
          <w:tcPr>
            <w:tcW w:w="1283" w:type="dxa"/>
          </w:tcPr>
          <w:p w:rsidR="00D06E2F" w:rsidRPr="0042582D" w:rsidRDefault="00D06E2F" w:rsidP="0042582D">
            <w:pPr>
              <w:pStyle w:val="Textkrper"/>
              <w:jc w:val="left"/>
              <w:rPr>
                <w:lang w:eastAsia="de-DE"/>
                <w:rPrChange w:id="194" w:author="Gewies, Stefan" w:date="2016-03-16T22:48:00Z">
                  <w:rPr>
                    <w:color w:val="FF0000"/>
                    <w:lang w:eastAsia="de-DE"/>
                  </w:rPr>
                </w:rPrChange>
              </w:rPr>
            </w:pPr>
            <w:r w:rsidRPr="0042582D">
              <w:rPr>
                <w:lang w:eastAsia="de-DE"/>
                <w:rPrChange w:id="195" w:author="Gewies, Stefan" w:date="2016-03-16T22:48:00Z">
                  <w:rPr>
                    <w:color w:val="FF0000"/>
                    <w:lang w:eastAsia="de-DE"/>
                  </w:rPr>
                </w:rPrChange>
              </w:rPr>
              <w:t>Alert Limit</w:t>
            </w:r>
            <w:r w:rsidR="00A10670" w:rsidRPr="0042582D">
              <w:rPr>
                <w:lang w:eastAsia="de-DE"/>
                <w:rPrChange w:id="196" w:author="Gewies, Stefan" w:date="2016-03-16T22:48:00Z">
                  <w:rPr>
                    <w:color w:val="FF0000"/>
                    <w:lang w:eastAsia="de-DE"/>
                  </w:rPr>
                </w:rPrChange>
              </w:rPr>
              <w:t xml:space="preserve"> (m)</w:t>
            </w:r>
          </w:p>
        </w:tc>
        <w:tc>
          <w:tcPr>
            <w:tcW w:w="1276" w:type="dxa"/>
          </w:tcPr>
          <w:p w:rsidR="00D06E2F" w:rsidRPr="0042582D" w:rsidRDefault="000C288A" w:rsidP="0042582D">
            <w:pPr>
              <w:pStyle w:val="Textkrper"/>
              <w:jc w:val="left"/>
              <w:rPr>
                <w:lang w:eastAsia="de-DE"/>
                <w:rPrChange w:id="197" w:author="Gewies, Stefan" w:date="2016-03-16T22:48:00Z">
                  <w:rPr>
                    <w:color w:val="FF0000"/>
                    <w:lang w:eastAsia="de-DE"/>
                  </w:rPr>
                </w:rPrChange>
              </w:rPr>
            </w:pPr>
            <w:r w:rsidRPr="0042582D">
              <w:rPr>
                <w:lang w:eastAsia="de-DE"/>
                <w:rPrChange w:id="198" w:author="Gewies, Stefan" w:date="2016-03-16T22:48:00Z">
                  <w:rPr>
                    <w:color w:val="FF0000"/>
                    <w:lang w:eastAsia="de-DE"/>
                  </w:rPr>
                </w:rPrChange>
              </w:rPr>
              <w:t>Time to Alert</w:t>
            </w:r>
            <w:r w:rsidR="00A10670" w:rsidRPr="0042582D">
              <w:rPr>
                <w:lang w:eastAsia="de-DE"/>
                <w:rPrChange w:id="199" w:author="Gewies, Stefan" w:date="2016-03-16T22:48:00Z">
                  <w:rPr>
                    <w:color w:val="FF0000"/>
                    <w:lang w:eastAsia="de-DE"/>
                  </w:rPr>
                </w:rPrChange>
              </w:rPr>
              <w:t xml:space="preserve"> (s)</w:t>
            </w:r>
          </w:p>
        </w:tc>
        <w:tc>
          <w:tcPr>
            <w:tcW w:w="1297" w:type="dxa"/>
          </w:tcPr>
          <w:p w:rsidR="00D06E2F" w:rsidRPr="0042582D" w:rsidRDefault="000C288A" w:rsidP="0042582D">
            <w:pPr>
              <w:pStyle w:val="Textkrper"/>
              <w:jc w:val="left"/>
              <w:rPr>
                <w:lang w:eastAsia="de-DE"/>
                <w:rPrChange w:id="200" w:author="Gewies, Stefan" w:date="2016-03-16T22:48:00Z">
                  <w:rPr>
                    <w:color w:val="FF0000"/>
                    <w:lang w:eastAsia="de-DE"/>
                  </w:rPr>
                </w:rPrChange>
              </w:rPr>
            </w:pPr>
            <w:r w:rsidRPr="0042582D">
              <w:rPr>
                <w:lang w:eastAsia="de-DE"/>
                <w:rPrChange w:id="201" w:author="Gewies, Stefan" w:date="2016-03-16T22:48:00Z">
                  <w:rPr>
                    <w:color w:val="FF0000"/>
                    <w:lang w:eastAsia="de-DE"/>
                  </w:rPr>
                </w:rPrChange>
              </w:rPr>
              <w:t>Integrity Risk (3 hours)</w:t>
            </w:r>
          </w:p>
        </w:tc>
        <w:tc>
          <w:tcPr>
            <w:tcW w:w="1296" w:type="dxa"/>
          </w:tcPr>
          <w:p w:rsidR="00D06E2F" w:rsidRPr="0042582D" w:rsidRDefault="00D06E2F" w:rsidP="0042582D">
            <w:pPr>
              <w:pStyle w:val="Textkrper"/>
              <w:jc w:val="left"/>
              <w:rPr>
                <w:lang w:eastAsia="de-DE"/>
                <w:rPrChange w:id="202" w:author="Gewies, Stefan" w:date="2016-03-16T22:48:00Z">
                  <w:rPr>
                    <w:color w:val="FF0000"/>
                    <w:lang w:eastAsia="de-DE"/>
                  </w:rPr>
                </w:rPrChange>
              </w:rPr>
            </w:pPr>
          </w:p>
        </w:tc>
      </w:tr>
      <w:tr w:rsidR="00A01A7C" w:rsidRPr="0042582D" w:rsidTr="00A01A7C">
        <w:tc>
          <w:tcPr>
            <w:tcW w:w="1452" w:type="dxa"/>
          </w:tcPr>
          <w:p w:rsidR="00A01A7C" w:rsidRPr="0042582D" w:rsidRDefault="00A01A7C" w:rsidP="0042582D">
            <w:pPr>
              <w:pStyle w:val="Textkrper"/>
              <w:jc w:val="left"/>
              <w:rPr>
                <w:lang w:eastAsia="de-DE"/>
                <w:rPrChange w:id="203" w:author="Gewies, Stefan" w:date="2016-03-16T22:48:00Z">
                  <w:rPr>
                    <w:color w:val="FF0000"/>
                    <w:lang w:eastAsia="de-DE"/>
                  </w:rPr>
                </w:rPrChange>
              </w:rPr>
            </w:pPr>
            <w:r w:rsidRPr="0042582D">
              <w:rPr>
                <w:lang w:eastAsia="de-DE"/>
                <w:rPrChange w:id="204" w:author="Gewies, Stefan" w:date="2016-03-16T22:48:00Z">
                  <w:rPr>
                    <w:color w:val="FF0000"/>
                    <w:lang w:eastAsia="de-DE"/>
                  </w:rPr>
                </w:rPrChange>
              </w:rPr>
              <w:t>Automatic Docking</w:t>
            </w:r>
          </w:p>
        </w:tc>
        <w:tc>
          <w:tcPr>
            <w:tcW w:w="1345" w:type="dxa"/>
          </w:tcPr>
          <w:p w:rsidR="00A01A7C" w:rsidRPr="0042582D" w:rsidRDefault="00A01A7C" w:rsidP="0042582D">
            <w:pPr>
              <w:pStyle w:val="Textkrper"/>
              <w:jc w:val="left"/>
              <w:rPr>
                <w:lang w:eastAsia="de-DE"/>
                <w:rPrChange w:id="205" w:author="Gewies, Stefan" w:date="2016-03-16T22:48:00Z">
                  <w:rPr>
                    <w:color w:val="FF0000"/>
                    <w:lang w:eastAsia="de-DE"/>
                  </w:rPr>
                </w:rPrChange>
              </w:rPr>
            </w:pPr>
            <w:r w:rsidRPr="0042582D">
              <w:rPr>
                <w:lang w:eastAsia="de-DE"/>
                <w:rPrChange w:id="206" w:author="Gewies, Stefan" w:date="2016-03-16T22:48:00Z">
                  <w:rPr>
                    <w:color w:val="FF0000"/>
                    <w:lang w:eastAsia="de-DE"/>
                  </w:rPr>
                </w:rPrChange>
              </w:rPr>
              <w:t>0.1</w:t>
            </w:r>
          </w:p>
        </w:tc>
        <w:tc>
          <w:tcPr>
            <w:tcW w:w="1294" w:type="dxa"/>
          </w:tcPr>
          <w:p w:rsidR="00A01A7C" w:rsidRPr="0042582D" w:rsidRDefault="00A01A7C" w:rsidP="0042582D">
            <w:pPr>
              <w:pStyle w:val="Textkrper"/>
              <w:jc w:val="left"/>
              <w:rPr>
                <w:lang w:eastAsia="de-DE"/>
                <w:rPrChange w:id="207" w:author="Gewies, Stefan" w:date="2016-03-16T22:48:00Z">
                  <w:rPr>
                    <w:color w:val="FF0000"/>
                    <w:lang w:eastAsia="de-DE"/>
                  </w:rPr>
                </w:rPrChange>
              </w:rPr>
            </w:pPr>
            <w:r w:rsidRPr="0042582D">
              <w:rPr>
                <w:lang w:eastAsia="de-DE"/>
                <w:rPrChange w:id="208" w:author="Gewies, Stefan" w:date="2016-03-16T22:48:00Z">
                  <w:rPr>
                    <w:color w:val="FF0000"/>
                    <w:lang w:eastAsia="de-DE"/>
                  </w:rPr>
                </w:rPrChange>
              </w:rPr>
              <w:t>NA</w:t>
            </w:r>
          </w:p>
        </w:tc>
        <w:tc>
          <w:tcPr>
            <w:tcW w:w="1283" w:type="dxa"/>
          </w:tcPr>
          <w:p w:rsidR="00A01A7C" w:rsidRPr="0042582D" w:rsidRDefault="00A01A7C" w:rsidP="0042582D">
            <w:pPr>
              <w:pStyle w:val="Textkrper"/>
              <w:jc w:val="left"/>
              <w:rPr>
                <w:lang w:eastAsia="de-DE"/>
                <w:rPrChange w:id="209" w:author="Gewies, Stefan" w:date="2016-03-16T22:48:00Z">
                  <w:rPr>
                    <w:color w:val="FF0000"/>
                    <w:lang w:eastAsia="de-DE"/>
                  </w:rPr>
                </w:rPrChange>
              </w:rPr>
            </w:pPr>
            <w:ins w:id="210" w:author="Gewies, Stefan" w:date="2016-03-17T15:23:00Z">
              <w:r>
                <w:rPr>
                  <w:lang w:eastAsia="de-DE"/>
                </w:rPr>
                <w:t>0.25</w:t>
              </w:r>
            </w:ins>
          </w:p>
        </w:tc>
        <w:tc>
          <w:tcPr>
            <w:tcW w:w="1276" w:type="dxa"/>
          </w:tcPr>
          <w:p w:rsidR="00A01A7C" w:rsidRPr="0042582D" w:rsidRDefault="00A01A7C" w:rsidP="0042582D">
            <w:pPr>
              <w:pStyle w:val="Textkrper"/>
              <w:jc w:val="left"/>
              <w:rPr>
                <w:lang w:eastAsia="de-DE"/>
                <w:rPrChange w:id="211" w:author="Gewies, Stefan" w:date="2016-03-16T22:48:00Z">
                  <w:rPr>
                    <w:color w:val="FF0000"/>
                    <w:lang w:eastAsia="de-DE"/>
                  </w:rPr>
                </w:rPrChange>
              </w:rPr>
            </w:pPr>
            <w:ins w:id="212" w:author="Gewies, Stefan" w:date="2016-03-17T15:23:00Z">
              <w:r>
                <w:rPr>
                  <w:lang w:eastAsia="de-DE"/>
                </w:rPr>
                <w:t>10</w:t>
              </w:r>
            </w:ins>
          </w:p>
        </w:tc>
        <w:tc>
          <w:tcPr>
            <w:tcW w:w="1297" w:type="dxa"/>
          </w:tcPr>
          <w:p w:rsidR="00A01A7C" w:rsidRPr="0042582D" w:rsidRDefault="00A01A7C" w:rsidP="0042582D">
            <w:pPr>
              <w:pStyle w:val="Textkrper"/>
              <w:jc w:val="left"/>
              <w:rPr>
                <w:lang w:eastAsia="de-DE"/>
                <w:rPrChange w:id="213" w:author="Gewies, Stefan" w:date="2016-03-16T22:48:00Z">
                  <w:rPr>
                    <w:color w:val="FF0000"/>
                    <w:lang w:eastAsia="de-DE"/>
                  </w:rPr>
                </w:rPrChange>
              </w:rPr>
            </w:pPr>
            <w:ins w:id="214" w:author="Gewies, Stefan" w:date="2016-03-17T15:22:00Z">
              <w:r>
                <w:rPr>
                  <w:lang w:eastAsia="de-DE"/>
                </w:rPr>
                <w:t>10</w:t>
              </w:r>
              <w:r w:rsidRPr="00351FCF">
                <w:rPr>
                  <w:vertAlign w:val="superscript"/>
                  <w:lang w:eastAsia="de-DE"/>
                </w:rPr>
                <w:t>-5</w:t>
              </w:r>
            </w:ins>
          </w:p>
        </w:tc>
        <w:tc>
          <w:tcPr>
            <w:tcW w:w="1296" w:type="dxa"/>
          </w:tcPr>
          <w:p w:rsidR="00A01A7C" w:rsidRPr="0042582D" w:rsidRDefault="00A01A7C" w:rsidP="0042582D">
            <w:pPr>
              <w:pStyle w:val="Textkrper"/>
              <w:jc w:val="left"/>
              <w:rPr>
                <w:lang w:eastAsia="de-DE"/>
                <w:rPrChange w:id="215" w:author="Gewies, Stefan" w:date="2016-03-16T22:48:00Z">
                  <w:rPr>
                    <w:color w:val="FF0000"/>
                    <w:lang w:eastAsia="de-DE"/>
                  </w:rPr>
                </w:rPrChange>
              </w:rPr>
            </w:pPr>
            <w:ins w:id="216" w:author="Gewies, Stefan" w:date="2016-03-17T15:22:00Z">
              <w:r>
                <w:rPr>
                  <w:lang w:eastAsia="de-DE"/>
                </w:rPr>
                <w:t>1</w:t>
              </w:r>
            </w:ins>
            <w:del w:id="217" w:author="Gewies, Stefan" w:date="2016-03-17T15:22:00Z">
              <w:r w:rsidRPr="0042582D" w:rsidDel="008D65C3">
                <w:rPr>
                  <w:lang w:eastAsia="de-DE"/>
                  <w:rPrChange w:id="218" w:author="Gewies, Stefan" w:date="2016-03-16T22:48:00Z">
                    <w:rPr>
                      <w:color w:val="FF0000"/>
                      <w:lang w:eastAsia="de-DE"/>
                    </w:rPr>
                  </w:rPrChange>
                </w:rPr>
                <w:delText>1</w:delText>
              </w:r>
            </w:del>
          </w:p>
        </w:tc>
      </w:tr>
      <w:tr w:rsidR="00A01A7C" w:rsidRPr="0042582D" w:rsidTr="00A01A7C">
        <w:tc>
          <w:tcPr>
            <w:tcW w:w="1452" w:type="dxa"/>
          </w:tcPr>
          <w:p w:rsidR="00A01A7C" w:rsidRPr="0042582D" w:rsidRDefault="00A01A7C" w:rsidP="0042582D">
            <w:pPr>
              <w:pStyle w:val="Textkrper"/>
              <w:jc w:val="left"/>
              <w:rPr>
                <w:lang w:eastAsia="de-DE"/>
                <w:rPrChange w:id="219" w:author="Gewies, Stefan" w:date="2016-03-16T22:48:00Z">
                  <w:rPr>
                    <w:color w:val="FF0000"/>
                    <w:lang w:eastAsia="de-DE"/>
                  </w:rPr>
                </w:rPrChange>
              </w:rPr>
            </w:pPr>
            <w:r w:rsidRPr="0042582D">
              <w:rPr>
                <w:lang w:eastAsia="de-DE"/>
                <w:rPrChange w:id="220" w:author="Gewies, Stefan" w:date="2016-03-16T22:48:00Z">
                  <w:rPr>
                    <w:color w:val="FF0000"/>
                    <w:lang w:eastAsia="de-DE"/>
                  </w:rPr>
                </w:rPrChange>
              </w:rPr>
              <w:t>Dredging</w:t>
            </w:r>
          </w:p>
        </w:tc>
        <w:tc>
          <w:tcPr>
            <w:tcW w:w="1345" w:type="dxa"/>
          </w:tcPr>
          <w:p w:rsidR="00A01A7C" w:rsidRPr="0042582D" w:rsidRDefault="00A01A7C" w:rsidP="0042582D">
            <w:pPr>
              <w:pStyle w:val="Textkrper"/>
              <w:jc w:val="left"/>
              <w:rPr>
                <w:lang w:eastAsia="de-DE"/>
                <w:rPrChange w:id="221" w:author="Gewies, Stefan" w:date="2016-03-16T22:48:00Z">
                  <w:rPr>
                    <w:color w:val="FF0000"/>
                    <w:lang w:eastAsia="de-DE"/>
                  </w:rPr>
                </w:rPrChange>
              </w:rPr>
            </w:pPr>
            <w:r w:rsidRPr="0042582D">
              <w:rPr>
                <w:lang w:eastAsia="de-DE"/>
                <w:rPrChange w:id="222" w:author="Gewies, Stefan" w:date="2016-03-16T22:48:00Z">
                  <w:rPr>
                    <w:color w:val="FF0000"/>
                    <w:lang w:eastAsia="de-DE"/>
                  </w:rPr>
                </w:rPrChange>
              </w:rPr>
              <w:t>0.1</w:t>
            </w:r>
          </w:p>
        </w:tc>
        <w:tc>
          <w:tcPr>
            <w:tcW w:w="1294" w:type="dxa"/>
          </w:tcPr>
          <w:p w:rsidR="00A01A7C" w:rsidRPr="0042582D" w:rsidRDefault="00A01A7C" w:rsidP="0042582D">
            <w:pPr>
              <w:pStyle w:val="Textkrper"/>
              <w:jc w:val="left"/>
              <w:rPr>
                <w:lang w:eastAsia="de-DE"/>
                <w:rPrChange w:id="223" w:author="Gewies, Stefan" w:date="2016-03-16T22:48:00Z">
                  <w:rPr>
                    <w:color w:val="FF0000"/>
                    <w:lang w:eastAsia="de-DE"/>
                  </w:rPr>
                </w:rPrChange>
              </w:rPr>
            </w:pPr>
            <w:r w:rsidRPr="0042582D">
              <w:rPr>
                <w:lang w:eastAsia="de-DE"/>
                <w:rPrChange w:id="224" w:author="Gewies, Stefan" w:date="2016-03-16T22:48:00Z">
                  <w:rPr>
                    <w:color w:val="FF0000"/>
                    <w:lang w:eastAsia="de-DE"/>
                  </w:rPr>
                </w:rPrChange>
              </w:rPr>
              <w:t>0.1</w:t>
            </w:r>
          </w:p>
        </w:tc>
        <w:tc>
          <w:tcPr>
            <w:tcW w:w="1283" w:type="dxa"/>
          </w:tcPr>
          <w:p w:rsidR="00A01A7C" w:rsidRPr="0042582D" w:rsidRDefault="00A01A7C" w:rsidP="0042582D">
            <w:pPr>
              <w:pStyle w:val="Textkrper"/>
              <w:jc w:val="left"/>
              <w:rPr>
                <w:lang w:eastAsia="de-DE"/>
                <w:rPrChange w:id="225" w:author="Gewies, Stefan" w:date="2016-03-16T22:48:00Z">
                  <w:rPr>
                    <w:color w:val="FF0000"/>
                    <w:lang w:eastAsia="de-DE"/>
                  </w:rPr>
                </w:rPrChange>
              </w:rPr>
            </w:pPr>
            <w:ins w:id="226" w:author="Gewies, Stefan" w:date="2016-03-17T15:23:00Z">
              <w:r>
                <w:rPr>
                  <w:lang w:eastAsia="de-DE"/>
                </w:rPr>
                <w:t>0.25</w:t>
              </w:r>
            </w:ins>
          </w:p>
        </w:tc>
        <w:tc>
          <w:tcPr>
            <w:tcW w:w="1276" w:type="dxa"/>
          </w:tcPr>
          <w:p w:rsidR="00A01A7C" w:rsidRPr="0042582D" w:rsidRDefault="00A01A7C" w:rsidP="0042582D">
            <w:pPr>
              <w:pStyle w:val="Textkrper"/>
              <w:jc w:val="left"/>
              <w:rPr>
                <w:lang w:eastAsia="de-DE"/>
                <w:rPrChange w:id="227" w:author="Gewies, Stefan" w:date="2016-03-16T22:48:00Z">
                  <w:rPr>
                    <w:color w:val="FF0000"/>
                    <w:lang w:eastAsia="de-DE"/>
                  </w:rPr>
                </w:rPrChange>
              </w:rPr>
            </w:pPr>
            <w:ins w:id="228" w:author="Gewies, Stefan" w:date="2016-03-17T15:23:00Z">
              <w:r>
                <w:rPr>
                  <w:lang w:eastAsia="de-DE"/>
                </w:rPr>
                <w:t>10</w:t>
              </w:r>
            </w:ins>
          </w:p>
        </w:tc>
        <w:tc>
          <w:tcPr>
            <w:tcW w:w="1297" w:type="dxa"/>
          </w:tcPr>
          <w:p w:rsidR="00A01A7C" w:rsidRPr="0042582D" w:rsidRDefault="00A01A7C" w:rsidP="0042582D">
            <w:pPr>
              <w:pStyle w:val="Textkrper"/>
              <w:jc w:val="left"/>
              <w:rPr>
                <w:lang w:eastAsia="de-DE"/>
                <w:rPrChange w:id="229" w:author="Gewies, Stefan" w:date="2016-03-16T22:48:00Z">
                  <w:rPr>
                    <w:color w:val="FF0000"/>
                    <w:lang w:eastAsia="de-DE"/>
                  </w:rPr>
                </w:rPrChange>
              </w:rPr>
            </w:pPr>
            <w:ins w:id="230" w:author="Gewies, Stefan" w:date="2016-03-17T15:22:00Z">
              <w:r>
                <w:rPr>
                  <w:lang w:eastAsia="de-DE"/>
                </w:rPr>
                <w:t>10</w:t>
              </w:r>
              <w:r w:rsidRPr="00351FCF">
                <w:rPr>
                  <w:vertAlign w:val="superscript"/>
                  <w:lang w:eastAsia="de-DE"/>
                </w:rPr>
                <w:t>-5</w:t>
              </w:r>
            </w:ins>
          </w:p>
        </w:tc>
        <w:tc>
          <w:tcPr>
            <w:tcW w:w="1296" w:type="dxa"/>
          </w:tcPr>
          <w:p w:rsidR="00A01A7C" w:rsidRPr="0042582D" w:rsidRDefault="00A01A7C" w:rsidP="0042582D">
            <w:pPr>
              <w:pStyle w:val="Textkrper"/>
              <w:jc w:val="left"/>
              <w:rPr>
                <w:lang w:eastAsia="de-DE"/>
                <w:rPrChange w:id="231" w:author="Gewies, Stefan" w:date="2016-03-16T22:48:00Z">
                  <w:rPr>
                    <w:color w:val="FF0000"/>
                    <w:lang w:eastAsia="de-DE"/>
                  </w:rPr>
                </w:rPrChange>
              </w:rPr>
            </w:pPr>
            <w:ins w:id="232" w:author="Gewies, Stefan" w:date="2016-03-17T15:22:00Z">
              <w:r>
                <w:rPr>
                  <w:lang w:eastAsia="de-DE"/>
                </w:rPr>
                <w:t>1</w:t>
              </w:r>
            </w:ins>
          </w:p>
        </w:tc>
      </w:tr>
      <w:tr w:rsidR="00A01A7C" w:rsidRPr="0042582D" w:rsidTr="00A01A7C">
        <w:tc>
          <w:tcPr>
            <w:tcW w:w="1452" w:type="dxa"/>
          </w:tcPr>
          <w:p w:rsidR="00A01A7C" w:rsidRPr="0042582D" w:rsidRDefault="00A01A7C" w:rsidP="0042582D">
            <w:pPr>
              <w:pStyle w:val="Textkrper"/>
              <w:jc w:val="left"/>
              <w:rPr>
                <w:lang w:eastAsia="de-DE"/>
                <w:rPrChange w:id="233" w:author="Gewies, Stefan" w:date="2016-03-16T22:48:00Z">
                  <w:rPr>
                    <w:color w:val="FF0000"/>
                    <w:lang w:eastAsia="de-DE"/>
                  </w:rPr>
                </w:rPrChange>
              </w:rPr>
            </w:pPr>
            <w:r w:rsidRPr="0042582D">
              <w:rPr>
                <w:lang w:eastAsia="de-DE"/>
                <w:rPrChange w:id="234" w:author="Gewies, Stefan" w:date="2016-03-16T22:48:00Z">
                  <w:rPr>
                    <w:color w:val="FF0000"/>
                    <w:lang w:eastAsia="de-DE"/>
                  </w:rPr>
                </w:rPrChange>
              </w:rPr>
              <w:t>Construction</w:t>
            </w:r>
          </w:p>
        </w:tc>
        <w:tc>
          <w:tcPr>
            <w:tcW w:w="1345" w:type="dxa"/>
          </w:tcPr>
          <w:p w:rsidR="00A01A7C" w:rsidRPr="0042582D" w:rsidRDefault="00A01A7C" w:rsidP="0042582D">
            <w:pPr>
              <w:pStyle w:val="Textkrper"/>
              <w:jc w:val="left"/>
              <w:rPr>
                <w:lang w:eastAsia="de-DE"/>
                <w:rPrChange w:id="235" w:author="Gewies, Stefan" w:date="2016-03-16T22:48:00Z">
                  <w:rPr>
                    <w:color w:val="FF0000"/>
                    <w:lang w:eastAsia="de-DE"/>
                  </w:rPr>
                </w:rPrChange>
              </w:rPr>
            </w:pPr>
            <w:r w:rsidRPr="0042582D">
              <w:rPr>
                <w:lang w:eastAsia="de-DE"/>
                <w:rPrChange w:id="236" w:author="Gewies, Stefan" w:date="2016-03-16T22:48:00Z">
                  <w:rPr>
                    <w:color w:val="FF0000"/>
                    <w:lang w:eastAsia="de-DE"/>
                  </w:rPr>
                </w:rPrChange>
              </w:rPr>
              <w:t>0.1</w:t>
            </w:r>
          </w:p>
        </w:tc>
        <w:tc>
          <w:tcPr>
            <w:tcW w:w="1294" w:type="dxa"/>
          </w:tcPr>
          <w:p w:rsidR="00A01A7C" w:rsidRPr="0042582D" w:rsidRDefault="00A01A7C" w:rsidP="0042582D">
            <w:pPr>
              <w:pStyle w:val="Textkrper"/>
              <w:jc w:val="left"/>
              <w:rPr>
                <w:lang w:eastAsia="de-DE"/>
                <w:rPrChange w:id="237" w:author="Gewies, Stefan" w:date="2016-03-16T22:48:00Z">
                  <w:rPr>
                    <w:color w:val="FF0000"/>
                    <w:lang w:eastAsia="de-DE"/>
                  </w:rPr>
                </w:rPrChange>
              </w:rPr>
            </w:pPr>
            <w:r w:rsidRPr="0042582D">
              <w:rPr>
                <w:lang w:eastAsia="de-DE"/>
                <w:rPrChange w:id="238" w:author="Gewies, Stefan" w:date="2016-03-16T22:48:00Z">
                  <w:rPr>
                    <w:color w:val="FF0000"/>
                    <w:lang w:eastAsia="de-DE"/>
                  </w:rPr>
                </w:rPrChange>
              </w:rPr>
              <w:t>0.1</w:t>
            </w:r>
          </w:p>
        </w:tc>
        <w:tc>
          <w:tcPr>
            <w:tcW w:w="1283" w:type="dxa"/>
          </w:tcPr>
          <w:p w:rsidR="00A01A7C" w:rsidRPr="0042582D" w:rsidRDefault="00A01A7C" w:rsidP="0042582D">
            <w:pPr>
              <w:pStyle w:val="Textkrper"/>
              <w:jc w:val="left"/>
              <w:rPr>
                <w:lang w:eastAsia="de-DE"/>
                <w:rPrChange w:id="239" w:author="Gewies, Stefan" w:date="2016-03-16T22:48:00Z">
                  <w:rPr>
                    <w:color w:val="FF0000"/>
                    <w:lang w:eastAsia="de-DE"/>
                  </w:rPr>
                </w:rPrChange>
              </w:rPr>
            </w:pPr>
            <w:ins w:id="240" w:author="Gewies, Stefan" w:date="2016-03-17T15:22:00Z">
              <w:r>
                <w:rPr>
                  <w:lang w:eastAsia="de-DE"/>
                </w:rPr>
                <w:t>0.25</w:t>
              </w:r>
            </w:ins>
          </w:p>
        </w:tc>
        <w:tc>
          <w:tcPr>
            <w:tcW w:w="1276" w:type="dxa"/>
          </w:tcPr>
          <w:p w:rsidR="00A01A7C" w:rsidRPr="0042582D" w:rsidRDefault="00A01A7C" w:rsidP="0042582D">
            <w:pPr>
              <w:pStyle w:val="Textkrper"/>
              <w:jc w:val="left"/>
              <w:rPr>
                <w:lang w:eastAsia="de-DE"/>
                <w:rPrChange w:id="241" w:author="Gewies, Stefan" w:date="2016-03-16T22:48:00Z">
                  <w:rPr>
                    <w:color w:val="FF0000"/>
                    <w:lang w:eastAsia="de-DE"/>
                  </w:rPr>
                </w:rPrChange>
              </w:rPr>
            </w:pPr>
            <w:ins w:id="242" w:author="Gewies, Stefan" w:date="2016-03-17T15:22:00Z">
              <w:r>
                <w:rPr>
                  <w:lang w:eastAsia="de-DE"/>
                </w:rPr>
                <w:t>10</w:t>
              </w:r>
            </w:ins>
          </w:p>
        </w:tc>
        <w:tc>
          <w:tcPr>
            <w:tcW w:w="1297" w:type="dxa"/>
          </w:tcPr>
          <w:p w:rsidR="00A01A7C" w:rsidRPr="0042582D" w:rsidRDefault="00A01A7C" w:rsidP="0042582D">
            <w:pPr>
              <w:pStyle w:val="Textkrper"/>
              <w:jc w:val="left"/>
              <w:rPr>
                <w:lang w:eastAsia="de-DE"/>
                <w:rPrChange w:id="243" w:author="Gewies, Stefan" w:date="2016-03-16T22:48:00Z">
                  <w:rPr>
                    <w:color w:val="FF0000"/>
                    <w:lang w:eastAsia="de-DE"/>
                  </w:rPr>
                </w:rPrChange>
              </w:rPr>
            </w:pPr>
            <w:ins w:id="244" w:author="Gewies, Stefan" w:date="2016-03-17T15:22:00Z">
              <w:r>
                <w:rPr>
                  <w:lang w:eastAsia="de-DE"/>
                </w:rPr>
                <w:t>10</w:t>
              </w:r>
              <w:r w:rsidRPr="00351FCF">
                <w:rPr>
                  <w:vertAlign w:val="superscript"/>
                  <w:lang w:eastAsia="de-DE"/>
                </w:rPr>
                <w:t>-5</w:t>
              </w:r>
            </w:ins>
          </w:p>
        </w:tc>
        <w:tc>
          <w:tcPr>
            <w:tcW w:w="1296" w:type="dxa"/>
          </w:tcPr>
          <w:p w:rsidR="00A01A7C" w:rsidRPr="0042582D" w:rsidRDefault="00A01A7C" w:rsidP="0042582D">
            <w:pPr>
              <w:pStyle w:val="Textkrper"/>
              <w:jc w:val="left"/>
              <w:rPr>
                <w:lang w:eastAsia="de-DE"/>
                <w:rPrChange w:id="245" w:author="Gewies, Stefan" w:date="2016-03-16T22:48:00Z">
                  <w:rPr>
                    <w:color w:val="FF0000"/>
                    <w:lang w:eastAsia="de-DE"/>
                  </w:rPr>
                </w:rPrChange>
              </w:rPr>
            </w:pPr>
            <w:ins w:id="246" w:author="Gewies, Stefan" w:date="2016-03-17T15:22:00Z">
              <w:r>
                <w:rPr>
                  <w:lang w:eastAsia="de-DE"/>
                </w:rPr>
                <w:t>1</w:t>
              </w:r>
            </w:ins>
          </w:p>
        </w:tc>
      </w:tr>
      <w:tr w:rsidR="00A01A7C" w:rsidRPr="0042582D" w:rsidTr="00A01A7C">
        <w:tc>
          <w:tcPr>
            <w:tcW w:w="1452" w:type="dxa"/>
          </w:tcPr>
          <w:p w:rsidR="00A01A7C" w:rsidRPr="0042582D" w:rsidRDefault="00A01A7C" w:rsidP="0042582D">
            <w:pPr>
              <w:pStyle w:val="Textkrper"/>
              <w:jc w:val="left"/>
              <w:rPr>
                <w:lang w:eastAsia="de-DE"/>
                <w:rPrChange w:id="247" w:author="Gewies, Stefan" w:date="2016-03-16T22:48:00Z">
                  <w:rPr>
                    <w:color w:val="FF0000"/>
                    <w:lang w:eastAsia="de-DE"/>
                  </w:rPr>
                </w:rPrChange>
              </w:rPr>
            </w:pPr>
            <w:r w:rsidRPr="0042582D">
              <w:rPr>
                <w:lang w:eastAsia="de-DE"/>
                <w:rPrChange w:id="248" w:author="Gewies, Stefan" w:date="2016-03-16T22:48:00Z">
                  <w:rPr>
                    <w:color w:val="FF0000"/>
                    <w:lang w:eastAsia="de-DE"/>
                  </w:rPr>
                </w:rPrChange>
              </w:rPr>
              <w:t>Cargo Handling</w:t>
            </w:r>
          </w:p>
        </w:tc>
        <w:tc>
          <w:tcPr>
            <w:tcW w:w="1345" w:type="dxa"/>
          </w:tcPr>
          <w:p w:rsidR="00A01A7C" w:rsidRPr="0042582D" w:rsidRDefault="00A01A7C" w:rsidP="0042582D">
            <w:pPr>
              <w:pStyle w:val="Textkrper"/>
              <w:jc w:val="left"/>
              <w:rPr>
                <w:lang w:eastAsia="de-DE"/>
                <w:rPrChange w:id="249" w:author="Gewies, Stefan" w:date="2016-03-16T22:48:00Z">
                  <w:rPr>
                    <w:color w:val="FF0000"/>
                    <w:lang w:eastAsia="de-DE"/>
                  </w:rPr>
                </w:rPrChange>
              </w:rPr>
            </w:pPr>
            <w:r w:rsidRPr="0042582D">
              <w:rPr>
                <w:lang w:eastAsia="de-DE"/>
                <w:rPrChange w:id="250" w:author="Gewies, Stefan" w:date="2016-03-16T22:48:00Z">
                  <w:rPr>
                    <w:color w:val="FF0000"/>
                    <w:lang w:eastAsia="de-DE"/>
                  </w:rPr>
                </w:rPrChange>
              </w:rPr>
              <w:t>0.1</w:t>
            </w:r>
          </w:p>
        </w:tc>
        <w:tc>
          <w:tcPr>
            <w:tcW w:w="1294" w:type="dxa"/>
          </w:tcPr>
          <w:p w:rsidR="00A01A7C" w:rsidRPr="0042582D" w:rsidRDefault="00A01A7C" w:rsidP="0042582D">
            <w:pPr>
              <w:pStyle w:val="Textkrper"/>
              <w:jc w:val="left"/>
              <w:rPr>
                <w:lang w:eastAsia="de-DE"/>
                <w:rPrChange w:id="251" w:author="Gewies, Stefan" w:date="2016-03-16T22:48:00Z">
                  <w:rPr>
                    <w:color w:val="FF0000"/>
                    <w:lang w:eastAsia="de-DE"/>
                  </w:rPr>
                </w:rPrChange>
              </w:rPr>
            </w:pPr>
            <w:r w:rsidRPr="0042582D">
              <w:rPr>
                <w:lang w:eastAsia="de-DE"/>
                <w:rPrChange w:id="252" w:author="Gewies, Stefan" w:date="2016-03-16T22:48:00Z">
                  <w:rPr>
                    <w:color w:val="FF0000"/>
                    <w:lang w:eastAsia="de-DE"/>
                  </w:rPr>
                </w:rPrChange>
              </w:rPr>
              <w:t>0.1</w:t>
            </w:r>
          </w:p>
        </w:tc>
        <w:tc>
          <w:tcPr>
            <w:tcW w:w="1283" w:type="dxa"/>
          </w:tcPr>
          <w:p w:rsidR="00A01A7C" w:rsidRPr="0042582D" w:rsidRDefault="00A01A7C" w:rsidP="0042582D">
            <w:pPr>
              <w:pStyle w:val="Textkrper"/>
              <w:jc w:val="left"/>
              <w:rPr>
                <w:lang w:eastAsia="de-DE"/>
                <w:rPrChange w:id="253" w:author="Gewies, Stefan" w:date="2016-03-16T22:48:00Z">
                  <w:rPr>
                    <w:color w:val="FF0000"/>
                    <w:lang w:eastAsia="de-DE"/>
                  </w:rPr>
                </w:rPrChange>
              </w:rPr>
            </w:pPr>
            <w:ins w:id="254" w:author="Gewies, Stefan" w:date="2016-03-17T15:21:00Z">
              <w:r>
                <w:rPr>
                  <w:lang w:eastAsia="de-DE"/>
                </w:rPr>
                <w:t>0.25</w:t>
              </w:r>
            </w:ins>
          </w:p>
        </w:tc>
        <w:tc>
          <w:tcPr>
            <w:tcW w:w="1276" w:type="dxa"/>
          </w:tcPr>
          <w:p w:rsidR="00A01A7C" w:rsidRPr="0042582D" w:rsidRDefault="00A01A7C" w:rsidP="0042582D">
            <w:pPr>
              <w:pStyle w:val="Textkrper"/>
              <w:jc w:val="left"/>
              <w:rPr>
                <w:lang w:eastAsia="de-DE"/>
                <w:rPrChange w:id="255" w:author="Gewies, Stefan" w:date="2016-03-16T22:48:00Z">
                  <w:rPr>
                    <w:color w:val="FF0000"/>
                    <w:lang w:eastAsia="de-DE"/>
                  </w:rPr>
                </w:rPrChange>
              </w:rPr>
            </w:pPr>
            <w:ins w:id="256" w:author="Gewies, Stefan" w:date="2016-03-17T15:21:00Z">
              <w:r>
                <w:rPr>
                  <w:lang w:eastAsia="de-DE"/>
                </w:rPr>
                <w:t>1</w:t>
              </w:r>
            </w:ins>
          </w:p>
        </w:tc>
        <w:tc>
          <w:tcPr>
            <w:tcW w:w="1297" w:type="dxa"/>
          </w:tcPr>
          <w:p w:rsidR="00A01A7C" w:rsidRPr="0042582D" w:rsidRDefault="00A01A7C" w:rsidP="0042582D">
            <w:pPr>
              <w:pStyle w:val="Textkrper"/>
              <w:jc w:val="left"/>
              <w:rPr>
                <w:lang w:eastAsia="de-DE"/>
                <w:rPrChange w:id="257" w:author="Gewies, Stefan" w:date="2016-03-16T22:48:00Z">
                  <w:rPr>
                    <w:color w:val="FF0000"/>
                    <w:lang w:eastAsia="de-DE"/>
                  </w:rPr>
                </w:rPrChange>
              </w:rPr>
            </w:pPr>
            <w:ins w:id="258" w:author="Gewies, Stefan" w:date="2016-03-17T15:21:00Z">
              <w:r>
                <w:rPr>
                  <w:lang w:eastAsia="de-DE"/>
                </w:rPr>
                <w:t>10</w:t>
              </w:r>
              <w:r w:rsidRPr="00A01A7C">
                <w:rPr>
                  <w:vertAlign w:val="superscript"/>
                  <w:lang w:eastAsia="de-DE"/>
                  <w:rPrChange w:id="259" w:author="Gewies, Stefan" w:date="2016-03-17T15:21:00Z">
                    <w:rPr>
                      <w:lang w:eastAsia="de-DE"/>
                    </w:rPr>
                  </w:rPrChange>
                </w:rPr>
                <w:t>-5</w:t>
              </w:r>
            </w:ins>
          </w:p>
        </w:tc>
        <w:tc>
          <w:tcPr>
            <w:tcW w:w="1296" w:type="dxa"/>
          </w:tcPr>
          <w:p w:rsidR="00A01A7C" w:rsidRPr="0042582D" w:rsidRDefault="00A01A7C" w:rsidP="0042582D">
            <w:pPr>
              <w:pStyle w:val="Textkrper"/>
              <w:jc w:val="left"/>
              <w:rPr>
                <w:lang w:eastAsia="de-DE"/>
                <w:rPrChange w:id="260" w:author="Gewies, Stefan" w:date="2016-03-16T22:48:00Z">
                  <w:rPr>
                    <w:color w:val="FF0000"/>
                    <w:lang w:eastAsia="de-DE"/>
                  </w:rPr>
                </w:rPrChange>
              </w:rPr>
            </w:pPr>
            <w:ins w:id="261" w:author="Gewies, Stefan" w:date="2016-03-17T15:21:00Z">
              <w:r>
                <w:rPr>
                  <w:lang w:eastAsia="de-DE"/>
                </w:rPr>
                <w:t>1</w:t>
              </w:r>
            </w:ins>
          </w:p>
        </w:tc>
      </w:tr>
      <w:tr w:rsidR="00A01A7C" w:rsidRPr="0042582D" w:rsidTr="00A01A7C">
        <w:tc>
          <w:tcPr>
            <w:tcW w:w="1452" w:type="dxa"/>
          </w:tcPr>
          <w:p w:rsidR="00A01A7C" w:rsidRPr="004275AB" w:rsidRDefault="00A01A7C" w:rsidP="0042582D">
            <w:pPr>
              <w:pStyle w:val="Textkrper"/>
              <w:jc w:val="left"/>
              <w:rPr>
                <w:lang w:eastAsia="de-DE"/>
              </w:rPr>
            </w:pPr>
            <w:del w:id="262" w:author="Paul F. Mueller" w:date="2016-03-17T04:34:00Z">
              <w:r w:rsidRPr="004275AB" w:rsidDel="004275AB">
                <w:rPr>
                  <w:lang w:eastAsia="de-DE"/>
                </w:rPr>
                <w:delText>In-Port Operations (Tugs, Ice Breakers, etc.)</w:delText>
              </w:r>
            </w:del>
          </w:p>
        </w:tc>
        <w:tc>
          <w:tcPr>
            <w:tcW w:w="1345" w:type="dxa"/>
          </w:tcPr>
          <w:p w:rsidR="00A01A7C" w:rsidRPr="004275AB" w:rsidRDefault="00A01A7C" w:rsidP="0042582D">
            <w:pPr>
              <w:pStyle w:val="Textkrper"/>
              <w:jc w:val="left"/>
              <w:rPr>
                <w:lang w:eastAsia="de-DE"/>
              </w:rPr>
            </w:pPr>
            <w:del w:id="263" w:author="Paul F. Mueller" w:date="2016-03-17T04:34:00Z">
              <w:r w:rsidRPr="004275AB" w:rsidDel="004275AB">
                <w:rPr>
                  <w:lang w:eastAsia="de-DE"/>
                </w:rPr>
                <w:delText>1.0 (relative)</w:delText>
              </w:r>
            </w:del>
          </w:p>
        </w:tc>
        <w:tc>
          <w:tcPr>
            <w:tcW w:w="1294" w:type="dxa"/>
          </w:tcPr>
          <w:p w:rsidR="00A01A7C" w:rsidRPr="004275AB" w:rsidRDefault="00A01A7C" w:rsidP="0042582D">
            <w:pPr>
              <w:pStyle w:val="Textkrper"/>
              <w:jc w:val="left"/>
              <w:rPr>
                <w:lang w:eastAsia="de-DE"/>
              </w:rPr>
            </w:pPr>
            <w:del w:id="264" w:author="Paul F. Mueller" w:date="2016-03-17T04:34:00Z">
              <w:r w:rsidRPr="004275AB" w:rsidDel="004275AB">
                <w:rPr>
                  <w:lang w:eastAsia="de-DE"/>
                </w:rPr>
                <w:delText>NA</w:delText>
              </w:r>
            </w:del>
          </w:p>
        </w:tc>
        <w:tc>
          <w:tcPr>
            <w:tcW w:w="1283" w:type="dxa"/>
          </w:tcPr>
          <w:p w:rsidR="00A01A7C" w:rsidRPr="004275AB" w:rsidRDefault="00A01A7C" w:rsidP="0042582D">
            <w:pPr>
              <w:pStyle w:val="Textkrper"/>
              <w:jc w:val="left"/>
              <w:rPr>
                <w:lang w:eastAsia="de-DE"/>
              </w:rPr>
            </w:pPr>
          </w:p>
        </w:tc>
        <w:tc>
          <w:tcPr>
            <w:tcW w:w="1276" w:type="dxa"/>
          </w:tcPr>
          <w:p w:rsidR="00A01A7C" w:rsidRPr="004275AB" w:rsidRDefault="00A01A7C" w:rsidP="0042582D">
            <w:pPr>
              <w:pStyle w:val="Textkrper"/>
              <w:jc w:val="left"/>
              <w:rPr>
                <w:lang w:eastAsia="de-DE"/>
              </w:rPr>
            </w:pPr>
          </w:p>
        </w:tc>
        <w:tc>
          <w:tcPr>
            <w:tcW w:w="1297" w:type="dxa"/>
          </w:tcPr>
          <w:p w:rsidR="00A01A7C" w:rsidRPr="004275AB" w:rsidRDefault="00A01A7C" w:rsidP="0042582D">
            <w:pPr>
              <w:pStyle w:val="Textkrper"/>
              <w:jc w:val="left"/>
              <w:rPr>
                <w:lang w:eastAsia="de-DE"/>
              </w:rPr>
            </w:pPr>
          </w:p>
        </w:tc>
        <w:tc>
          <w:tcPr>
            <w:tcW w:w="1296" w:type="dxa"/>
          </w:tcPr>
          <w:p w:rsidR="00A01A7C" w:rsidRPr="004275AB" w:rsidRDefault="00A01A7C" w:rsidP="0042582D">
            <w:pPr>
              <w:pStyle w:val="Textkrper"/>
              <w:jc w:val="left"/>
              <w:rPr>
                <w:lang w:eastAsia="de-DE"/>
              </w:rPr>
            </w:pPr>
          </w:p>
        </w:tc>
      </w:tr>
      <w:tr w:rsidR="00A01A7C" w:rsidRPr="0042582D" w:rsidTr="00A01A7C">
        <w:trPr>
          <w:ins w:id="265" w:author="Paul F. Mueller" w:date="2016-03-17T04:34:00Z"/>
        </w:trPr>
        <w:tc>
          <w:tcPr>
            <w:tcW w:w="1452" w:type="dxa"/>
          </w:tcPr>
          <w:p w:rsidR="00A01A7C" w:rsidRPr="004275AB" w:rsidRDefault="00A01A7C" w:rsidP="0042582D">
            <w:pPr>
              <w:pStyle w:val="Textkrper"/>
              <w:jc w:val="left"/>
              <w:rPr>
                <w:ins w:id="266" w:author="Paul F. Mueller" w:date="2016-03-17T04:34:00Z"/>
                <w:highlight w:val="yellow"/>
                <w:lang w:eastAsia="de-DE"/>
                <w:rPrChange w:id="267" w:author="Paul F. Mueller" w:date="2016-03-17T04:34:00Z">
                  <w:rPr>
                    <w:ins w:id="268" w:author="Paul F. Mueller" w:date="2016-03-17T04:34:00Z"/>
                    <w:lang w:eastAsia="de-DE"/>
                  </w:rPr>
                </w:rPrChange>
              </w:rPr>
            </w:pPr>
            <w:ins w:id="269" w:author="Paul F. Mueller" w:date="2016-03-17T04:34:00Z">
              <w:r w:rsidRPr="004275AB">
                <w:rPr>
                  <w:highlight w:val="yellow"/>
                  <w:lang w:eastAsia="de-DE"/>
                  <w:rPrChange w:id="270" w:author="Paul F. Mueller" w:date="2016-03-17T04:34:00Z">
                    <w:rPr>
                      <w:lang w:eastAsia="de-DE"/>
                    </w:rPr>
                  </w:rPrChange>
                </w:rPr>
                <w:t xml:space="preserve">And other such as bridge clearance, lock, and inland water way, </w:t>
              </w:r>
              <w:proofErr w:type="spellStart"/>
              <w:r w:rsidRPr="004275AB">
                <w:rPr>
                  <w:highlight w:val="yellow"/>
                  <w:lang w:eastAsia="de-DE"/>
                  <w:rPrChange w:id="271" w:author="Paul F. Mueller" w:date="2016-03-17T04:34:00Z">
                    <w:rPr>
                      <w:lang w:eastAsia="de-DE"/>
                    </w:rPr>
                  </w:rPrChange>
                </w:rPr>
                <w:t>etc</w:t>
              </w:r>
              <w:proofErr w:type="spellEnd"/>
            </w:ins>
          </w:p>
        </w:tc>
        <w:tc>
          <w:tcPr>
            <w:tcW w:w="1345" w:type="dxa"/>
          </w:tcPr>
          <w:p w:rsidR="00A01A7C" w:rsidRPr="004275AB" w:rsidRDefault="00A01A7C" w:rsidP="0042582D">
            <w:pPr>
              <w:pStyle w:val="Textkrper"/>
              <w:jc w:val="left"/>
              <w:rPr>
                <w:ins w:id="272" w:author="Paul F. Mueller" w:date="2016-03-17T04:34:00Z"/>
                <w:lang w:eastAsia="de-DE"/>
              </w:rPr>
            </w:pPr>
          </w:p>
        </w:tc>
        <w:tc>
          <w:tcPr>
            <w:tcW w:w="1294" w:type="dxa"/>
          </w:tcPr>
          <w:p w:rsidR="00A01A7C" w:rsidRPr="004275AB" w:rsidRDefault="00A01A7C" w:rsidP="0042582D">
            <w:pPr>
              <w:pStyle w:val="Textkrper"/>
              <w:jc w:val="left"/>
              <w:rPr>
                <w:ins w:id="273" w:author="Paul F. Mueller" w:date="2016-03-17T04:34:00Z"/>
                <w:lang w:eastAsia="de-DE"/>
              </w:rPr>
            </w:pPr>
          </w:p>
        </w:tc>
        <w:tc>
          <w:tcPr>
            <w:tcW w:w="1283" w:type="dxa"/>
          </w:tcPr>
          <w:p w:rsidR="00A01A7C" w:rsidRPr="004275AB" w:rsidRDefault="00A01A7C" w:rsidP="0042582D">
            <w:pPr>
              <w:pStyle w:val="Textkrper"/>
              <w:jc w:val="left"/>
              <w:rPr>
                <w:ins w:id="274" w:author="Paul F. Mueller" w:date="2016-03-17T04:34:00Z"/>
                <w:lang w:eastAsia="de-DE"/>
              </w:rPr>
            </w:pPr>
          </w:p>
        </w:tc>
        <w:tc>
          <w:tcPr>
            <w:tcW w:w="1276" w:type="dxa"/>
          </w:tcPr>
          <w:p w:rsidR="00A01A7C" w:rsidRPr="004275AB" w:rsidRDefault="00A01A7C" w:rsidP="0042582D">
            <w:pPr>
              <w:pStyle w:val="Textkrper"/>
              <w:jc w:val="left"/>
              <w:rPr>
                <w:ins w:id="275" w:author="Paul F. Mueller" w:date="2016-03-17T04:34:00Z"/>
                <w:lang w:eastAsia="de-DE"/>
              </w:rPr>
            </w:pPr>
          </w:p>
        </w:tc>
        <w:tc>
          <w:tcPr>
            <w:tcW w:w="1297" w:type="dxa"/>
          </w:tcPr>
          <w:p w:rsidR="00A01A7C" w:rsidRPr="004275AB" w:rsidRDefault="00A01A7C" w:rsidP="0042582D">
            <w:pPr>
              <w:pStyle w:val="Textkrper"/>
              <w:jc w:val="left"/>
              <w:rPr>
                <w:ins w:id="276" w:author="Paul F. Mueller" w:date="2016-03-17T04:34:00Z"/>
                <w:lang w:eastAsia="de-DE"/>
              </w:rPr>
            </w:pPr>
          </w:p>
        </w:tc>
        <w:tc>
          <w:tcPr>
            <w:tcW w:w="1296" w:type="dxa"/>
          </w:tcPr>
          <w:p w:rsidR="00A01A7C" w:rsidRPr="004275AB" w:rsidRDefault="00A01A7C" w:rsidP="0042582D">
            <w:pPr>
              <w:pStyle w:val="Textkrper"/>
              <w:jc w:val="left"/>
              <w:rPr>
                <w:ins w:id="277" w:author="Paul F. Mueller" w:date="2016-03-17T04:34:00Z"/>
                <w:lang w:eastAsia="de-DE"/>
              </w:rPr>
            </w:pPr>
          </w:p>
        </w:tc>
      </w:tr>
    </w:tbl>
    <w:p w:rsidR="00D06E2F" w:rsidRPr="0042582D" w:rsidRDefault="00D06E2F" w:rsidP="0042582D">
      <w:pPr>
        <w:pStyle w:val="Textkrper"/>
        <w:jc w:val="left"/>
        <w:rPr>
          <w:lang w:eastAsia="de-DE"/>
          <w:rPrChange w:id="278" w:author="Gewies, Stefan" w:date="2016-03-16T22:48:00Z">
            <w:rPr>
              <w:color w:val="FF0000"/>
              <w:lang w:eastAsia="de-DE"/>
            </w:rPr>
          </w:rPrChange>
        </w:rPr>
      </w:pPr>
    </w:p>
    <w:p w:rsidR="006A1497" w:rsidRPr="0042582D" w:rsidRDefault="006A1497" w:rsidP="0099380B">
      <w:pPr>
        <w:pStyle w:val="Textkrper"/>
        <w:rPr>
          <w:lang w:eastAsia="de-DE"/>
          <w:rPrChange w:id="279" w:author="Gewies, Stefan" w:date="2016-03-16T22:48:00Z">
            <w:rPr>
              <w:color w:val="FF0000"/>
              <w:lang w:eastAsia="de-DE"/>
            </w:rPr>
          </w:rPrChange>
        </w:rPr>
      </w:pPr>
      <w:r w:rsidRPr="0042582D">
        <w:rPr>
          <w:lang w:eastAsia="de-DE"/>
          <w:rPrChange w:id="280" w:author="Gewies, Stefan" w:date="2016-03-16T22:48:00Z">
            <w:rPr>
              <w:color w:val="FF0000"/>
              <w:lang w:eastAsia="de-DE"/>
            </w:rPr>
          </w:rPrChange>
        </w:rPr>
        <w:t>User demands</w:t>
      </w:r>
    </w:p>
    <w:p w:rsidR="006A1497" w:rsidRPr="0042582D" w:rsidRDefault="006A1497" w:rsidP="0042582D">
      <w:pPr>
        <w:pStyle w:val="Textkrper"/>
        <w:numPr>
          <w:ilvl w:val="0"/>
          <w:numId w:val="67"/>
        </w:numPr>
        <w:rPr>
          <w:lang w:eastAsia="de-DE"/>
          <w:rPrChange w:id="281" w:author="Gewies, Stefan" w:date="2016-03-16T22:48:00Z">
            <w:rPr>
              <w:color w:val="FF0000"/>
              <w:lang w:eastAsia="de-DE"/>
            </w:rPr>
          </w:rPrChange>
        </w:rPr>
      </w:pPr>
      <w:r w:rsidRPr="0042582D">
        <w:rPr>
          <w:lang w:eastAsia="de-DE"/>
          <w:rPrChange w:id="282" w:author="Gewies, Stefan" w:date="2016-03-16T22:48:00Z">
            <w:rPr>
              <w:color w:val="FF0000"/>
              <w:lang w:eastAsia="de-DE"/>
            </w:rPr>
          </w:rPrChange>
        </w:rPr>
        <w:t>Low latency and knowledge about latency</w:t>
      </w:r>
      <w:r w:rsidR="003C0180" w:rsidRPr="0042582D">
        <w:rPr>
          <w:lang w:eastAsia="de-DE"/>
          <w:rPrChange w:id="283" w:author="Gewies, Stefan" w:date="2016-03-16T22:48:00Z">
            <w:rPr>
              <w:color w:val="FF0000"/>
              <w:lang w:eastAsia="de-DE"/>
            </w:rPr>
          </w:rPrChange>
        </w:rPr>
        <w:t xml:space="preserve">: </w:t>
      </w:r>
      <w:ins w:id="284" w:author="Paul F. Mueller" w:date="2016-03-17T03:19:00Z">
        <w:r w:rsidR="001A128D" w:rsidRPr="001A128D">
          <w:rPr>
            <w:highlight w:val="yellow"/>
            <w:lang w:eastAsia="de-DE"/>
            <w:rPrChange w:id="285" w:author="Paul F. Mueller" w:date="2016-03-17T03:19:00Z">
              <w:rPr>
                <w:lang w:eastAsia="de-DE"/>
              </w:rPr>
            </w:rPrChange>
          </w:rPr>
          <w:t xml:space="preserve">need </w:t>
        </w:r>
      </w:ins>
      <w:r w:rsidR="003C0180" w:rsidRPr="001A128D">
        <w:rPr>
          <w:highlight w:val="yellow"/>
          <w:lang w:eastAsia="de-DE"/>
          <w:rPrChange w:id="286" w:author="Paul F. Mueller" w:date="2016-03-17T03:19:00Z">
            <w:rPr>
              <w:color w:val="FF0000"/>
              <w:lang w:eastAsia="de-DE"/>
            </w:rPr>
          </w:rPrChange>
        </w:rPr>
        <w:t>source</w:t>
      </w:r>
      <w:r w:rsidR="003C0180" w:rsidRPr="001A128D">
        <w:rPr>
          <w:highlight w:val="yellow"/>
          <w:lang w:eastAsia="de-DE"/>
          <w:rPrChange w:id="287" w:author="Paul F. Mueller" w:date="2016-03-17T03:18:00Z">
            <w:rPr>
              <w:color w:val="FF0000"/>
              <w:lang w:eastAsia="de-DE"/>
            </w:rPr>
          </w:rPrChange>
        </w:rPr>
        <w:t>?</w:t>
      </w:r>
      <w:r w:rsidR="00DF5011" w:rsidRPr="0042582D">
        <w:rPr>
          <w:lang w:eastAsia="de-DE"/>
          <w:rPrChange w:id="288" w:author="Gewies, Stefan" w:date="2016-03-16T22:48:00Z">
            <w:rPr>
              <w:color w:val="FF0000"/>
              <w:lang w:eastAsia="de-DE"/>
            </w:rPr>
          </w:rPrChange>
        </w:rPr>
        <w:t xml:space="preserve"> </w:t>
      </w:r>
      <w:r w:rsidR="00BD4136" w:rsidRPr="0042582D">
        <w:rPr>
          <w:lang w:eastAsia="de-DE"/>
          <w:rPrChange w:id="289" w:author="Gewies, Stefan" w:date="2016-03-16T22:48:00Z">
            <w:rPr>
              <w:color w:val="FF0000"/>
              <w:lang w:eastAsia="de-DE"/>
            </w:rPr>
          </w:rPrChange>
        </w:rPr>
        <w:t xml:space="preserve">Latency is the time lag between the navigation observations and the presented navigation solution. In applications with dynamic characteristics, both the service provider and the service user should be aware of the effects of latency. The service provider may need to consider changing some parameters of the service, such as </w:t>
      </w:r>
      <w:r w:rsidR="00977936" w:rsidRPr="0042582D">
        <w:rPr>
          <w:lang w:eastAsia="de-DE"/>
          <w:rPrChange w:id="290" w:author="Gewies, Stefan" w:date="2016-03-16T22:48:00Z">
            <w:rPr>
              <w:color w:val="FF0000"/>
              <w:lang w:eastAsia="de-DE"/>
            </w:rPr>
          </w:rPrChange>
        </w:rPr>
        <w:t xml:space="preserve">the update </w:t>
      </w:r>
      <w:r w:rsidR="004521F8" w:rsidRPr="0042582D">
        <w:rPr>
          <w:lang w:eastAsia="de-DE"/>
          <w:rPrChange w:id="291" w:author="Gewies, Stefan" w:date="2016-03-16T22:48:00Z">
            <w:rPr>
              <w:color w:val="FF0000"/>
              <w:lang w:eastAsia="de-DE"/>
            </w:rPr>
          </w:rPrChange>
        </w:rPr>
        <w:t>rate</w:t>
      </w:r>
      <w:r w:rsidR="00BD4136" w:rsidRPr="0042582D">
        <w:rPr>
          <w:lang w:eastAsia="de-DE"/>
          <w:rPrChange w:id="292" w:author="Gewies, Stefan" w:date="2016-03-16T22:48:00Z">
            <w:rPr>
              <w:color w:val="FF0000"/>
              <w:lang w:eastAsia="de-DE"/>
            </w:rPr>
          </w:rPrChange>
        </w:rPr>
        <w:t>, to minimize the impact of latency.</w:t>
      </w:r>
    </w:p>
    <w:p w:rsidR="00035D32" w:rsidRPr="0042582D" w:rsidRDefault="00DF5011" w:rsidP="0042582D">
      <w:pPr>
        <w:pStyle w:val="Textkrper"/>
        <w:numPr>
          <w:ilvl w:val="0"/>
          <w:numId w:val="67"/>
        </w:numPr>
        <w:rPr>
          <w:lang w:eastAsia="de-DE"/>
          <w:rPrChange w:id="293" w:author="Gewies, Stefan" w:date="2016-03-16T22:48:00Z">
            <w:rPr>
              <w:color w:val="FF0000"/>
              <w:lang w:eastAsia="de-DE"/>
            </w:rPr>
          </w:rPrChange>
        </w:rPr>
      </w:pPr>
      <w:r w:rsidRPr="0042582D">
        <w:rPr>
          <w:lang w:eastAsia="de-DE"/>
          <w:rPrChange w:id="294" w:author="Gewies, Stefan" w:date="2016-03-16T22:48:00Z">
            <w:rPr>
              <w:color w:val="FF0000"/>
              <w:lang w:eastAsia="de-DE"/>
            </w:rPr>
          </w:rPrChange>
        </w:rPr>
        <w:t>Availab</w:t>
      </w:r>
      <w:r w:rsidR="00035D32" w:rsidRPr="0042582D">
        <w:rPr>
          <w:lang w:eastAsia="de-DE"/>
          <w:rPrChange w:id="295" w:author="Gewies, Stefan" w:date="2016-03-16T22:48:00Z">
            <w:rPr>
              <w:color w:val="FF0000"/>
              <w:lang w:eastAsia="de-DE"/>
            </w:rPr>
          </w:rPrChange>
        </w:rPr>
        <w:t>il</w:t>
      </w:r>
      <w:r w:rsidRPr="0042582D">
        <w:rPr>
          <w:lang w:eastAsia="de-DE"/>
          <w:rPrChange w:id="296" w:author="Gewies, Stefan" w:date="2016-03-16T22:48:00Z">
            <w:rPr>
              <w:color w:val="FF0000"/>
              <w:lang w:eastAsia="de-DE"/>
            </w:rPr>
          </w:rPrChange>
        </w:rPr>
        <w:t>i</w:t>
      </w:r>
      <w:r w:rsidR="00035D32" w:rsidRPr="0042582D">
        <w:rPr>
          <w:lang w:eastAsia="de-DE"/>
          <w:rPrChange w:id="297" w:author="Gewies, Stefan" w:date="2016-03-16T22:48:00Z">
            <w:rPr>
              <w:color w:val="FF0000"/>
              <w:lang w:eastAsia="de-DE"/>
            </w:rPr>
          </w:rPrChange>
        </w:rPr>
        <w:t>ty/Continuity</w:t>
      </w:r>
      <w:r w:rsidRPr="0042582D">
        <w:rPr>
          <w:lang w:eastAsia="de-DE"/>
          <w:rPrChange w:id="298" w:author="Gewies, Stefan" w:date="2016-03-16T22:48:00Z">
            <w:rPr>
              <w:color w:val="FF0000"/>
              <w:lang w:eastAsia="de-DE"/>
            </w:rPr>
          </w:rPrChange>
        </w:rPr>
        <w:t xml:space="preserve"> – service level</w:t>
      </w:r>
      <w:r w:rsidR="00C01865" w:rsidRPr="0042582D">
        <w:rPr>
          <w:lang w:eastAsia="de-DE"/>
          <w:rPrChange w:id="299" w:author="Gewies, Stefan" w:date="2016-03-16T22:48:00Z">
            <w:rPr>
              <w:color w:val="FF0000"/>
              <w:lang w:eastAsia="de-DE"/>
            </w:rPr>
          </w:rPrChange>
        </w:rPr>
        <w:t xml:space="preserve"> – for all high accuracy</w:t>
      </w:r>
      <w:r w:rsidR="00977936" w:rsidRPr="0042582D">
        <w:rPr>
          <w:lang w:eastAsia="de-DE"/>
          <w:rPrChange w:id="300" w:author="Gewies, Stefan" w:date="2016-03-16T22:48:00Z">
            <w:rPr>
              <w:color w:val="FF0000"/>
              <w:lang w:eastAsia="de-DE"/>
            </w:rPr>
          </w:rPrChange>
        </w:rPr>
        <w:t xml:space="preserve"> applications described here,</w:t>
      </w:r>
      <w:r w:rsidR="00C01865" w:rsidRPr="0042582D">
        <w:rPr>
          <w:lang w:eastAsia="de-DE"/>
          <w:rPrChange w:id="301" w:author="Gewies, Stefan" w:date="2016-03-16T22:48:00Z">
            <w:rPr>
              <w:color w:val="FF0000"/>
              <w:lang w:eastAsia="de-DE"/>
            </w:rPr>
          </w:rPrChange>
        </w:rPr>
        <w:t xml:space="preserve"> availability </w:t>
      </w:r>
      <w:r w:rsidR="00977936" w:rsidRPr="0042582D">
        <w:rPr>
          <w:lang w:eastAsia="de-DE"/>
          <w:rPrChange w:id="302" w:author="Gewies, Stefan" w:date="2016-03-16T22:48:00Z">
            <w:rPr>
              <w:color w:val="FF0000"/>
              <w:lang w:eastAsia="de-DE"/>
            </w:rPr>
          </w:rPrChange>
        </w:rPr>
        <w:t>of</w:t>
      </w:r>
      <w:r w:rsidR="00C01865" w:rsidRPr="0042582D">
        <w:rPr>
          <w:lang w:eastAsia="de-DE"/>
          <w:rPrChange w:id="303" w:author="Gewies, Stefan" w:date="2016-03-16T22:48:00Z">
            <w:rPr>
              <w:color w:val="FF0000"/>
              <w:lang w:eastAsia="de-DE"/>
            </w:rPr>
          </w:rPrChange>
        </w:rPr>
        <w:t xml:space="preserve"> 99.8% and continuity over three hours </w:t>
      </w:r>
      <w:r w:rsidR="00977936" w:rsidRPr="0042582D">
        <w:rPr>
          <w:lang w:eastAsia="de-DE"/>
          <w:rPrChange w:id="304" w:author="Gewies, Stefan" w:date="2016-03-16T22:48:00Z">
            <w:rPr>
              <w:color w:val="FF0000"/>
              <w:lang w:eastAsia="de-DE"/>
            </w:rPr>
          </w:rPrChange>
        </w:rPr>
        <w:t>of</w:t>
      </w:r>
      <w:r w:rsidR="00C01865" w:rsidRPr="0042582D">
        <w:rPr>
          <w:lang w:eastAsia="de-DE"/>
          <w:rPrChange w:id="305" w:author="Gewies, Stefan" w:date="2016-03-16T22:48:00Z">
            <w:rPr>
              <w:color w:val="FF0000"/>
              <w:lang w:eastAsia="de-DE"/>
            </w:rPr>
          </w:rPrChange>
        </w:rPr>
        <w:t xml:space="preserve"> 99.97 is required.</w:t>
      </w:r>
    </w:p>
    <w:p w:rsidR="00035D32" w:rsidRPr="0042582D" w:rsidRDefault="00035D32" w:rsidP="0042582D">
      <w:pPr>
        <w:pStyle w:val="Textkrper"/>
        <w:numPr>
          <w:ilvl w:val="0"/>
          <w:numId w:val="67"/>
        </w:numPr>
        <w:rPr>
          <w:lang w:eastAsia="de-DE"/>
          <w:rPrChange w:id="306" w:author="Gewies, Stefan" w:date="2016-03-16T22:48:00Z">
            <w:rPr>
              <w:color w:val="FF0000"/>
              <w:lang w:eastAsia="de-DE"/>
            </w:rPr>
          </w:rPrChange>
        </w:rPr>
      </w:pPr>
      <w:r w:rsidRPr="0042582D">
        <w:rPr>
          <w:lang w:eastAsia="de-DE"/>
          <w:rPrChange w:id="307" w:author="Gewies, Stefan" w:date="2016-03-16T22:48:00Z">
            <w:rPr>
              <w:color w:val="FF0000"/>
              <w:lang w:eastAsia="de-DE"/>
            </w:rPr>
          </w:rPrChange>
        </w:rPr>
        <w:t>Coverage</w:t>
      </w:r>
      <w:r w:rsidR="00DF5011" w:rsidRPr="0042582D">
        <w:rPr>
          <w:lang w:eastAsia="de-DE"/>
          <w:rPrChange w:id="308" w:author="Gewies, Stefan" w:date="2016-03-16T22:48:00Z">
            <w:rPr>
              <w:color w:val="FF0000"/>
              <w:lang w:eastAsia="de-DE"/>
            </w:rPr>
          </w:rPrChange>
        </w:rPr>
        <w:t xml:space="preserve"> – service level</w:t>
      </w:r>
      <w:r w:rsidR="00C01865" w:rsidRPr="0042582D">
        <w:rPr>
          <w:lang w:eastAsia="de-DE"/>
          <w:rPrChange w:id="309" w:author="Gewies, Stefan" w:date="2016-03-16T22:48:00Z">
            <w:rPr>
              <w:color w:val="FF0000"/>
              <w:lang w:eastAsia="de-DE"/>
            </w:rPr>
          </w:rPrChange>
        </w:rPr>
        <w:t xml:space="preserve"> – is generally local.</w:t>
      </w:r>
    </w:p>
    <w:p w:rsidR="00035D32" w:rsidRPr="0042582D" w:rsidRDefault="00035D32" w:rsidP="0042582D">
      <w:pPr>
        <w:pStyle w:val="Textkrper"/>
        <w:ind w:left="720"/>
        <w:rPr>
          <w:lang w:eastAsia="de-DE"/>
          <w:rPrChange w:id="310" w:author="Gewies, Stefan" w:date="2016-03-16T22:48:00Z">
            <w:rPr>
              <w:color w:val="FF0000"/>
              <w:lang w:eastAsia="de-DE"/>
            </w:rPr>
          </w:rPrChange>
        </w:rPr>
      </w:pPr>
    </w:p>
    <w:p w:rsidR="006A1497" w:rsidRPr="0042582D" w:rsidRDefault="006A79A0" w:rsidP="0099380B">
      <w:pPr>
        <w:pStyle w:val="Textkrper"/>
        <w:rPr>
          <w:color w:val="FF0000"/>
          <w:lang w:eastAsia="de-DE"/>
        </w:rPr>
      </w:pPr>
      <w:r w:rsidRPr="004275AB">
        <w:rPr>
          <w:color w:val="FF0000"/>
          <w:highlight w:val="yellow"/>
          <w:lang w:eastAsia="de-DE"/>
          <w:rPrChange w:id="311" w:author="Paul F. Mueller" w:date="2016-03-17T04:35:00Z">
            <w:rPr>
              <w:color w:val="FF0000"/>
              <w:lang w:eastAsia="de-DE"/>
            </w:rPr>
          </w:rPrChange>
        </w:rPr>
        <w:t>Calibration of services using other available services</w:t>
      </w:r>
      <w:r w:rsidR="00664853" w:rsidRPr="004275AB">
        <w:rPr>
          <w:color w:val="FF0000"/>
          <w:highlight w:val="yellow"/>
          <w:lang w:eastAsia="de-DE"/>
          <w:rPrChange w:id="312" w:author="Paul F. Mueller" w:date="2016-03-17T04:35:00Z">
            <w:rPr>
              <w:color w:val="FF0000"/>
              <w:lang w:eastAsia="de-DE"/>
            </w:rPr>
          </w:rPrChange>
        </w:rPr>
        <w:t xml:space="preserve"> – we are not sure what the intent is here</w:t>
      </w:r>
    </w:p>
    <w:p w:rsidR="006A79A0" w:rsidRPr="0042582D" w:rsidRDefault="006A79A0" w:rsidP="0099380B">
      <w:pPr>
        <w:pStyle w:val="Textkrper"/>
        <w:rPr>
          <w:lang w:eastAsia="de-DE"/>
          <w:rPrChange w:id="313" w:author="Gewies, Stefan" w:date="2016-03-16T22:48:00Z">
            <w:rPr>
              <w:color w:val="FF0000"/>
              <w:lang w:eastAsia="de-DE"/>
            </w:rPr>
          </w:rPrChange>
        </w:rPr>
      </w:pPr>
      <w:r w:rsidRPr="0042582D">
        <w:rPr>
          <w:lang w:eastAsia="de-DE"/>
          <w:rPrChange w:id="314" w:author="Gewies, Stefan" w:date="2016-03-16T22:48:00Z">
            <w:rPr>
              <w:color w:val="FF0000"/>
              <w:lang w:eastAsia="de-DE"/>
            </w:rPr>
          </w:rPrChange>
        </w:rPr>
        <w:t>Absolute and relative measurement of position or distance</w:t>
      </w:r>
      <w:r w:rsidR="00664853" w:rsidRPr="0042582D">
        <w:rPr>
          <w:lang w:eastAsia="de-DE"/>
          <w:rPrChange w:id="315" w:author="Gewies, Stefan" w:date="2016-03-16T22:48:00Z">
            <w:rPr>
              <w:color w:val="FF0000"/>
              <w:lang w:eastAsia="de-DE"/>
            </w:rPr>
          </w:rPrChange>
        </w:rPr>
        <w:t xml:space="preserve"> – due to user requirements, some applications require accurate absolute position measurements, others require accurate distance (relative position) measurements. Note that when doing absolute position applications, </w:t>
      </w:r>
      <w:r w:rsidR="00343531" w:rsidRPr="0042582D">
        <w:rPr>
          <w:lang w:eastAsia="de-DE"/>
          <w:rPrChange w:id="316" w:author="Gewies, Stefan" w:date="2016-03-16T22:48:00Z">
            <w:rPr>
              <w:color w:val="FF0000"/>
              <w:lang w:eastAsia="de-DE"/>
            </w:rPr>
          </w:rPrChange>
        </w:rPr>
        <w:t xml:space="preserve">published reference locations must also meet the minimum accuracy requirement. </w:t>
      </w:r>
      <w:r w:rsidR="00343531" w:rsidRPr="004275AB">
        <w:rPr>
          <w:highlight w:val="yellow"/>
          <w:lang w:eastAsia="de-DE"/>
          <w:rPrChange w:id="317" w:author="Paul F. Mueller" w:date="2016-03-17T04:35:00Z">
            <w:rPr>
              <w:color w:val="FF0000"/>
              <w:lang w:eastAsia="de-DE"/>
            </w:rPr>
          </w:rPrChange>
        </w:rPr>
        <w:t>[</w:t>
      </w:r>
      <w:proofErr w:type="gramStart"/>
      <w:r w:rsidR="00343531" w:rsidRPr="004275AB">
        <w:rPr>
          <w:highlight w:val="yellow"/>
          <w:lang w:eastAsia="de-DE"/>
          <w:rPrChange w:id="318" w:author="Paul F. Mueller" w:date="2016-03-17T04:35:00Z">
            <w:rPr>
              <w:color w:val="FF0000"/>
              <w:lang w:eastAsia="de-DE"/>
            </w:rPr>
          </w:rPrChange>
        </w:rPr>
        <w:t>how</w:t>
      </w:r>
      <w:proofErr w:type="gramEnd"/>
      <w:r w:rsidR="00343531" w:rsidRPr="004275AB">
        <w:rPr>
          <w:highlight w:val="yellow"/>
          <w:lang w:eastAsia="de-DE"/>
          <w:rPrChange w:id="319" w:author="Paul F. Mueller" w:date="2016-03-17T04:35:00Z">
            <w:rPr>
              <w:color w:val="FF0000"/>
              <w:lang w:eastAsia="de-DE"/>
            </w:rPr>
          </w:rPrChange>
        </w:rPr>
        <w:t xml:space="preserve"> many decimal places is 2 cm?]</w:t>
      </w:r>
    </w:p>
    <w:p w:rsidR="00583BB0" w:rsidRPr="00CC041F" w:rsidRDefault="00B32A8F" w:rsidP="0099380B">
      <w:pPr>
        <w:pStyle w:val="Textkrper"/>
        <w:rPr>
          <w:color w:val="FF0000"/>
          <w:lang w:eastAsia="de-DE"/>
        </w:rPr>
      </w:pPr>
      <w:r w:rsidRPr="004275AB">
        <w:rPr>
          <w:color w:val="FF0000"/>
          <w:highlight w:val="yellow"/>
          <w:lang w:eastAsia="de-DE"/>
          <w:rPrChange w:id="320" w:author="Paul F. Mueller" w:date="2016-03-17T04:35:00Z">
            <w:rPr>
              <w:color w:val="FF0000"/>
              <w:lang w:eastAsia="de-DE"/>
            </w:rPr>
          </w:rPrChange>
        </w:rPr>
        <w:t>Poll the committee membership for papers and other sources of user requirements for high accuracy services</w:t>
      </w:r>
    </w:p>
    <w:p w:rsidR="00EC125B" w:rsidRDefault="008728E9" w:rsidP="006A1497">
      <w:pPr>
        <w:pStyle w:val="berschrift1"/>
        <w:numPr>
          <w:ilvl w:val="0"/>
          <w:numId w:val="20"/>
        </w:numPr>
        <w:spacing w:after="120"/>
        <w:rPr>
          <w:rFonts w:eastAsia="Times New Roman" w:cs="Times New Roman"/>
          <w:caps w:val="0"/>
          <w:kern w:val="0"/>
          <w:sz w:val="32"/>
          <w:szCs w:val="20"/>
          <w:lang w:eastAsia="fi-FI"/>
        </w:rPr>
      </w:pPr>
      <w:bookmarkStart w:id="321" w:name="_Toc442708834"/>
      <w:r>
        <w:rPr>
          <w:rFonts w:eastAsia="Times New Roman" w:cs="Times New Roman"/>
          <w:caps w:val="0"/>
          <w:kern w:val="0"/>
          <w:sz w:val="32"/>
          <w:szCs w:val="20"/>
          <w:lang w:eastAsia="fi-FI"/>
        </w:rPr>
        <w:t>Systems for H</w:t>
      </w:r>
      <w:r w:rsidR="006A1497" w:rsidRPr="006A1497">
        <w:rPr>
          <w:rFonts w:eastAsia="Times New Roman" w:cs="Times New Roman"/>
          <w:caps w:val="0"/>
          <w:kern w:val="0"/>
          <w:sz w:val="32"/>
          <w:szCs w:val="20"/>
          <w:lang w:eastAsia="fi-FI"/>
        </w:rPr>
        <w:t>igh accuracy services</w:t>
      </w:r>
    </w:p>
    <w:p w:rsidR="006A79A0" w:rsidRDefault="008728E9" w:rsidP="006A1497">
      <w:pPr>
        <w:pStyle w:val="berschrift2"/>
        <w:keepNext/>
        <w:numPr>
          <w:ilvl w:val="1"/>
          <w:numId w:val="20"/>
        </w:numPr>
        <w:tabs>
          <w:tab w:val="num" w:pos="840"/>
        </w:tabs>
        <w:rPr>
          <w:rFonts w:cs="Times New Roman"/>
          <w:iCs/>
          <w:sz w:val="28"/>
          <w:szCs w:val="20"/>
          <w:lang w:eastAsia="fi-FI"/>
        </w:rPr>
      </w:pPr>
      <w:r>
        <w:rPr>
          <w:rFonts w:cs="Times New Roman"/>
          <w:iCs/>
          <w:sz w:val="28"/>
          <w:szCs w:val="20"/>
          <w:lang w:eastAsia="fi-FI"/>
        </w:rPr>
        <w:t>System overview</w:t>
      </w:r>
    </w:p>
    <w:p w:rsidR="00710341" w:rsidRDefault="001A128D" w:rsidP="0042582D">
      <w:pPr>
        <w:pStyle w:val="Textkrper"/>
        <w:keepNext/>
        <w:tabs>
          <w:tab w:val="left" w:pos="607"/>
        </w:tabs>
        <w:ind w:left="576"/>
        <w:jc w:val="left"/>
      </w:pPr>
      <w:ins w:id="322" w:author="Paul F. Mueller" w:date="2016-03-17T03:33:00Z">
        <w:r w:rsidRPr="001A128D">
          <w:rPr>
            <w:highlight w:val="yellow"/>
            <w:rPrChange w:id="323" w:author="Paul F. Mueller" w:date="2016-03-17T03:33:00Z">
              <w:rPr/>
            </w:rPrChange>
          </w:rPr>
          <w:t>Reference guideline 1113 figure 2</w:t>
        </w:r>
      </w:ins>
    </w:p>
    <w:p w:rsidR="00710341" w:rsidRDefault="00710341" w:rsidP="0042582D">
      <w:pPr>
        <w:pStyle w:val="Textkrper"/>
        <w:keepNext/>
        <w:tabs>
          <w:tab w:val="left" w:pos="607"/>
        </w:tabs>
      </w:pPr>
      <w:r>
        <w:t>The following chart shows a schematic view of relationships between maritime users and shore providers of high accuracy positioning services. This chapter assumes that communications services are available as needed and are not shown in the chart. GNSS are shown as utility services available to maritime users and shore service providers.</w:t>
      </w:r>
    </w:p>
    <w:p w:rsidR="00710341" w:rsidRDefault="008E6F43" w:rsidP="0042582D">
      <w:pPr>
        <w:pStyle w:val="Textkrper"/>
        <w:keepNext/>
        <w:tabs>
          <w:tab w:val="left" w:pos="607"/>
        </w:tabs>
      </w:pPr>
      <w:r>
        <w:t>On the shore side are shown some of the sys</w:t>
      </w:r>
      <w:ins w:id="324" w:author="Paul F. Mueller" w:date="2016-03-17T03:19:00Z">
        <w:r w:rsidR="001A128D">
          <w:t>t</w:t>
        </w:r>
      </w:ins>
      <w:r>
        <w:t>ems used to provide needed services:</w:t>
      </w:r>
    </w:p>
    <w:p w:rsidR="008E6F43" w:rsidRDefault="008E6F43" w:rsidP="0042582D">
      <w:pPr>
        <w:pStyle w:val="Textkrper"/>
        <w:keepNext/>
        <w:numPr>
          <w:ilvl w:val="0"/>
          <w:numId w:val="69"/>
        </w:numPr>
        <w:tabs>
          <w:tab w:val="left" w:pos="607"/>
        </w:tabs>
      </w:pPr>
      <w:r>
        <w:t xml:space="preserve">Information System – </w:t>
      </w:r>
      <w:r w:rsidR="00970E35">
        <w:t xml:space="preserve">a system that </w:t>
      </w:r>
      <w:r>
        <w:t>provides information on currently available high accuracy services.</w:t>
      </w:r>
    </w:p>
    <w:p w:rsidR="008E6F43" w:rsidRDefault="008E6F43" w:rsidP="0042582D">
      <w:pPr>
        <w:pStyle w:val="Textkrper"/>
        <w:keepNext/>
        <w:numPr>
          <w:ilvl w:val="0"/>
          <w:numId w:val="69"/>
        </w:numPr>
        <w:tabs>
          <w:tab w:val="left" w:pos="607"/>
        </w:tabs>
      </w:pPr>
      <w:r>
        <w:t xml:space="preserve">Augmentation System – </w:t>
      </w:r>
      <w:r w:rsidR="00970E35">
        <w:t xml:space="preserve">a system using </w:t>
      </w:r>
      <w:r>
        <w:t xml:space="preserve">techniques </w:t>
      </w:r>
      <w:r w:rsidR="00970E35">
        <w:t xml:space="preserve">that </w:t>
      </w:r>
      <w:r>
        <w:t>provid</w:t>
      </w:r>
      <w:r w:rsidR="00970E35">
        <w:t>e</w:t>
      </w:r>
      <w:r>
        <w:t xml:space="preserve"> enhancement to GNSS in order to provide improved navigation performance to the user.</w:t>
      </w:r>
    </w:p>
    <w:p w:rsidR="00970E35" w:rsidRDefault="008E6F43" w:rsidP="0042582D">
      <w:pPr>
        <w:pStyle w:val="Textkrper"/>
        <w:keepNext/>
        <w:numPr>
          <w:ilvl w:val="0"/>
          <w:numId w:val="69"/>
        </w:numPr>
        <w:tabs>
          <w:tab w:val="left" w:pos="607"/>
        </w:tabs>
      </w:pPr>
      <w:r>
        <w:t>D</w:t>
      </w:r>
      <w:r w:rsidR="00970E35">
        <w:t xml:space="preserve">istance </w:t>
      </w:r>
      <w:r>
        <w:t>M</w:t>
      </w:r>
      <w:r w:rsidR="00970E35">
        <w:t>easurement</w:t>
      </w:r>
      <w:r>
        <w:t xml:space="preserve"> System</w:t>
      </w:r>
      <w:r w:rsidR="00970E35">
        <w:t xml:space="preserve"> – a high accuracy distance measurement system </w:t>
      </w:r>
      <w:r w:rsidR="00D74A05">
        <w:t>for measuring relative position.</w:t>
      </w:r>
    </w:p>
    <w:p w:rsidR="008E6F43" w:rsidRDefault="006D5462" w:rsidP="0042582D">
      <w:pPr>
        <w:pStyle w:val="Textkrper"/>
        <w:keepNext/>
        <w:numPr>
          <w:ilvl w:val="0"/>
          <w:numId w:val="69"/>
        </w:numPr>
        <w:tabs>
          <w:tab w:val="left" w:pos="607"/>
        </w:tabs>
      </w:pPr>
      <w:r>
        <w:t>Shore-based</w:t>
      </w:r>
      <w:r w:rsidR="008E6F43">
        <w:t xml:space="preserve"> Processing Systems</w:t>
      </w:r>
      <w:r w:rsidR="00970E35">
        <w:t xml:space="preserve"> </w:t>
      </w:r>
      <w:r w:rsidR="00D74A05">
        <w:t>–</w:t>
      </w:r>
      <w:r w:rsidR="00970E35">
        <w:t xml:space="preserve"> </w:t>
      </w:r>
      <w:r w:rsidR="00D74A05">
        <w:t xml:space="preserve">provide </w:t>
      </w:r>
      <w:r>
        <w:t xml:space="preserve">position solutions </w:t>
      </w:r>
      <w:r w:rsidR="00D74A05">
        <w:t xml:space="preserve">based on measurements </w:t>
      </w:r>
      <w:r>
        <w:t>and information</w:t>
      </w:r>
      <w:r w:rsidR="00D74A05">
        <w:t xml:space="preserve"> from </w:t>
      </w:r>
      <w:r>
        <w:t xml:space="preserve">both </w:t>
      </w:r>
      <w:r w:rsidR="00D74A05">
        <w:t>the user</w:t>
      </w:r>
      <w:r>
        <w:t xml:space="preserve"> and the shore side</w:t>
      </w:r>
      <w:r w:rsidR="00D74A05">
        <w:t>.</w:t>
      </w:r>
    </w:p>
    <w:p w:rsidR="007A5CA1" w:rsidRDefault="007A5CA1" w:rsidP="0042582D">
      <w:pPr>
        <w:pStyle w:val="Textkrper"/>
        <w:keepNext/>
        <w:tabs>
          <w:tab w:val="left" w:pos="607"/>
        </w:tabs>
      </w:pPr>
      <w:r>
        <w:t>The user side shows facilities that are needed in order to take advantage of the services provided by the shore side:</w:t>
      </w:r>
    </w:p>
    <w:p w:rsidR="007A5CA1" w:rsidRDefault="007A5CA1" w:rsidP="0042582D">
      <w:pPr>
        <w:pStyle w:val="Textkrper"/>
        <w:keepNext/>
        <w:numPr>
          <w:ilvl w:val="0"/>
          <w:numId w:val="70"/>
        </w:numPr>
        <w:tabs>
          <w:tab w:val="left" w:pos="607"/>
        </w:tabs>
      </w:pPr>
      <w:r>
        <w:t>Measurement Instruments –</w:t>
      </w:r>
      <w:r w:rsidR="00271DAA">
        <w:t xml:space="preserve"> devices used to provide information needed to calculate </w:t>
      </w:r>
      <w:del w:id="325" w:author="Paul F. Mueller" w:date="2016-03-17T03:19:00Z">
        <w:r w:rsidR="00271DAA" w:rsidDel="001A128D">
          <w:delText xml:space="preserve"> </w:delText>
        </w:r>
      </w:del>
      <w:r w:rsidR="00271DAA">
        <w:t>position solutions.</w:t>
      </w:r>
    </w:p>
    <w:p w:rsidR="007A5CA1" w:rsidRDefault="00625915" w:rsidP="0042582D">
      <w:pPr>
        <w:pStyle w:val="Textkrper"/>
        <w:keepNext/>
        <w:numPr>
          <w:ilvl w:val="0"/>
          <w:numId w:val="70"/>
        </w:numPr>
        <w:tabs>
          <w:tab w:val="left" w:pos="607"/>
        </w:tabs>
      </w:pPr>
      <w:r>
        <w:t>Position</w:t>
      </w:r>
      <w:r w:rsidR="007A5CA1">
        <w:t xml:space="preserve"> Processing –</w:t>
      </w:r>
      <w:r>
        <w:t xml:space="preserve"> calculates position solution.</w:t>
      </w:r>
    </w:p>
    <w:p w:rsidR="007A5CA1" w:rsidRDefault="007A5CA1" w:rsidP="0042582D">
      <w:pPr>
        <w:pStyle w:val="Textkrper"/>
        <w:keepNext/>
        <w:numPr>
          <w:ilvl w:val="0"/>
          <w:numId w:val="70"/>
        </w:numPr>
        <w:tabs>
          <w:tab w:val="left" w:pos="607"/>
        </w:tabs>
      </w:pPr>
    </w:p>
    <w:p w:rsidR="00D74A05" w:rsidRDefault="00D74A05" w:rsidP="0042582D">
      <w:pPr>
        <w:pStyle w:val="Textkrper"/>
        <w:keepNext/>
        <w:tabs>
          <w:tab w:val="left" w:pos="607"/>
        </w:tabs>
      </w:pPr>
    </w:p>
    <w:p w:rsidR="00D74A05" w:rsidDel="001D5CC9" w:rsidRDefault="001D5CC9" w:rsidP="0042582D">
      <w:pPr>
        <w:pStyle w:val="Textkrper"/>
        <w:keepNext/>
        <w:tabs>
          <w:tab w:val="left" w:pos="607"/>
        </w:tabs>
        <w:rPr>
          <w:del w:id="326" w:author="Gewies, Stefan" w:date="2016-03-17T15:18:00Z"/>
        </w:rPr>
      </w:pPr>
      <w:ins w:id="327" w:author="Gewies, Stefan" w:date="2016-03-17T15:17:00Z">
        <w:r>
          <w:rPr>
            <w:noProof/>
            <w:lang w:val="de-DE" w:eastAsia="de-DE"/>
          </w:rPr>
          <w:drawing>
            <wp:inline distT="0" distB="0" distL="0" distR="0" wp14:anchorId="279CF426">
              <wp:extent cx="5781675" cy="3642311"/>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7991" cy="3639990"/>
                      </a:xfrm>
                      <a:prstGeom prst="rect">
                        <a:avLst/>
                      </a:prstGeom>
                      <a:noFill/>
                    </pic:spPr>
                  </pic:pic>
                </a:graphicData>
              </a:graphic>
            </wp:inline>
          </w:drawing>
        </w:r>
      </w:ins>
    </w:p>
    <w:p w:rsidR="005148A9" w:rsidRDefault="005148A9" w:rsidP="001D5CC9">
      <w:pPr>
        <w:pStyle w:val="Textkrper"/>
        <w:keepNext/>
        <w:tabs>
          <w:tab w:val="left" w:pos="607"/>
        </w:tabs>
        <w:rPr>
          <w:ins w:id="328" w:author="Paul F. Mueller" w:date="2016-03-17T08:01:00Z"/>
        </w:rPr>
        <w:pPrChange w:id="329" w:author="Gewies, Stefan" w:date="2016-03-17T15:18:00Z">
          <w:pPr/>
        </w:pPrChange>
      </w:pPr>
      <w:ins w:id="330" w:author="Paul F. Mueller" w:date="2016-03-17T08:01:00Z">
        <w:del w:id="331" w:author="Gewies, Stefan" w:date="2016-03-17T15:18:00Z">
          <w:r w:rsidDel="001D5CC9">
            <w:br w:type="page"/>
          </w:r>
        </w:del>
      </w:ins>
    </w:p>
    <w:p w:rsidR="005148A9" w:rsidDel="001D5CC9" w:rsidRDefault="005148A9">
      <w:pPr>
        <w:rPr>
          <w:ins w:id="332" w:author="Paul F. Mueller" w:date="2016-03-17T08:01:00Z"/>
          <w:del w:id="333" w:author="Gewies, Stefan" w:date="2016-03-17T15:14:00Z"/>
        </w:rPr>
      </w:pPr>
      <w:ins w:id="334" w:author="Paul F. Mueller" w:date="2016-03-17T08:01:00Z">
        <w:del w:id="335" w:author="Gewies, Stefan" w:date="2016-03-17T15:14:00Z">
          <w:r w:rsidRPr="005148A9" w:rsidDel="001D5CC9">
            <w:rPr>
              <w:noProof/>
              <w:lang w:val="de-DE" w:eastAsia="de-DE"/>
            </w:rPr>
            <mc:AlternateContent>
              <mc:Choice Requires="wps">
                <w:drawing>
                  <wp:anchor distT="0" distB="0" distL="114300" distR="114300" simplePos="0" relativeHeight="251662848" behindDoc="0" locked="0" layoutInCell="1" allowOverlap="1" wp14:anchorId="1F27CB12" wp14:editId="54A6259D">
                    <wp:simplePos x="0" y="0"/>
                    <wp:positionH relativeFrom="column">
                      <wp:posOffset>1726248</wp:posOffset>
                    </wp:positionH>
                    <wp:positionV relativeFrom="paragraph">
                      <wp:posOffset>935990</wp:posOffset>
                    </wp:positionV>
                    <wp:extent cx="1728192" cy="1584176"/>
                    <wp:effectExtent l="0" t="0" r="24765" b="16510"/>
                    <wp:wrapNone/>
                    <wp:docPr id="20" name="Rechteck 3"/>
                    <wp:cNvGraphicFramePr/>
                    <a:graphic xmlns:a="http://schemas.openxmlformats.org/drawingml/2006/main">
                      <a:graphicData uri="http://schemas.microsoft.com/office/word/2010/wordprocessingShape">
                        <wps:wsp>
                          <wps:cNvSpPr/>
                          <wps:spPr>
                            <a:xfrm>
                              <a:off x="0" y="0"/>
                              <a:ext cx="1728192" cy="1584176"/>
                            </a:xfrm>
                            <a:prstGeom prst="rect">
                              <a:avLst/>
                            </a:prstGeom>
                            <a:solidFill>
                              <a:srgbClr val="4F81BD"/>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Ship-side User</w:t>
                                </w:r>
                              </w:p>
                            </w:txbxContent>
                          </wps:txbx>
                          <wps:bodyPr rtlCol="0" anchor="ctr"/>
                        </wps:wsp>
                      </a:graphicData>
                    </a:graphic>
                  </wp:anchor>
                </w:drawing>
              </mc:Choice>
              <mc:Fallback>
                <w:pict>
                  <v:rect id="Rechteck 3" o:spid="_x0000_s1030" style="position:absolute;margin-left:135.95pt;margin-top:73.7pt;width:136.1pt;height:124.7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" fillcolor="#4f81bd" strokecolor="#385d8a" strokeweight="2pt">
                    <v:textbo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Ship-side User</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63872" behindDoc="0" locked="0" layoutInCell="1" allowOverlap="1" wp14:anchorId="4C63DDEA" wp14:editId="2E4540F6">
                    <wp:simplePos x="0" y="0"/>
                    <wp:positionH relativeFrom="column">
                      <wp:posOffset>1726248</wp:posOffset>
                    </wp:positionH>
                    <wp:positionV relativeFrom="paragraph">
                      <wp:posOffset>2834005</wp:posOffset>
                    </wp:positionV>
                    <wp:extent cx="1728192" cy="1584176"/>
                    <wp:effectExtent l="0" t="0" r="24765" b="16510"/>
                    <wp:wrapNone/>
                    <wp:docPr id="22" name="Rechteck 5"/>
                    <wp:cNvGraphicFramePr/>
                    <a:graphic xmlns:a="http://schemas.openxmlformats.org/drawingml/2006/main">
                      <a:graphicData uri="http://schemas.microsoft.com/office/word/2010/wordprocessingShape">
                        <wps:wsp>
                          <wps:cNvSpPr/>
                          <wps:spPr>
                            <a:xfrm>
                              <a:off x="0" y="0"/>
                              <a:ext cx="1728192" cy="1584176"/>
                            </a:xfrm>
                            <a:prstGeom prst="rect">
                              <a:avLst/>
                            </a:prstGeom>
                            <a:solidFill>
                              <a:srgbClr val="4F81BD"/>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Shore-side User</w:t>
                                </w:r>
                              </w:p>
                            </w:txbxContent>
                          </wps:txbx>
                          <wps:bodyPr rtlCol="0" anchor="ctr"/>
                        </wps:wsp>
                      </a:graphicData>
                    </a:graphic>
                  </wp:anchor>
                </w:drawing>
              </mc:Choice>
              <mc:Fallback>
                <w:pict>
                  <v:rect id="Rechteck 5" o:spid="_x0000_s1031" style="position:absolute;margin-left:135.95pt;margin-top:223.15pt;width:136.1pt;height:124.7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" fillcolor="#4f81bd" strokecolor="#385d8a" strokeweight="2pt">
                    <v:textbo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Shore-side User</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64896" behindDoc="0" locked="0" layoutInCell="1" allowOverlap="1" wp14:anchorId="06432B70" wp14:editId="59E60D86">
                    <wp:simplePos x="0" y="0"/>
                    <wp:positionH relativeFrom="column">
                      <wp:posOffset>4884738</wp:posOffset>
                    </wp:positionH>
                    <wp:positionV relativeFrom="paragraph">
                      <wp:posOffset>996315</wp:posOffset>
                    </wp:positionV>
                    <wp:extent cx="2808312" cy="4726208"/>
                    <wp:effectExtent l="0" t="0" r="11430" b="17780"/>
                    <wp:wrapNone/>
                    <wp:docPr id="23" name="Rechteck 6"/>
                    <wp:cNvGraphicFramePr/>
                    <a:graphic xmlns:a="http://schemas.openxmlformats.org/drawingml/2006/main">
                      <a:graphicData uri="http://schemas.microsoft.com/office/word/2010/wordprocessingShape">
                        <wps:wsp>
                          <wps:cNvSpPr/>
                          <wps:spPr>
                            <a:xfrm>
                              <a:off x="0" y="0"/>
                              <a:ext cx="2808312" cy="4726208"/>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Systems for high-accuracy service provision</w:t>
                                </w:r>
                              </w:p>
                            </w:txbxContent>
                          </wps:txbx>
                          <wps:bodyPr rtlCol="0" anchor="t" anchorCtr="0"/>
                        </wps:wsp>
                      </a:graphicData>
                    </a:graphic>
                  </wp:anchor>
                </w:drawing>
              </mc:Choice>
              <mc:Fallback>
                <w:pict>
                  <v:rect id="Rechteck 6" o:spid="_x0000_s1032" style="position:absolute;margin-left:384.65pt;margin-top:78.45pt;width:221.15pt;height:372.1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" fillcolor="#8eb4e3" strokecolor="#385d8a" strokeweight="2pt">
                    <v:textbo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Systems for high-accuracy service provision</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65920" behindDoc="0" locked="0" layoutInCell="1" allowOverlap="1" wp14:anchorId="7DD49ABF" wp14:editId="60418E84">
                    <wp:simplePos x="0" y="0"/>
                    <wp:positionH relativeFrom="column">
                      <wp:posOffset>3462338</wp:posOffset>
                    </wp:positionH>
                    <wp:positionV relativeFrom="paragraph">
                      <wp:posOffset>1242695</wp:posOffset>
                    </wp:positionV>
                    <wp:extent cx="1440160" cy="288032"/>
                    <wp:effectExtent l="0" t="19050" r="46355" b="36195"/>
                    <wp:wrapNone/>
                    <wp:docPr id="9" name="Pfeil nach rechts 8"/>
                    <wp:cNvGraphicFramePr/>
                    <a:graphic xmlns:a="http://schemas.openxmlformats.org/drawingml/2006/main">
                      <a:graphicData uri="http://schemas.microsoft.com/office/word/2010/wordprocessingShape">
                        <wps:wsp>
                          <wps:cNvSpPr/>
                          <wps:spPr>
                            <a:xfrm>
                              <a:off x="0" y="0"/>
                              <a:ext cx="1440160" cy="288032"/>
                            </a:xfrm>
                            <a:prstGeom prst="right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582031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8" o:spid="_x0000_s1026" type="#_x0000_t13" style="position:absolute;margin-left:272.65pt;margin-top:97.85pt;width:113.4pt;height:22.7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" adj="19440" fillcolor="#4f81bd" strokecolor="#385d8a" strokeweight="2pt"/>
                </w:pict>
              </mc:Fallback>
            </mc:AlternateContent>
          </w:r>
          <w:r w:rsidRPr="005148A9" w:rsidDel="001D5CC9">
            <w:rPr>
              <w:noProof/>
              <w:lang w:val="de-DE" w:eastAsia="de-DE"/>
            </w:rPr>
            <mc:AlternateContent>
              <mc:Choice Requires="wps">
                <w:drawing>
                  <wp:anchor distT="0" distB="0" distL="114300" distR="114300" simplePos="0" relativeHeight="251666944" behindDoc="0" locked="0" layoutInCell="1" allowOverlap="1" wp14:anchorId="3B2E61EA" wp14:editId="7D6F333C">
                    <wp:simplePos x="0" y="0"/>
                    <wp:positionH relativeFrom="column">
                      <wp:posOffset>3462338</wp:posOffset>
                    </wp:positionH>
                    <wp:positionV relativeFrom="paragraph">
                      <wp:posOffset>1675130</wp:posOffset>
                    </wp:positionV>
                    <wp:extent cx="1440160" cy="288032"/>
                    <wp:effectExtent l="19050" t="19050" r="27305" b="36195"/>
                    <wp:wrapNone/>
                    <wp:docPr id="10" name="Pfeil nach rechts 9"/>
                    <wp:cNvGraphicFramePr/>
                    <a:graphic xmlns:a="http://schemas.openxmlformats.org/drawingml/2006/main">
                      <a:graphicData uri="http://schemas.microsoft.com/office/word/2010/wordprocessingShape">
                        <wps:wsp>
                          <wps:cNvSpPr/>
                          <wps:spPr>
                            <a:xfrm flipH="1">
                              <a:off x="0" y="0"/>
                              <a:ext cx="1440160" cy="288032"/>
                            </a:xfrm>
                            <a:prstGeom prst="right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596009D" id="Pfeil nach rechts 9" o:spid="_x0000_s1026" type="#_x0000_t13" style="position:absolute;margin-left:272.65pt;margin-top:131.9pt;width:113.4pt;height:22.7pt;flip:x;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" adj="19440" fillcolor="#4f81bd" strokecolor="#385d8a" strokeweight="2pt"/>
                </w:pict>
              </mc:Fallback>
            </mc:AlternateContent>
          </w:r>
          <w:r w:rsidRPr="005148A9" w:rsidDel="001D5CC9">
            <w:rPr>
              <w:noProof/>
              <w:lang w:val="de-DE" w:eastAsia="de-DE"/>
            </w:rPr>
            <mc:AlternateContent>
              <mc:Choice Requires="wps">
                <w:drawing>
                  <wp:anchor distT="0" distB="0" distL="114300" distR="114300" simplePos="0" relativeHeight="251667968" behindDoc="0" locked="0" layoutInCell="1" allowOverlap="1" wp14:anchorId="543BEAA2" wp14:editId="19A529A9">
                    <wp:simplePos x="0" y="0"/>
                    <wp:positionH relativeFrom="column">
                      <wp:posOffset>3462338</wp:posOffset>
                    </wp:positionH>
                    <wp:positionV relativeFrom="paragraph">
                      <wp:posOffset>3042920</wp:posOffset>
                    </wp:positionV>
                    <wp:extent cx="1440160" cy="288032"/>
                    <wp:effectExtent l="0" t="19050" r="46355" b="36195"/>
                    <wp:wrapNone/>
                    <wp:docPr id="11" name="Pfeil nach rechts 10"/>
                    <wp:cNvGraphicFramePr/>
                    <a:graphic xmlns:a="http://schemas.openxmlformats.org/drawingml/2006/main">
                      <a:graphicData uri="http://schemas.microsoft.com/office/word/2010/wordprocessingShape">
                        <wps:wsp>
                          <wps:cNvSpPr/>
                          <wps:spPr>
                            <a:xfrm>
                              <a:off x="0" y="0"/>
                              <a:ext cx="1440160" cy="288032"/>
                            </a:xfrm>
                            <a:prstGeom prst="right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B51F0F" id="Pfeil nach rechts 10" o:spid="_x0000_s1026" type="#_x0000_t13" style="position:absolute;margin-left:272.65pt;margin-top:239.6pt;width:113.4pt;height:22.7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" adj="19440" fillcolor="#4f81bd" strokecolor="#385d8a" strokeweight="2pt"/>
                </w:pict>
              </mc:Fallback>
            </mc:AlternateContent>
          </w:r>
          <w:r w:rsidRPr="005148A9" w:rsidDel="001D5CC9">
            <w:rPr>
              <w:noProof/>
              <w:lang w:val="de-DE" w:eastAsia="de-DE"/>
            </w:rPr>
            <mc:AlternateContent>
              <mc:Choice Requires="wps">
                <w:drawing>
                  <wp:anchor distT="0" distB="0" distL="114300" distR="114300" simplePos="0" relativeHeight="251668992" behindDoc="0" locked="0" layoutInCell="1" allowOverlap="1" wp14:anchorId="49BCEEAE" wp14:editId="701D53E9">
                    <wp:simplePos x="0" y="0"/>
                    <wp:positionH relativeFrom="column">
                      <wp:posOffset>3462338</wp:posOffset>
                    </wp:positionH>
                    <wp:positionV relativeFrom="paragraph">
                      <wp:posOffset>3475355</wp:posOffset>
                    </wp:positionV>
                    <wp:extent cx="1440160" cy="288032"/>
                    <wp:effectExtent l="19050" t="19050" r="27305" b="36195"/>
                    <wp:wrapNone/>
                    <wp:docPr id="12" name="Pfeil nach rechts 11"/>
                    <wp:cNvGraphicFramePr/>
                    <a:graphic xmlns:a="http://schemas.openxmlformats.org/drawingml/2006/main">
                      <a:graphicData uri="http://schemas.microsoft.com/office/word/2010/wordprocessingShape">
                        <wps:wsp>
                          <wps:cNvSpPr/>
                          <wps:spPr>
                            <a:xfrm flipH="1">
                              <a:off x="0" y="0"/>
                              <a:ext cx="1440160" cy="288032"/>
                            </a:xfrm>
                            <a:prstGeom prst="right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1C3054" id="Pfeil nach rechts 11" o:spid="_x0000_s1026" type="#_x0000_t13" style="position:absolute;margin-left:272.65pt;margin-top:273.65pt;width:113.4pt;height:22.7pt;flip:x;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" adj="19440" fillcolor="#4f81bd" strokecolor="#385d8a" strokeweight="2pt"/>
                </w:pict>
              </mc:Fallback>
            </mc:AlternateContent>
          </w:r>
          <w:r w:rsidRPr="005148A9" w:rsidDel="001D5CC9">
            <w:rPr>
              <w:noProof/>
              <w:lang w:val="de-DE" w:eastAsia="de-DE"/>
            </w:rPr>
            <mc:AlternateContent>
              <mc:Choice Requires="wps">
                <w:drawing>
                  <wp:anchor distT="0" distB="0" distL="114300" distR="114300" simplePos="0" relativeHeight="251670016" behindDoc="0" locked="0" layoutInCell="1" allowOverlap="1" wp14:anchorId="606276C6" wp14:editId="3C7368F0">
                    <wp:simplePos x="0" y="0"/>
                    <wp:positionH relativeFrom="column">
                      <wp:posOffset>654368</wp:posOffset>
                    </wp:positionH>
                    <wp:positionV relativeFrom="paragraph">
                      <wp:posOffset>0</wp:posOffset>
                    </wp:positionV>
                    <wp:extent cx="7056784" cy="360040"/>
                    <wp:effectExtent l="0" t="0" r="10795" b="21590"/>
                    <wp:wrapNone/>
                    <wp:docPr id="13" name="Rechteck 12"/>
                    <wp:cNvGraphicFramePr/>
                    <a:graphic xmlns:a="http://schemas.openxmlformats.org/drawingml/2006/main">
                      <a:graphicData uri="http://schemas.microsoft.com/office/word/2010/wordprocessingShape">
                        <wps:wsp>
                          <wps:cNvSpPr/>
                          <wps:spPr>
                            <a:xfrm>
                              <a:off x="0" y="0"/>
                              <a:ext cx="7056784" cy="360040"/>
                            </a:xfrm>
                            <a:prstGeom prst="rect">
                              <a:avLst/>
                            </a:prstGeom>
                            <a:solidFill>
                              <a:srgbClr val="4F81BD"/>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 xml:space="preserve">WWRNS </w:t>
                                </w:r>
                              </w:p>
                            </w:txbxContent>
                          </wps:txbx>
                          <wps:bodyPr rtlCol="0" anchor="ctr"/>
                        </wps:wsp>
                      </a:graphicData>
                    </a:graphic>
                  </wp:anchor>
                </w:drawing>
              </mc:Choice>
              <mc:Fallback>
                <w:pict>
                  <v:rect id="Rechteck 12" o:spid="_x0000_s1033" style="position:absolute;margin-left:51.55pt;margin-top:0;width:555.65pt;height:28.3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" fillcolor="#4f81bd" strokecolor="#385d8a" strokeweight="2pt">
                    <v:textbox>
                      <w:txbxContent>
                        <w:p w:rsidR="006B4ECF" w:rsidRDefault="006B4ECF" w:rsidP="005148A9">
                          <w:pPr>
                            <w:pStyle w:val="StandardWeb"/>
                            <w:jc w:val="center"/>
                            <w:rPr>
                              <w:sz w:val="24"/>
                              <w:szCs w:val="24"/>
                            </w:rPr>
                          </w:pPr>
                          <w:r>
                            <w:rPr>
                              <w:rFonts w:ascii="Calibri" w:eastAsia="+mn-ea" w:hAnsi="Calibri" w:cs="+mn-cs"/>
                              <w:color w:val="FFFFFF"/>
                              <w:kern w:val="24"/>
                              <w:sz w:val="36"/>
                              <w:szCs w:val="36"/>
                            </w:rPr>
                            <w:t xml:space="preserve">WWRNS </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71040" behindDoc="0" locked="0" layoutInCell="1" allowOverlap="1" wp14:anchorId="04271212" wp14:editId="69ECE6CC">
                    <wp:simplePos x="0" y="0"/>
                    <wp:positionH relativeFrom="column">
                      <wp:posOffset>5029518</wp:posOffset>
                    </wp:positionH>
                    <wp:positionV relativeFrom="paragraph">
                      <wp:posOffset>1961515</wp:posOffset>
                    </wp:positionV>
                    <wp:extent cx="2518867" cy="576064"/>
                    <wp:effectExtent l="0" t="0" r="15240" b="14605"/>
                    <wp:wrapNone/>
                    <wp:docPr id="18" name="Rechteck 17"/>
                    <wp:cNvGraphicFramePr/>
                    <a:graphic xmlns:a="http://schemas.openxmlformats.org/drawingml/2006/main">
                      <a:graphicData uri="http://schemas.microsoft.com/office/word/2010/wordprocessingShape">
                        <wps:wsp>
                          <wps:cNvSpPr/>
                          <wps:spPr>
                            <a:xfrm>
                              <a:off x="0" y="0"/>
                              <a:ext cx="2518867" cy="576064"/>
                            </a:xfrm>
                            <a:prstGeom prst="rect">
                              <a:avLst/>
                            </a:prstGeom>
                            <a:solidFill>
                              <a:sysClr val="window" lastClr="FFFFFF"/>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Local GNSS Augmentation</w:t>
                                </w:r>
                              </w:p>
                            </w:txbxContent>
                          </wps:txbx>
                          <wps:bodyPr rtlCol="0" anchor="ctr"/>
                        </wps:wsp>
                      </a:graphicData>
                    </a:graphic>
                  </wp:anchor>
                </w:drawing>
              </mc:Choice>
              <mc:Fallback>
                <w:pict>
                  <v:rect id="Rechteck 17" o:spid="_x0000_s1034" style="position:absolute;margin-left:396.05pt;margin-top:154.45pt;width:198.35pt;height:45.3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" fillcolor="window" strokecolor="#385d8a" strokeweight="2pt">
                    <v:textbo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Local GNSS Augmentation</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72064" behindDoc="0" locked="0" layoutInCell="1" allowOverlap="1" wp14:anchorId="228E6394" wp14:editId="4B8EF337">
                    <wp:simplePos x="0" y="0"/>
                    <wp:positionH relativeFrom="column">
                      <wp:posOffset>5053648</wp:posOffset>
                    </wp:positionH>
                    <wp:positionV relativeFrom="paragraph">
                      <wp:posOffset>2709545</wp:posOffset>
                    </wp:positionV>
                    <wp:extent cx="2518867" cy="576064"/>
                    <wp:effectExtent l="0" t="0" r="15240" b="14605"/>
                    <wp:wrapNone/>
                    <wp:docPr id="19" name="Rechteck 18"/>
                    <wp:cNvGraphicFramePr/>
                    <a:graphic xmlns:a="http://schemas.openxmlformats.org/drawingml/2006/main">
                      <a:graphicData uri="http://schemas.microsoft.com/office/word/2010/wordprocessingShape">
                        <wps:wsp>
                          <wps:cNvSpPr/>
                          <wps:spPr>
                            <a:xfrm>
                              <a:off x="0" y="0"/>
                              <a:ext cx="2518867" cy="576064"/>
                            </a:xfrm>
                            <a:prstGeom prst="rect">
                              <a:avLst/>
                            </a:prstGeom>
                            <a:solidFill>
                              <a:sysClr val="window" lastClr="FFFFFF"/>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Optical</w:t>
                                </w:r>
                              </w:p>
                            </w:txbxContent>
                          </wps:txbx>
                          <wps:bodyPr rtlCol="0" anchor="ctr"/>
                        </wps:wsp>
                      </a:graphicData>
                    </a:graphic>
                  </wp:anchor>
                </w:drawing>
              </mc:Choice>
              <mc:Fallback>
                <w:pict>
                  <v:rect id="Rechteck 18" o:spid="_x0000_s1035" style="position:absolute;margin-left:397.95pt;margin-top:213.35pt;width:198.35pt;height:45.3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" fillcolor="window" strokecolor="#385d8a" strokeweight="2pt">
                    <v:textbo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Optical</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73088" behindDoc="0" locked="0" layoutInCell="1" allowOverlap="1" wp14:anchorId="3DE90431" wp14:editId="2F52ADCF">
                    <wp:simplePos x="0" y="0"/>
                    <wp:positionH relativeFrom="column">
                      <wp:posOffset>6310948</wp:posOffset>
                    </wp:positionH>
                    <wp:positionV relativeFrom="paragraph">
                      <wp:posOffset>5175885</wp:posOffset>
                    </wp:positionV>
                    <wp:extent cx="4071" cy="360040"/>
                    <wp:effectExtent l="57150" t="19050" r="72390" b="97790"/>
                    <wp:wrapNone/>
                    <wp:docPr id="21" name="Gerade Verbindung 20"/>
                    <wp:cNvGraphicFramePr/>
                    <a:graphic xmlns:a="http://schemas.openxmlformats.org/drawingml/2006/main">
                      <a:graphicData uri="http://schemas.microsoft.com/office/word/2010/wordprocessingShape">
                        <wps:wsp>
                          <wps:cNvCnPr/>
                          <wps:spPr>
                            <a:xfrm>
                              <a:off x="0" y="0"/>
                              <a:ext cx="4071" cy="36004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0556D0" id="Gerade Verbindung 20"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496.95pt,407.55pt" to="497.25pt,4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" strokecolor="#4f81bd" strokeweight="2pt">
                    <v:shadow on="t" color="black" opacity="24903f" origin=",.5" offset="0,.55556mm"/>
                  </v:line>
                </w:pict>
              </mc:Fallback>
            </mc:AlternateContent>
          </w:r>
          <w:r w:rsidRPr="005148A9" w:rsidDel="001D5CC9">
            <w:rPr>
              <w:noProof/>
              <w:lang w:val="de-DE" w:eastAsia="de-DE"/>
            </w:rPr>
            <mc:AlternateContent>
              <mc:Choice Requires="wps">
                <w:drawing>
                  <wp:anchor distT="0" distB="0" distL="114300" distR="114300" simplePos="0" relativeHeight="251674112" behindDoc="0" locked="0" layoutInCell="1" allowOverlap="1" wp14:anchorId="3C6E38CF" wp14:editId="6B863AA2">
                    <wp:simplePos x="0" y="0"/>
                    <wp:positionH relativeFrom="column">
                      <wp:posOffset>5029518</wp:posOffset>
                    </wp:positionH>
                    <wp:positionV relativeFrom="paragraph">
                      <wp:posOffset>3407410</wp:posOffset>
                    </wp:positionV>
                    <wp:extent cx="2518867" cy="576064"/>
                    <wp:effectExtent l="0" t="0" r="15240" b="14605"/>
                    <wp:wrapNone/>
                    <wp:docPr id="16" name="Rechteck 18"/>
                    <wp:cNvGraphicFramePr/>
                    <a:graphic xmlns:a="http://schemas.openxmlformats.org/drawingml/2006/main">
                      <a:graphicData uri="http://schemas.microsoft.com/office/word/2010/wordprocessingShape">
                        <wps:wsp>
                          <wps:cNvSpPr/>
                          <wps:spPr>
                            <a:xfrm>
                              <a:off x="0" y="0"/>
                              <a:ext cx="2518867" cy="576064"/>
                            </a:xfrm>
                            <a:prstGeom prst="rect">
                              <a:avLst/>
                            </a:prstGeom>
                            <a:solidFill>
                              <a:sysClr val="window" lastClr="FFFFFF"/>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 xml:space="preserve">Integrity Monitoring </w:t>
                                </w:r>
                              </w:p>
                            </w:txbxContent>
                          </wps:txbx>
                          <wps:bodyPr rtlCol="0" anchor="ctr"/>
                        </wps:wsp>
                      </a:graphicData>
                    </a:graphic>
                  </wp:anchor>
                </w:drawing>
              </mc:Choice>
              <mc:Fallback>
                <w:pict>
                  <v:rect id="_x0000_s1036" style="position:absolute;margin-left:396.05pt;margin-top:268.3pt;width:198.35pt;height:45.3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" fillcolor="window" strokecolor="#385d8a" strokeweight="2pt">
                    <v:textbo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 xml:space="preserve">Integrity Monitoring </w:t>
                          </w:r>
                        </w:p>
                      </w:txbxContent>
                    </v:textbox>
                  </v:rect>
                </w:pict>
              </mc:Fallback>
            </mc:AlternateContent>
          </w:r>
          <w:r w:rsidRPr="005148A9" w:rsidDel="001D5CC9">
            <w:rPr>
              <w:noProof/>
              <w:lang w:val="de-DE" w:eastAsia="de-DE"/>
            </w:rPr>
            <mc:AlternateContent>
              <mc:Choice Requires="wps">
                <w:drawing>
                  <wp:anchor distT="0" distB="0" distL="114300" distR="114300" simplePos="0" relativeHeight="251675136" behindDoc="0" locked="0" layoutInCell="1" allowOverlap="1" wp14:anchorId="4882007A" wp14:editId="3E592887">
                    <wp:simplePos x="0" y="0"/>
                    <wp:positionH relativeFrom="column">
                      <wp:posOffset>6486843</wp:posOffset>
                    </wp:positionH>
                    <wp:positionV relativeFrom="paragraph">
                      <wp:posOffset>378460</wp:posOffset>
                    </wp:positionV>
                    <wp:extent cx="288032" cy="674392"/>
                    <wp:effectExtent l="19050" t="19050" r="36195" b="30480"/>
                    <wp:wrapNone/>
                    <wp:docPr id="24" name="Up-Down Arrow 23"/>
                    <wp:cNvGraphicFramePr/>
                    <a:graphic xmlns:a="http://schemas.openxmlformats.org/drawingml/2006/main">
                      <a:graphicData uri="http://schemas.microsoft.com/office/word/2010/wordprocessingShape">
                        <wps:wsp>
                          <wps:cNvSpPr/>
                          <wps:spPr>
                            <a:xfrm>
                              <a:off x="0" y="0"/>
                              <a:ext cx="288032" cy="674392"/>
                            </a:xfrm>
                            <a:prstGeom prst="upDown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03C52B6"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23" o:spid="_x0000_s1026" type="#_x0000_t70" style="position:absolute;margin-left:510.8pt;margin-top:29.8pt;width:22.7pt;height:53.1pt;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" adj=",4613" fillcolor="#4f81bd" strokecolor="#385d8a" strokeweight="2pt"/>
                </w:pict>
              </mc:Fallback>
            </mc:AlternateContent>
          </w:r>
          <w:r w:rsidRPr="005148A9" w:rsidDel="001D5CC9">
            <w:rPr>
              <w:noProof/>
              <w:lang w:val="de-DE" w:eastAsia="de-DE"/>
            </w:rPr>
            <mc:AlternateContent>
              <mc:Choice Requires="wps">
                <w:drawing>
                  <wp:anchor distT="0" distB="0" distL="114300" distR="114300" simplePos="0" relativeHeight="251676160" behindDoc="0" locked="0" layoutInCell="1" allowOverlap="1" wp14:anchorId="7F00CCC5" wp14:editId="5CBC8FA2">
                    <wp:simplePos x="0" y="0"/>
                    <wp:positionH relativeFrom="column">
                      <wp:posOffset>715963</wp:posOffset>
                    </wp:positionH>
                    <wp:positionV relativeFrom="paragraph">
                      <wp:posOffset>645160</wp:posOffset>
                    </wp:positionV>
                    <wp:extent cx="1289292" cy="731520"/>
                    <wp:effectExtent l="0" t="6985" r="37465" b="37465"/>
                    <wp:wrapNone/>
                    <wp:docPr id="26" name="Bent-Up Arrow 25"/>
                    <wp:cNvGraphicFramePr/>
                    <a:graphic xmlns:a="http://schemas.openxmlformats.org/drawingml/2006/main">
                      <a:graphicData uri="http://schemas.microsoft.com/office/word/2010/wordprocessingShape">
                        <wps:wsp>
                          <wps:cNvSpPr/>
                          <wps:spPr>
                            <a:xfrm rot="5400000">
                              <a:off x="0" y="0"/>
                              <a:ext cx="1289292" cy="731520"/>
                            </a:xfrm>
                            <a:prstGeom prst="bentUp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4136A8F" id="Bent-Up Arrow 25" o:spid="_x0000_s1026" style="position:absolute;margin-left:56.4pt;margin-top:50.8pt;width:101.5pt;height:57.6pt;rotation:90;z-index:251676160;visibility:visible;mso-wrap-style:square;mso-wrap-distance-left:9pt;mso-wrap-distance-top:0;mso-wrap-distance-right:9pt;mso-wrap-distance-bottom:0;mso-position-horizontal:absolute;mso-position-horizontal-relative:text;mso-position-vertical:absolute;mso-position-vertical-relative:text;v-text-anchor:middle" coordsize="1289292,73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" path="m,548640r1014972,l1014972,182880r-91440,l1106412,r182880,182880l1197852,182880r,548640l,731520,,548640xe" fillcolor="#4f81bd" strokecolor="#385d8a" strokeweight="2pt">
                    <v:path arrowok="t" o:connecttype="custom" o:connectlocs="0,548640;1014972,548640;1014972,182880;923532,182880;1106412,0;1289292,182880;1197852,182880;1197852,731520;0,731520;0,548640" o:connectangles="0,0,0,0,0,0,0,0,0,0"/>
                  </v:shape>
                </w:pict>
              </mc:Fallback>
            </mc:AlternateContent>
          </w:r>
          <w:r w:rsidRPr="005148A9" w:rsidDel="001D5CC9">
            <w:rPr>
              <w:noProof/>
              <w:lang w:val="de-DE" w:eastAsia="de-DE"/>
            </w:rPr>
            <mc:AlternateContent>
              <mc:Choice Requires="wps">
                <w:drawing>
                  <wp:anchor distT="0" distB="0" distL="114300" distR="114300" simplePos="0" relativeHeight="251677184" behindDoc="0" locked="0" layoutInCell="1" allowOverlap="1" wp14:anchorId="35CBC7E1" wp14:editId="65BFE544">
                    <wp:simplePos x="0" y="0"/>
                    <wp:positionH relativeFrom="column">
                      <wp:posOffset>0</wp:posOffset>
                    </wp:positionH>
                    <wp:positionV relativeFrom="paragraph">
                      <wp:posOffset>2506663</wp:posOffset>
                    </wp:positionV>
                    <wp:extent cx="2721134" cy="731520"/>
                    <wp:effectExtent l="4128" t="0" r="0" b="45403"/>
                    <wp:wrapNone/>
                    <wp:docPr id="27" name="Bent-Up Arrow 26"/>
                    <wp:cNvGraphicFramePr/>
                    <a:graphic xmlns:a="http://schemas.openxmlformats.org/drawingml/2006/main">
                      <a:graphicData uri="http://schemas.microsoft.com/office/word/2010/wordprocessingShape">
                        <wps:wsp>
                          <wps:cNvSpPr/>
                          <wps:spPr>
                            <a:xfrm rot="5400000">
                              <a:off x="0" y="0"/>
                              <a:ext cx="2721134" cy="731520"/>
                            </a:xfrm>
                            <a:prstGeom prst="bentUpArrow">
                              <a:avLst/>
                            </a:prstGeom>
                            <a:solidFill>
                              <a:srgbClr val="4F81BD"/>
                            </a:solidFill>
                            <a:ln w="25400" cap="flat" cmpd="sng" algn="ctr">
                              <a:solidFill>
                                <a:srgbClr val="4F81BD">
                                  <a:shade val="50000"/>
                                </a:srgbClr>
                              </a:solidFill>
                              <a:prstDash val="solid"/>
                            </a:ln>
                            <a:effectLst/>
                          </wps:spPr>
                          <wps:bodyPr rtlCol="0" anchor="ct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5682AD" id="Bent-Up Arrow 26" o:spid="_x0000_s1026" style="position:absolute;margin-left:0;margin-top:197.4pt;width:214.25pt;height:57.6pt;rotation:90;z-index:251677184;visibility:visible;mso-wrap-style:square;mso-wrap-distance-left:9pt;mso-wrap-distance-top:0;mso-wrap-distance-right:9pt;mso-wrap-distance-bottom:0;mso-position-horizontal:absolute;mso-position-horizontal-relative:text;mso-position-vertical:absolute;mso-position-vertical-relative:text;v-text-anchor:middle" coordsize="2721134,73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" path="m,548640r2446814,l2446814,182880r-91440,l2538254,r182880,182880l2629694,182880r,548640l,731520,,548640xe" fillcolor="#4f81bd" strokecolor="#385d8a" strokeweight="2pt">
                    <v:path arrowok="t" o:connecttype="custom" o:connectlocs="0,548640;2446814,548640;2446814,182880;2355374,182880;2538254,0;2721134,182880;2629694,182880;2629694,731520;0,731520;0,548640" o:connectangles="0,0,0,0,0,0,0,0,0,0"/>
                  </v:shape>
                </w:pict>
              </mc:Fallback>
            </mc:AlternateContent>
          </w:r>
          <w:r w:rsidRPr="005148A9" w:rsidDel="001D5CC9">
            <w:rPr>
              <w:noProof/>
              <w:lang w:val="de-DE" w:eastAsia="de-DE"/>
            </w:rPr>
            <mc:AlternateContent>
              <mc:Choice Requires="wps">
                <w:drawing>
                  <wp:anchor distT="0" distB="0" distL="114300" distR="114300" simplePos="0" relativeHeight="251678208" behindDoc="0" locked="0" layoutInCell="1" allowOverlap="1" wp14:anchorId="21188655" wp14:editId="44E62B3E">
                    <wp:simplePos x="0" y="0"/>
                    <wp:positionH relativeFrom="column">
                      <wp:posOffset>5029518</wp:posOffset>
                    </wp:positionH>
                    <wp:positionV relativeFrom="paragraph">
                      <wp:posOffset>4104640</wp:posOffset>
                    </wp:positionV>
                    <wp:extent cx="2518867" cy="791235"/>
                    <wp:effectExtent l="0" t="0" r="15240" b="27940"/>
                    <wp:wrapNone/>
                    <wp:docPr id="28" name="Rechteck 18"/>
                    <wp:cNvGraphicFramePr/>
                    <a:graphic xmlns:a="http://schemas.openxmlformats.org/drawingml/2006/main">
                      <a:graphicData uri="http://schemas.microsoft.com/office/word/2010/wordprocessingShape">
                        <wps:wsp>
                          <wps:cNvSpPr/>
                          <wps:spPr>
                            <a:xfrm>
                              <a:off x="0" y="0"/>
                              <a:ext cx="2518867" cy="791235"/>
                            </a:xfrm>
                            <a:prstGeom prst="rect">
                              <a:avLst/>
                            </a:prstGeom>
                            <a:solidFill>
                              <a:sysClr val="window" lastClr="FFFFFF"/>
                            </a:solidFill>
                            <a:ln w="25400" cap="flat" cmpd="sng" algn="ctr">
                              <a:solidFill>
                                <a:srgbClr val="4F81BD">
                                  <a:shade val="50000"/>
                                </a:srgbClr>
                              </a:solidFill>
                              <a:prstDash val="solid"/>
                            </a:ln>
                            <a:effectLst/>
                          </wps:spPr>
                          <wps:txb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 xml:space="preserve">Regional and Global Positioning and Augmentation </w:t>
                                </w:r>
                              </w:p>
                            </w:txbxContent>
                          </wps:txbx>
                          <wps:bodyPr rtlCol="0" anchor="ctr"/>
                        </wps:wsp>
                      </a:graphicData>
                    </a:graphic>
                  </wp:anchor>
                </w:drawing>
              </mc:Choice>
              <mc:Fallback>
                <w:pict>
                  <v:rect id="_x0000_s1037" style="position:absolute;margin-left:396.05pt;margin-top:323.2pt;width:198.35pt;height:62.3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" fillcolor="window" strokecolor="#385d8a" strokeweight="2pt">
                    <v:textbox>
                      <w:txbxContent>
                        <w:p w:rsidR="006B4ECF" w:rsidRDefault="006B4ECF" w:rsidP="005148A9">
                          <w:pPr>
                            <w:pStyle w:val="StandardWeb"/>
                            <w:jc w:val="center"/>
                            <w:rPr>
                              <w:sz w:val="24"/>
                              <w:szCs w:val="24"/>
                            </w:rPr>
                          </w:pPr>
                          <w:r>
                            <w:rPr>
                              <w:rFonts w:ascii="Calibri" w:eastAsia="+mn-ea" w:hAnsi="Calibri" w:cs="+mn-cs"/>
                              <w:color w:val="558ED5"/>
                              <w:kern w:val="24"/>
                              <w:sz w:val="36"/>
                              <w:szCs w:val="36"/>
                            </w:rPr>
                            <w:t xml:space="preserve">Regional and Global Positioning and Augmentation </w:t>
                          </w:r>
                        </w:p>
                      </w:txbxContent>
                    </v:textbox>
                  </v:rect>
                </w:pict>
              </mc:Fallback>
            </mc:AlternateContent>
          </w:r>
          <w:r w:rsidDel="001D5CC9">
            <w:br w:type="page"/>
          </w:r>
        </w:del>
      </w:ins>
    </w:p>
    <w:p w:rsidR="00937704" w:rsidRDefault="00104604" w:rsidP="0042582D">
      <w:pPr>
        <w:pStyle w:val="Textkrper"/>
        <w:keepNext/>
        <w:jc w:val="center"/>
      </w:pPr>
      <w:del w:id="336" w:author="Gewies, Stefan" w:date="2016-03-17T15:05:00Z">
        <w:r w:rsidDel="006B4ECF">
          <w:object w:dxaOrig="7965" w:dyaOrig="7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4pt;height:380.55pt" o:ole="">
              <v:imagedata r:id="rId24" o:title=""/>
            </v:shape>
            <o:OLEObject Type="Embed" ProgID="Visio.Drawing.11" ShapeID="_x0000_i1025" DrawAspect="Content" ObjectID="_1519733458" r:id="rId25"/>
          </w:object>
        </w:r>
      </w:del>
    </w:p>
    <w:p w:rsidR="00937704" w:rsidDel="006B4ECF" w:rsidRDefault="00937704" w:rsidP="0042582D">
      <w:pPr>
        <w:pStyle w:val="Beschriftung"/>
        <w:rPr>
          <w:del w:id="337" w:author="Gewies, Stefan" w:date="2016-03-17T15:09:00Z"/>
        </w:rPr>
      </w:pPr>
      <w:del w:id="338" w:author="Gewies, Stefan" w:date="2016-03-17T15:09:00Z">
        <w:r w:rsidDel="006B4ECF">
          <w:delText xml:space="preserve">Figure </w:delText>
        </w:r>
        <w:r w:rsidR="006B4ECF" w:rsidDel="006B4ECF">
          <w:fldChar w:fldCharType="begin"/>
        </w:r>
        <w:r w:rsidR="006B4ECF" w:rsidDel="006B4ECF">
          <w:delInstrText xml:space="preserve"> SEQ Figure \* ARABIC </w:delInstrText>
        </w:r>
        <w:r w:rsidR="006B4ECF" w:rsidDel="006B4ECF">
          <w:fldChar w:fldCharType="separate"/>
        </w:r>
        <w:r w:rsidDel="006B4ECF">
          <w:rPr>
            <w:noProof/>
          </w:rPr>
          <w:delText>1</w:delText>
        </w:r>
        <w:r w:rsidR="006B4ECF" w:rsidDel="006B4ECF">
          <w:rPr>
            <w:noProof/>
          </w:rPr>
          <w:fldChar w:fldCharType="end"/>
        </w:r>
        <w:r w:rsidDel="006B4ECF">
          <w:delText>System overview</w:delText>
        </w:r>
        <w:r w:rsidDel="006B4ECF">
          <w:rPr>
            <w:noProof/>
          </w:rPr>
          <w:delText xml:space="preserve"> </w:delText>
        </w:r>
      </w:del>
    </w:p>
    <w:p w:rsidR="00937704" w:rsidRDefault="00937704" w:rsidP="0042582D">
      <w:pPr>
        <w:pStyle w:val="Textkrper"/>
        <w:jc w:val="center"/>
      </w:pPr>
    </w:p>
    <w:p w:rsidR="00937704" w:rsidRPr="0042582D" w:rsidRDefault="00937704" w:rsidP="0042582D">
      <w:pPr>
        <w:pStyle w:val="Textkrper"/>
        <w:rPr>
          <w:lang w:eastAsia="fi-FI"/>
        </w:rPr>
      </w:pPr>
    </w:p>
    <w:p w:rsidR="006A79A0" w:rsidRDefault="002D154F" w:rsidP="006A1497">
      <w:pPr>
        <w:pStyle w:val="berschrift2"/>
        <w:keepNext/>
        <w:numPr>
          <w:ilvl w:val="1"/>
          <w:numId w:val="20"/>
        </w:numPr>
        <w:tabs>
          <w:tab w:val="num" w:pos="840"/>
        </w:tabs>
        <w:rPr>
          <w:rFonts w:cs="Times New Roman"/>
          <w:iCs/>
          <w:sz w:val="28"/>
          <w:szCs w:val="20"/>
          <w:lang w:eastAsia="fi-FI"/>
        </w:rPr>
      </w:pPr>
      <w:r>
        <w:rPr>
          <w:rFonts w:cs="Times New Roman"/>
          <w:iCs/>
          <w:sz w:val="28"/>
          <w:szCs w:val="20"/>
          <w:lang w:eastAsia="fi-FI"/>
        </w:rPr>
        <w:t>Laser distance measurement system</w:t>
      </w:r>
    </w:p>
    <w:p w:rsidR="002D154F" w:rsidRDefault="002D154F">
      <w:pPr>
        <w:pStyle w:val="berschrift2"/>
        <w:keepNext/>
        <w:numPr>
          <w:ilvl w:val="1"/>
          <w:numId w:val="20"/>
        </w:numPr>
        <w:tabs>
          <w:tab w:val="num" w:pos="840"/>
        </w:tabs>
        <w:rPr>
          <w:rFonts w:cs="Times New Roman"/>
          <w:iCs/>
          <w:sz w:val="28"/>
          <w:szCs w:val="20"/>
          <w:lang w:eastAsia="fi-FI"/>
        </w:rPr>
      </w:pPr>
      <w:r w:rsidRPr="002D154F">
        <w:rPr>
          <w:rFonts w:cs="Times New Roman"/>
          <w:iCs/>
          <w:sz w:val="28"/>
          <w:szCs w:val="20"/>
          <w:lang w:eastAsia="fi-FI"/>
        </w:rPr>
        <w:t>Augmentation systems for radio navigation</w:t>
      </w:r>
    </w:p>
    <w:p w:rsidR="002D154F" w:rsidRDefault="002D154F" w:rsidP="001D5CC9">
      <w:pPr>
        <w:pStyle w:val="berschrift3"/>
        <w:numPr>
          <w:ilvl w:val="2"/>
          <w:numId w:val="81"/>
        </w:numPr>
        <w:pPrChange w:id="339" w:author="Gewies, Stefan" w:date="2016-03-17T15:18:00Z">
          <w:pPr>
            <w:pStyle w:val="berschrift3"/>
          </w:pPr>
        </w:pPrChange>
      </w:pPr>
      <w:r>
        <w:t>Local Systems</w:t>
      </w:r>
    </w:p>
    <w:p w:rsidR="002D154F" w:rsidRPr="0042582D" w:rsidRDefault="002D154F" w:rsidP="001D5CC9">
      <w:pPr>
        <w:pStyle w:val="berschrift3"/>
        <w:numPr>
          <w:ilvl w:val="2"/>
          <w:numId w:val="81"/>
        </w:numPr>
        <w:pPrChange w:id="340" w:author="Gewies, Stefan" w:date="2016-03-17T15:18:00Z">
          <w:pPr>
            <w:pStyle w:val="berschrift3"/>
          </w:pPr>
        </w:pPrChange>
      </w:pPr>
      <w:r>
        <w:t>Regional and worldwide systems</w:t>
      </w:r>
    </w:p>
    <w:p w:rsidR="002D154F" w:rsidRDefault="002D154F" w:rsidP="002D154F">
      <w:pPr>
        <w:pStyle w:val="berschrift1"/>
        <w:numPr>
          <w:ilvl w:val="0"/>
          <w:numId w:val="20"/>
        </w:numPr>
        <w:spacing w:after="120"/>
        <w:rPr>
          <w:rFonts w:eastAsia="Times New Roman" w:cs="Times New Roman"/>
          <w:caps w:val="0"/>
          <w:kern w:val="0"/>
          <w:sz w:val="32"/>
          <w:szCs w:val="20"/>
          <w:lang w:eastAsia="fi-FI"/>
        </w:rPr>
      </w:pPr>
      <w:r>
        <w:rPr>
          <w:rFonts w:eastAsia="Times New Roman" w:cs="Times New Roman"/>
          <w:caps w:val="0"/>
          <w:kern w:val="0"/>
          <w:sz w:val="32"/>
          <w:szCs w:val="20"/>
          <w:lang w:eastAsia="fi-FI"/>
        </w:rPr>
        <w:t>H</w:t>
      </w:r>
      <w:r w:rsidRPr="006A1497">
        <w:rPr>
          <w:rFonts w:eastAsia="Times New Roman" w:cs="Times New Roman"/>
          <w:caps w:val="0"/>
          <w:kern w:val="0"/>
          <w:sz w:val="32"/>
          <w:szCs w:val="20"/>
          <w:lang w:eastAsia="fi-FI"/>
        </w:rPr>
        <w:t>igh accuracy services</w:t>
      </w:r>
    </w:p>
    <w:bookmarkEnd w:id="321"/>
    <w:p w:rsidR="00CC041F" w:rsidRDefault="00CC041F" w:rsidP="004F5660">
      <w:pPr>
        <w:pStyle w:val="Textkrper"/>
        <w:rPr>
          <w:color w:val="FF0000"/>
          <w:lang w:eastAsia="de-DE"/>
        </w:rPr>
      </w:pPr>
      <w:r w:rsidRPr="00CC041F">
        <w:rPr>
          <w:color w:val="FF0000"/>
          <w:lang w:eastAsia="de-DE"/>
        </w:rPr>
        <w:t xml:space="preserve">&gt;&gt; </w:t>
      </w:r>
      <w:r w:rsidR="00370288">
        <w:rPr>
          <w:color w:val="FF0000"/>
          <w:lang w:eastAsia="de-DE"/>
        </w:rPr>
        <w:t xml:space="preserve">Gives a </w:t>
      </w:r>
      <w:r w:rsidR="005F59D9">
        <w:rPr>
          <w:color w:val="FF0000"/>
          <w:lang w:eastAsia="de-DE"/>
        </w:rPr>
        <w:t xml:space="preserve">short overview about </w:t>
      </w:r>
      <w:r w:rsidR="001B7657">
        <w:rPr>
          <w:color w:val="FF0000"/>
          <w:lang w:eastAsia="de-DE"/>
        </w:rPr>
        <w:t xml:space="preserve">possible </w:t>
      </w:r>
      <w:r w:rsidRPr="00CC041F">
        <w:rPr>
          <w:color w:val="FF0000"/>
          <w:lang w:eastAsia="de-DE"/>
        </w:rPr>
        <w:t xml:space="preserve">services </w:t>
      </w:r>
      <w:r w:rsidR="00273C20">
        <w:rPr>
          <w:color w:val="FF0000"/>
          <w:lang w:eastAsia="de-DE"/>
        </w:rPr>
        <w:t>(the following table contains first examples and has to be extended in case of additional systems</w:t>
      </w:r>
      <w:r w:rsidR="006279AB">
        <w:rPr>
          <w:color w:val="FF0000"/>
          <w:lang w:eastAsia="de-DE"/>
        </w:rPr>
        <w:t xml:space="preserve">). </w:t>
      </w:r>
      <w:r w:rsidR="00370288">
        <w:rPr>
          <w:color w:val="FF0000"/>
          <w:lang w:eastAsia="de-DE"/>
        </w:rPr>
        <w:t xml:space="preserve">May be it make sense to generalize the systems in that section and to give examples in an additional annex (Annex D). </w:t>
      </w:r>
    </w:p>
    <w:p w:rsidR="003F504F" w:rsidRDefault="002E5A41" w:rsidP="004F5660">
      <w:pPr>
        <w:pStyle w:val="Textkrper"/>
        <w:rPr>
          <w:color w:val="FF0000"/>
          <w:lang w:eastAsia="de-DE"/>
        </w:rPr>
      </w:pPr>
      <w:r>
        <w:rPr>
          <w:color w:val="FF0000"/>
          <w:lang w:eastAsia="de-DE"/>
        </w:rPr>
        <w:t xml:space="preserve">Table </w:t>
      </w:r>
      <w:r w:rsidR="00F40007">
        <w:rPr>
          <w:color w:val="FF0000"/>
          <w:lang w:eastAsia="de-DE"/>
        </w:rPr>
        <w:t>with columns</w:t>
      </w:r>
    </w:p>
    <w:p w:rsidR="002E5A41" w:rsidRDefault="002E5A41" w:rsidP="004F5660">
      <w:pPr>
        <w:pStyle w:val="Textkrper"/>
        <w:rPr>
          <w:color w:val="FF0000"/>
          <w:lang w:eastAsia="de-DE"/>
        </w:rPr>
      </w:pPr>
      <w:r>
        <w:rPr>
          <w:color w:val="FF0000"/>
          <w:lang w:eastAsia="de-DE"/>
        </w:rPr>
        <w:tab/>
        <w:t>Name of system</w:t>
      </w:r>
    </w:p>
    <w:p w:rsidR="002E5A41" w:rsidRDefault="002E5A41" w:rsidP="004F5660">
      <w:pPr>
        <w:pStyle w:val="Textkrper"/>
        <w:rPr>
          <w:color w:val="FF0000"/>
          <w:lang w:eastAsia="de-DE"/>
        </w:rPr>
      </w:pPr>
      <w:r>
        <w:rPr>
          <w:color w:val="FF0000"/>
          <w:lang w:eastAsia="de-DE"/>
        </w:rPr>
        <w:tab/>
        <w:t>Services</w:t>
      </w:r>
    </w:p>
    <w:p w:rsidR="002E5A41" w:rsidRDefault="002E5A41" w:rsidP="004F5660">
      <w:pPr>
        <w:pStyle w:val="Textkrper"/>
        <w:rPr>
          <w:color w:val="FF0000"/>
          <w:lang w:eastAsia="de-DE"/>
        </w:rPr>
      </w:pPr>
      <w:r>
        <w:rPr>
          <w:color w:val="FF0000"/>
          <w:lang w:eastAsia="de-DE"/>
        </w:rPr>
        <w:tab/>
        <w:t>Description</w:t>
      </w:r>
    </w:p>
    <w:p w:rsidR="002E5A41" w:rsidRDefault="002E5A41" w:rsidP="004F5660">
      <w:pPr>
        <w:pStyle w:val="Textkrper"/>
        <w:rPr>
          <w:color w:val="FF0000"/>
          <w:lang w:eastAsia="de-DE"/>
        </w:rPr>
      </w:pPr>
      <w:r>
        <w:rPr>
          <w:color w:val="FF0000"/>
          <w:lang w:eastAsia="de-DE"/>
        </w:rPr>
        <w:tab/>
        <w:t>Reference implementation</w:t>
      </w:r>
      <w:r w:rsidR="006A79A0">
        <w:rPr>
          <w:color w:val="FF0000"/>
          <w:lang w:eastAsia="de-DE"/>
        </w:rPr>
        <w:t xml:space="preserve"> / Use Case</w:t>
      </w:r>
    </w:p>
    <w:p w:rsidR="006A79A0" w:rsidRDefault="006A79A0" w:rsidP="004F5660">
      <w:pPr>
        <w:pStyle w:val="Textkrper"/>
        <w:rPr>
          <w:color w:val="FF0000"/>
          <w:lang w:eastAsia="de-DE"/>
        </w:rPr>
      </w:pPr>
      <w:r>
        <w:rPr>
          <w:color w:val="FF0000"/>
          <w:lang w:eastAsia="de-DE"/>
        </w:rPr>
        <w:tab/>
        <w:t>Appendix service is described</w:t>
      </w:r>
    </w:p>
    <w:p w:rsidR="002E5A41" w:rsidRDefault="002E5A41" w:rsidP="004F5660">
      <w:pPr>
        <w:pStyle w:val="Textkrper"/>
        <w:rPr>
          <w:color w:val="FF0000"/>
          <w:lang w:eastAsia="de-DE"/>
        </w:rPr>
      </w:pPr>
      <w:r>
        <w:rPr>
          <w:color w:val="FF0000"/>
          <w:lang w:eastAsia="de-DE"/>
        </w:rPr>
        <w:tab/>
      </w:r>
    </w:p>
    <w:tbl>
      <w:tblPr>
        <w:tblStyle w:val="Tabellenraster"/>
        <w:tblW w:w="0" w:type="auto"/>
        <w:tblLook w:val="04A0" w:firstRow="1" w:lastRow="0" w:firstColumn="1" w:lastColumn="0" w:noHBand="0" w:noVBand="1"/>
      </w:tblPr>
      <w:tblGrid>
        <w:gridCol w:w="1562"/>
        <w:gridCol w:w="1677"/>
        <w:gridCol w:w="2693"/>
        <w:gridCol w:w="2410"/>
        <w:gridCol w:w="851"/>
      </w:tblGrid>
      <w:tr w:rsidR="00273C20" w:rsidRPr="00273C20" w:rsidTr="001B7657">
        <w:tc>
          <w:tcPr>
            <w:tcW w:w="1550" w:type="dxa"/>
            <w:shd w:val="clear" w:color="auto" w:fill="F2F2F2" w:themeFill="background1" w:themeFillShade="F2"/>
          </w:tcPr>
          <w:p w:rsidR="005F59D9" w:rsidRPr="00273C20" w:rsidRDefault="005F59D9" w:rsidP="00476890">
            <w:pPr>
              <w:pStyle w:val="Textkrper"/>
              <w:jc w:val="center"/>
            </w:pPr>
            <w:r w:rsidRPr="00273C20">
              <w:t>Name</w:t>
            </w:r>
          </w:p>
        </w:tc>
        <w:tc>
          <w:tcPr>
            <w:tcW w:w="1677" w:type="dxa"/>
            <w:shd w:val="clear" w:color="auto" w:fill="F2F2F2" w:themeFill="background1" w:themeFillShade="F2"/>
          </w:tcPr>
          <w:p w:rsidR="005F59D9" w:rsidRPr="00273C20" w:rsidRDefault="005F59D9" w:rsidP="00476890">
            <w:pPr>
              <w:pStyle w:val="Textkrper"/>
              <w:jc w:val="center"/>
            </w:pPr>
            <w:r w:rsidRPr="00273C20">
              <w:t>Type</w:t>
            </w:r>
          </w:p>
        </w:tc>
        <w:tc>
          <w:tcPr>
            <w:tcW w:w="2693" w:type="dxa"/>
            <w:shd w:val="clear" w:color="auto" w:fill="F2F2F2" w:themeFill="background1" w:themeFillShade="F2"/>
          </w:tcPr>
          <w:p w:rsidR="005F59D9" w:rsidRPr="00273C20" w:rsidRDefault="005F59D9" w:rsidP="005F59D9">
            <w:pPr>
              <w:pStyle w:val="Textkrper"/>
              <w:jc w:val="center"/>
            </w:pPr>
            <w:r w:rsidRPr="00273C20">
              <w:t>Description</w:t>
            </w:r>
          </w:p>
        </w:tc>
        <w:tc>
          <w:tcPr>
            <w:tcW w:w="2410" w:type="dxa"/>
            <w:shd w:val="clear" w:color="auto" w:fill="F2F2F2" w:themeFill="background1" w:themeFillShade="F2"/>
          </w:tcPr>
          <w:p w:rsidR="005F59D9" w:rsidRPr="00273C20" w:rsidRDefault="001B7657" w:rsidP="005265F2">
            <w:pPr>
              <w:pStyle w:val="Textkrper"/>
              <w:jc w:val="center"/>
            </w:pPr>
            <w:r w:rsidRPr="00273C20">
              <w:t>Installation</w:t>
            </w:r>
            <w:r w:rsidR="00AE1A92" w:rsidRPr="00273C20">
              <w:t>s</w:t>
            </w:r>
            <w:r w:rsidRPr="00273C20">
              <w:t xml:space="preserve"> / Testbed</w:t>
            </w:r>
            <w:r w:rsidR="00AE1A92" w:rsidRPr="00273C20">
              <w:t>s / Examples</w:t>
            </w:r>
            <w:r w:rsidRPr="00273C20">
              <w:t xml:space="preserve"> </w:t>
            </w:r>
          </w:p>
        </w:tc>
        <w:tc>
          <w:tcPr>
            <w:tcW w:w="851" w:type="dxa"/>
            <w:shd w:val="clear" w:color="auto" w:fill="F2F2F2" w:themeFill="background1" w:themeFillShade="F2"/>
          </w:tcPr>
          <w:p w:rsidR="005F59D9" w:rsidRPr="00273C20" w:rsidRDefault="005F59D9" w:rsidP="001B7657">
            <w:pPr>
              <w:pStyle w:val="Textkrper"/>
              <w:jc w:val="center"/>
            </w:pPr>
            <w:r w:rsidRPr="00273C20">
              <w:t>Ref</w:t>
            </w:r>
          </w:p>
        </w:tc>
      </w:tr>
      <w:tr w:rsidR="00273C20" w:rsidRPr="00273C20" w:rsidTr="005265F2">
        <w:tc>
          <w:tcPr>
            <w:tcW w:w="1550" w:type="dxa"/>
          </w:tcPr>
          <w:p w:rsidR="00AE1A92" w:rsidRPr="00273C20" w:rsidRDefault="00AE1A92">
            <w:pPr>
              <w:pStyle w:val="Textkrper"/>
              <w:jc w:val="left"/>
              <w:rPr>
                <w:lang w:eastAsia="de-DE"/>
              </w:rPr>
            </w:pPr>
            <w:r w:rsidRPr="00273C20">
              <w:rPr>
                <w:lang w:eastAsia="de-DE"/>
              </w:rPr>
              <w:t xml:space="preserve">Laser </w:t>
            </w:r>
            <w:r w:rsidR="00583BB0">
              <w:rPr>
                <w:lang w:eastAsia="de-DE"/>
              </w:rPr>
              <w:t xml:space="preserve">and other </w:t>
            </w:r>
            <w:r w:rsidRPr="00273C20">
              <w:rPr>
                <w:lang w:eastAsia="de-DE"/>
              </w:rPr>
              <w:t xml:space="preserve">distance measurement </w:t>
            </w:r>
            <w:r w:rsidR="00583BB0">
              <w:rPr>
                <w:lang w:eastAsia="de-DE"/>
              </w:rPr>
              <w:t>systems</w:t>
            </w:r>
            <w:r w:rsidR="00583BB0" w:rsidRPr="00273C20">
              <w:rPr>
                <w:lang w:eastAsia="de-DE"/>
              </w:rPr>
              <w:t xml:space="preserve"> </w:t>
            </w:r>
          </w:p>
        </w:tc>
        <w:tc>
          <w:tcPr>
            <w:tcW w:w="1677" w:type="dxa"/>
          </w:tcPr>
          <w:p w:rsidR="00AE1A92" w:rsidRPr="00273C20" w:rsidRDefault="00AE1A92" w:rsidP="005265F2">
            <w:pPr>
              <w:pStyle w:val="Textkrper"/>
              <w:rPr>
                <w:lang w:eastAsia="de-DE"/>
              </w:rPr>
            </w:pPr>
            <w:r w:rsidRPr="00273C20">
              <w:rPr>
                <w:lang w:eastAsia="de-DE"/>
              </w:rPr>
              <w:t>Device</w:t>
            </w:r>
          </w:p>
        </w:tc>
        <w:tc>
          <w:tcPr>
            <w:tcW w:w="2693" w:type="dxa"/>
          </w:tcPr>
          <w:p w:rsidR="00AE1A92" w:rsidRPr="00273C20" w:rsidRDefault="00AE1A92" w:rsidP="0032367F">
            <w:pPr>
              <w:pStyle w:val="Textkrper"/>
              <w:rPr>
                <w:lang w:eastAsia="de-DE"/>
              </w:rPr>
            </w:pPr>
            <w:r w:rsidRPr="00273C20">
              <w:rPr>
                <w:lang w:val="en"/>
              </w:rPr>
              <w:t xml:space="preserve">Reflectorless distance measurement </w:t>
            </w:r>
          </w:p>
        </w:tc>
        <w:tc>
          <w:tcPr>
            <w:tcW w:w="2410" w:type="dxa"/>
          </w:tcPr>
          <w:p w:rsidR="00AE1A92" w:rsidRPr="00273C20" w:rsidRDefault="00AE1A92" w:rsidP="00AE1A92">
            <w:pPr>
              <w:pStyle w:val="Textkrper"/>
              <w:rPr>
                <w:lang w:eastAsia="de-DE"/>
              </w:rPr>
            </w:pPr>
            <w:r w:rsidRPr="00273C20">
              <w:rPr>
                <w:lang w:eastAsia="de-DE"/>
              </w:rPr>
              <w:t>ASTECH LDM301A</w:t>
            </w:r>
          </w:p>
        </w:tc>
        <w:tc>
          <w:tcPr>
            <w:tcW w:w="851" w:type="dxa"/>
          </w:tcPr>
          <w:p w:rsidR="00AE1A92" w:rsidRPr="00273C20" w:rsidRDefault="00AE1A92" w:rsidP="00AE1A92">
            <w:pPr>
              <w:pStyle w:val="Textkrper"/>
              <w:jc w:val="center"/>
              <w:rPr>
                <w:lang w:eastAsia="de-DE"/>
              </w:rPr>
            </w:pPr>
            <w:r w:rsidRPr="00273C20">
              <w:rPr>
                <w:lang w:eastAsia="de-DE"/>
              </w:rPr>
              <w:t>[1]</w:t>
            </w:r>
          </w:p>
        </w:tc>
      </w:tr>
      <w:tr w:rsidR="00273C20" w:rsidRPr="00273C20" w:rsidTr="001B7657">
        <w:tc>
          <w:tcPr>
            <w:tcW w:w="1550" w:type="dxa"/>
          </w:tcPr>
          <w:p w:rsidR="005F59D9" w:rsidRPr="00273C20" w:rsidRDefault="00AE1A92" w:rsidP="005F59D9">
            <w:pPr>
              <w:pStyle w:val="Textkrper"/>
              <w:jc w:val="left"/>
              <w:rPr>
                <w:lang w:eastAsia="de-DE"/>
              </w:rPr>
            </w:pPr>
            <w:r w:rsidRPr="00273C20">
              <w:rPr>
                <w:lang w:eastAsia="de-DE"/>
              </w:rPr>
              <w:t xml:space="preserve">GNSS Ground based augmentation system </w:t>
            </w:r>
          </w:p>
        </w:tc>
        <w:tc>
          <w:tcPr>
            <w:tcW w:w="1677" w:type="dxa"/>
          </w:tcPr>
          <w:p w:rsidR="005F59D9" w:rsidRPr="00273C20" w:rsidRDefault="005F59D9" w:rsidP="001B7657">
            <w:pPr>
              <w:pStyle w:val="Textkrper"/>
              <w:jc w:val="left"/>
              <w:rPr>
                <w:lang w:eastAsia="de-DE"/>
              </w:rPr>
            </w:pPr>
            <w:r w:rsidRPr="00273C20">
              <w:rPr>
                <w:lang w:eastAsia="de-DE"/>
              </w:rPr>
              <w:t xml:space="preserve">System and </w:t>
            </w:r>
            <w:r w:rsidR="001B7657" w:rsidRPr="00273C20">
              <w:rPr>
                <w:lang w:eastAsia="de-DE"/>
              </w:rPr>
              <w:t>S</w:t>
            </w:r>
            <w:r w:rsidRPr="00273C20">
              <w:rPr>
                <w:lang w:eastAsia="de-DE"/>
              </w:rPr>
              <w:t>ervice</w:t>
            </w:r>
          </w:p>
        </w:tc>
        <w:tc>
          <w:tcPr>
            <w:tcW w:w="2693" w:type="dxa"/>
          </w:tcPr>
          <w:p w:rsidR="005F59D9" w:rsidRPr="00273C20" w:rsidRDefault="00AE1A92" w:rsidP="0032367F">
            <w:pPr>
              <w:pStyle w:val="Textkrper"/>
              <w:jc w:val="left"/>
              <w:rPr>
                <w:lang w:eastAsia="de-DE"/>
              </w:rPr>
            </w:pPr>
            <w:r w:rsidRPr="00273C20">
              <w:rPr>
                <w:lang w:eastAsia="de-DE"/>
              </w:rPr>
              <w:t xml:space="preserve">Position </w:t>
            </w:r>
            <w:r w:rsidR="005F59D9" w:rsidRPr="00273C20">
              <w:rPr>
                <w:lang w:eastAsia="de-DE"/>
              </w:rPr>
              <w:t xml:space="preserve">augmentation by  phase based GNSS </w:t>
            </w:r>
            <w:r w:rsidR="0032367F" w:rsidRPr="00273C20">
              <w:rPr>
                <w:lang w:eastAsia="de-DE"/>
              </w:rPr>
              <w:t xml:space="preserve">correction data as well as integrity information </w:t>
            </w:r>
          </w:p>
        </w:tc>
        <w:tc>
          <w:tcPr>
            <w:tcW w:w="2410" w:type="dxa"/>
          </w:tcPr>
          <w:p w:rsidR="005F59D9" w:rsidRDefault="005F59D9" w:rsidP="005F59D9">
            <w:pPr>
              <w:pStyle w:val="Textkrper"/>
              <w:jc w:val="left"/>
              <w:rPr>
                <w:lang w:eastAsia="de-DE"/>
              </w:rPr>
            </w:pPr>
            <w:r w:rsidRPr="00273C20">
              <w:rPr>
                <w:lang w:eastAsia="de-DE"/>
              </w:rPr>
              <w:t>Research Port of Rostock</w:t>
            </w:r>
            <w:r w:rsidR="003315FB">
              <w:rPr>
                <w:lang w:eastAsia="de-DE"/>
              </w:rPr>
              <w:t>;</w:t>
            </w:r>
          </w:p>
          <w:p w:rsidR="003315FB" w:rsidRPr="00273C20" w:rsidRDefault="003315FB" w:rsidP="005F59D9">
            <w:pPr>
              <w:pStyle w:val="Textkrper"/>
              <w:jc w:val="left"/>
              <w:rPr>
                <w:lang w:eastAsia="de-DE"/>
              </w:rPr>
            </w:pPr>
            <w:r w:rsidRPr="003315FB">
              <w:rPr>
                <w:lang w:eastAsia="de-DE"/>
              </w:rPr>
              <w:t>GMV magicVRS (Spain, SouthAfrica, Argentina trials)</w:t>
            </w:r>
          </w:p>
        </w:tc>
        <w:tc>
          <w:tcPr>
            <w:tcW w:w="851" w:type="dxa"/>
          </w:tcPr>
          <w:p w:rsidR="005F59D9" w:rsidRPr="00273C20" w:rsidRDefault="001B7657" w:rsidP="00AE1A92">
            <w:pPr>
              <w:pStyle w:val="Textkrper"/>
              <w:jc w:val="center"/>
              <w:rPr>
                <w:lang w:eastAsia="de-DE"/>
              </w:rPr>
            </w:pPr>
            <w:r w:rsidRPr="00273C20">
              <w:rPr>
                <w:lang w:eastAsia="de-DE"/>
              </w:rPr>
              <w:t>[</w:t>
            </w:r>
            <w:r w:rsidR="00AE1A92" w:rsidRPr="00273C20">
              <w:rPr>
                <w:lang w:eastAsia="de-DE"/>
              </w:rPr>
              <w:t>2</w:t>
            </w:r>
            <w:r w:rsidRPr="00273C20">
              <w:rPr>
                <w:lang w:eastAsia="de-DE"/>
              </w:rPr>
              <w:t>]</w:t>
            </w:r>
          </w:p>
        </w:tc>
      </w:tr>
      <w:tr w:rsidR="00273C20" w:rsidRPr="00273C20" w:rsidTr="001B7657">
        <w:tc>
          <w:tcPr>
            <w:tcW w:w="1550" w:type="dxa"/>
          </w:tcPr>
          <w:p w:rsidR="005F59D9" w:rsidRPr="00273C20" w:rsidRDefault="0032367F" w:rsidP="0032367F">
            <w:pPr>
              <w:pStyle w:val="Textkrper"/>
              <w:jc w:val="left"/>
              <w:rPr>
                <w:lang w:eastAsia="de-DE"/>
              </w:rPr>
            </w:pPr>
            <w:r w:rsidRPr="00273C20">
              <w:rPr>
                <w:lang w:eastAsia="de-DE"/>
              </w:rPr>
              <w:t>High precision RT services of Land Survey Offices</w:t>
            </w:r>
          </w:p>
        </w:tc>
        <w:tc>
          <w:tcPr>
            <w:tcW w:w="1677" w:type="dxa"/>
          </w:tcPr>
          <w:p w:rsidR="005F59D9" w:rsidRPr="00273C20" w:rsidRDefault="00AE1A92" w:rsidP="004F5660">
            <w:pPr>
              <w:pStyle w:val="Textkrper"/>
              <w:rPr>
                <w:lang w:eastAsia="de-DE"/>
              </w:rPr>
            </w:pPr>
            <w:r w:rsidRPr="00273C20">
              <w:rPr>
                <w:lang w:eastAsia="de-DE"/>
              </w:rPr>
              <w:t>System and Service</w:t>
            </w:r>
          </w:p>
        </w:tc>
        <w:tc>
          <w:tcPr>
            <w:tcW w:w="2693" w:type="dxa"/>
          </w:tcPr>
          <w:p w:rsidR="005F59D9" w:rsidRPr="00273C20" w:rsidRDefault="0032367F" w:rsidP="005265F2">
            <w:pPr>
              <w:pStyle w:val="Textkrper"/>
              <w:rPr>
                <w:lang w:eastAsia="de-DE"/>
              </w:rPr>
            </w:pPr>
            <w:r w:rsidRPr="00273C20">
              <w:rPr>
                <w:lang w:eastAsia="de-DE"/>
              </w:rPr>
              <w:t>Position augmentation by  phase based GNSS correction data</w:t>
            </w:r>
          </w:p>
        </w:tc>
        <w:tc>
          <w:tcPr>
            <w:tcW w:w="2410" w:type="dxa"/>
          </w:tcPr>
          <w:p w:rsidR="005F59D9" w:rsidRDefault="00AE1A92" w:rsidP="005265F2">
            <w:pPr>
              <w:pStyle w:val="Textkrper"/>
              <w:rPr>
                <w:lang w:eastAsia="de-DE"/>
              </w:rPr>
            </w:pPr>
            <w:r w:rsidRPr="00273C20">
              <w:rPr>
                <w:lang w:eastAsia="de-DE"/>
              </w:rPr>
              <w:t>SAPOS HEPS</w:t>
            </w:r>
            <w:r w:rsidR="003315FB">
              <w:rPr>
                <w:lang w:eastAsia="de-DE"/>
              </w:rPr>
              <w:t>;</w:t>
            </w:r>
          </w:p>
          <w:p w:rsidR="003315FB" w:rsidRPr="00273C20" w:rsidRDefault="003315FB" w:rsidP="005265F2">
            <w:pPr>
              <w:pStyle w:val="Textkrper"/>
              <w:rPr>
                <w:lang w:eastAsia="de-DE"/>
              </w:rPr>
            </w:pPr>
            <w:r w:rsidRPr="003315FB">
              <w:rPr>
                <w:lang w:eastAsia="de-DE"/>
              </w:rPr>
              <w:t>GMV magicPPP</w:t>
            </w:r>
          </w:p>
        </w:tc>
        <w:tc>
          <w:tcPr>
            <w:tcW w:w="851" w:type="dxa"/>
          </w:tcPr>
          <w:p w:rsidR="005F59D9" w:rsidRDefault="0032367F" w:rsidP="001B7657">
            <w:pPr>
              <w:pStyle w:val="Textkrper"/>
              <w:jc w:val="center"/>
              <w:rPr>
                <w:lang w:eastAsia="de-DE"/>
              </w:rPr>
            </w:pPr>
            <w:r w:rsidRPr="00273C20">
              <w:rPr>
                <w:lang w:eastAsia="de-DE"/>
              </w:rPr>
              <w:t>[3]</w:t>
            </w:r>
          </w:p>
          <w:p w:rsidR="006279AB" w:rsidRPr="00273C20" w:rsidRDefault="006279AB" w:rsidP="001B7657">
            <w:pPr>
              <w:pStyle w:val="Textkrper"/>
              <w:jc w:val="center"/>
              <w:rPr>
                <w:lang w:eastAsia="de-DE"/>
              </w:rPr>
            </w:pPr>
          </w:p>
        </w:tc>
      </w:tr>
      <w:tr w:rsidR="006279AB" w:rsidRPr="006279AB" w:rsidTr="001B7657">
        <w:tc>
          <w:tcPr>
            <w:tcW w:w="1550" w:type="dxa"/>
          </w:tcPr>
          <w:p w:rsidR="005F59D9" w:rsidRPr="006279AB" w:rsidRDefault="006279AB" w:rsidP="006279AB">
            <w:pPr>
              <w:pStyle w:val="Textkrper"/>
              <w:jc w:val="left"/>
              <w:rPr>
                <w:lang w:eastAsia="de-DE"/>
              </w:rPr>
            </w:pPr>
            <w:r w:rsidRPr="006279AB">
              <w:rPr>
                <w:lang w:eastAsia="de-DE"/>
              </w:rPr>
              <w:t>Commercial High Precise RT services</w:t>
            </w:r>
            <w:r w:rsidR="00273C20" w:rsidRPr="006279AB">
              <w:rPr>
                <w:lang w:eastAsia="de-DE"/>
              </w:rPr>
              <w:t xml:space="preserve"> </w:t>
            </w:r>
          </w:p>
        </w:tc>
        <w:tc>
          <w:tcPr>
            <w:tcW w:w="1677" w:type="dxa"/>
          </w:tcPr>
          <w:p w:rsidR="005F59D9" w:rsidRPr="006279AB" w:rsidRDefault="006279AB" w:rsidP="004F5660">
            <w:pPr>
              <w:pStyle w:val="Textkrper"/>
              <w:rPr>
                <w:lang w:eastAsia="de-DE"/>
              </w:rPr>
            </w:pPr>
            <w:r w:rsidRPr="006279AB">
              <w:rPr>
                <w:lang w:eastAsia="de-DE"/>
              </w:rPr>
              <w:t>System and Service</w:t>
            </w:r>
          </w:p>
        </w:tc>
        <w:tc>
          <w:tcPr>
            <w:tcW w:w="2693" w:type="dxa"/>
          </w:tcPr>
          <w:p w:rsidR="005F59D9" w:rsidRPr="006279AB" w:rsidRDefault="006279AB" w:rsidP="005265F2">
            <w:pPr>
              <w:pStyle w:val="Textkrper"/>
              <w:rPr>
                <w:lang w:eastAsia="de-DE"/>
              </w:rPr>
            </w:pPr>
            <w:r w:rsidRPr="006279AB">
              <w:rPr>
                <w:lang w:eastAsia="de-DE"/>
              </w:rPr>
              <w:t xml:space="preserve">GNSS augmentation by PPP technology </w:t>
            </w:r>
          </w:p>
        </w:tc>
        <w:tc>
          <w:tcPr>
            <w:tcW w:w="2410" w:type="dxa"/>
          </w:tcPr>
          <w:p w:rsidR="005F59D9" w:rsidRDefault="006279AB" w:rsidP="005265F2">
            <w:pPr>
              <w:pStyle w:val="Textkrper"/>
              <w:rPr>
                <w:lang w:eastAsia="de-DE"/>
              </w:rPr>
            </w:pPr>
            <w:r w:rsidRPr="006279AB">
              <w:rPr>
                <w:lang w:eastAsia="de-DE"/>
              </w:rPr>
              <w:t>FUGRO Starfix G2/G4</w:t>
            </w:r>
          </w:p>
          <w:p w:rsidR="006279AB" w:rsidRDefault="006279AB" w:rsidP="005265F2">
            <w:pPr>
              <w:pStyle w:val="Textkrper"/>
              <w:rPr>
                <w:lang w:eastAsia="de-DE"/>
              </w:rPr>
            </w:pPr>
            <w:r w:rsidRPr="006279AB">
              <w:rPr>
                <w:lang w:eastAsia="de-DE"/>
              </w:rPr>
              <w:t>NavCom StarFire</w:t>
            </w:r>
            <w:r w:rsidR="003315FB">
              <w:rPr>
                <w:lang w:eastAsia="de-DE"/>
              </w:rPr>
              <w:t>;</w:t>
            </w:r>
          </w:p>
          <w:p w:rsidR="003315FB" w:rsidRPr="006279AB" w:rsidRDefault="003315FB" w:rsidP="005265F2">
            <w:pPr>
              <w:pStyle w:val="Textkrper"/>
              <w:rPr>
                <w:lang w:eastAsia="de-DE"/>
              </w:rPr>
            </w:pPr>
            <w:r w:rsidRPr="003315FB">
              <w:rPr>
                <w:lang w:eastAsia="de-DE"/>
              </w:rPr>
              <w:t>GMV magicPPP</w:t>
            </w:r>
          </w:p>
        </w:tc>
        <w:tc>
          <w:tcPr>
            <w:tcW w:w="851" w:type="dxa"/>
          </w:tcPr>
          <w:p w:rsidR="005F59D9" w:rsidRDefault="006279AB" w:rsidP="006279AB">
            <w:pPr>
              <w:pStyle w:val="Textkrper"/>
              <w:jc w:val="center"/>
              <w:rPr>
                <w:lang w:eastAsia="de-DE"/>
              </w:rPr>
            </w:pPr>
            <w:r w:rsidRPr="006279AB">
              <w:rPr>
                <w:lang w:eastAsia="de-DE"/>
              </w:rPr>
              <w:t>[4]</w:t>
            </w:r>
          </w:p>
          <w:p w:rsidR="006279AB" w:rsidRPr="006279AB" w:rsidRDefault="006279AB" w:rsidP="006279AB">
            <w:pPr>
              <w:pStyle w:val="Textkrper"/>
              <w:jc w:val="center"/>
              <w:rPr>
                <w:lang w:eastAsia="de-DE"/>
              </w:rPr>
            </w:pPr>
            <w:r>
              <w:rPr>
                <w:lang w:eastAsia="de-DE"/>
              </w:rPr>
              <w:t>[5]</w:t>
            </w:r>
          </w:p>
        </w:tc>
      </w:tr>
      <w:tr w:rsidR="006279AB" w:rsidTr="001B7657">
        <w:tc>
          <w:tcPr>
            <w:tcW w:w="1550" w:type="dxa"/>
          </w:tcPr>
          <w:p w:rsidR="006279AB" w:rsidRDefault="00583BB0" w:rsidP="006279AB">
            <w:pPr>
              <w:pStyle w:val="Textkrper"/>
              <w:jc w:val="left"/>
              <w:rPr>
                <w:color w:val="FF0000"/>
                <w:lang w:eastAsia="de-DE"/>
              </w:rPr>
            </w:pPr>
            <w:r>
              <w:rPr>
                <w:color w:val="FF0000"/>
                <w:lang w:eastAsia="de-DE"/>
              </w:rPr>
              <w:t>Other radio based services</w:t>
            </w:r>
          </w:p>
        </w:tc>
        <w:tc>
          <w:tcPr>
            <w:tcW w:w="1677" w:type="dxa"/>
          </w:tcPr>
          <w:p w:rsidR="006279AB" w:rsidRPr="00273C20" w:rsidRDefault="006279AB" w:rsidP="004F5660">
            <w:pPr>
              <w:pStyle w:val="Textkrper"/>
              <w:rPr>
                <w:lang w:eastAsia="de-DE"/>
              </w:rPr>
            </w:pPr>
          </w:p>
        </w:tc>
        <w:tc>
          <w:tcPr>
            <w:tcW w:w="2693" w:type="dxa"/>
          </w:tcPr>
          <w:p w:rsidR="006279AB" w:rsidRDefault="006279AB" w:rsidP="005265F2">
            <w:pPr>
              <w:pStyle w:val="Textkrper"/>
              <w:rPr>
                <w:color w:val="FF0000"/>
                <w:lang w:eastAsia="de-DE"/>
              </w:rPr>
            </w:pPr>
          </w:p>
        </w:tc>
        <w:tc>
          <w:tcPr>
            <w:tcW w:w="2410" w:type="dxa"/>
          </w:tcPr>
          <w:p w:rsidR="006279AB" w:rsidRDefault="006279AB" w:rsidP="005265F2">
            <w:pPr>
              <w:pStyle w:val="Textkrper"/>
              <w:rPr>
                <w:color w:val="FF0000"/>
                <w:lang w:eastAsia="de-DE"/>
              </w:rPr>
            </w:pPr>
          </w:p>
        </w:tc>
        <w:tc>
          <w:tcPr>
            <w:tcW w:w="851" w:type="dxa"/>
          </w:tcPr>
          <w:p w:rsidR="006279AB" w:rsidRDefault="006279AB" w:rsidP="001B7657">
            <w:pPr>
              <w:pStyle w:val="Textkrper"/>
              <w:jc w:val="center"/>
              <w:rPr>
                <w:color w:val="FF0000"/>
                <w:lang w:eastAsia="de-DE"/>
              </w:rPr>
            </w:pPr>
          </w:p>
        </w:tc>
      </w:tr>
      <w:tr w:rsidR="006279AB" w:rsidTr="001B7657">
        <w:tc>
          <w:tcPr>
            <w:tcW w:w="1550" w:type="dxa"/>
          </w:tcPr>
          <w:p w:rsidR="006279AB" w:rsidRDefault="006279AB" w:rsidP="006279AB">
            <w:pPr>
              <w:pStyle w:val="Textkrper"/>
              <w:jc w:val="left"/>
              <w:rPr>
                <w:color w:val="FF0000"/>
                <w:lang w:eastAsia="de-DE"/>
              </w:rPr>
            </w:pPr>
            <w:r>
              <w:rPr>
                <w:color w:val="FF0000"/>
                <w:lang w:eastAsia="de-DE"/>
              </w:rPr>
              <w:t>…</w:t>
            </w:r>
          </w:p>
        </w:tc>
        <w:tc>
          <w:tcPr>
            <w:tcW w:w="1677" w:type="dxa"/>
          </w:tcPr>
          <w:p w:rsidR="006279AB" w:rsidRPr="00273C20" w:rsidRDefault="006279AB" w:rsidP="004F5660">
            <w:pPr>
              <w:pStyle w:val="Textkrper"/>
              <w:rPr>
                <w:lang w:eastAsia="de-DE"/>
              </w:rPr>
            </w:pPr>
          </w:p>
        </w:tc>
        <w:tc>
          <w:tcPr>
            <w:tcW w:w="2693" w:type="dxa"/>
          </w:tcPr>
          <w:p w:rsidR="006279AB" w:rsidRDefault="006279AB" w:rsidP="005265F2">
            <w:pPr>
              <w:pStyle w:val="Textkrper"/>
              <w:rPr>
                <w:color w:val="FF0000"/>
                <w:lang w:eastAsia="de-DE"/>
              </w:rPr>
            </w:pPr>
          </w:p>
        </w:tc>
        <w:tc>
          <w:tcPr>
            <w:tcW w:w="2410" w:type="dxa"/>
          </w:tcPr>
          <w:p w:rsidR="006279AB" w:rsidRDefault="006279AB" w:rsidP="005265F2">
            <w:pPr>
              <w:pStyle w:val="Textkrper"/>
              <w:rPr>
                <w:color w:val="FF0000"/>
                <w:lang w:eastAsia="de-DE"/>
              </w:rPr>
            </w:pPr>
          </w:p>
        </w:tc>
        <w:tc>
          <w:tcPr>
            <w:tcW w:w="851" w:type="dxa"/>
          </w:tcPr>
          <w:p w:rsidR="006279AB" w:rsidRDefault="006279AB" w:rsidP="001B7657">
            <w:pPr>
              <w:pStyle w:val="Textkrper"/>
              <w:jc w:val="center"/>
              <w:rPr>
                <w:color w:val="FF0000"/>
                <w:lang w:eastAsia="de-DE"/>
              </w:rPr>
            </w:pPr>
          </w:p>
        </w:tc>
      </w:tr>
    </w:tbl>
    <w:p w:rsidR="00321CE5" w:rsidRDefault="00321CE5" w:rsidP="004F5660">
      <w:pPr>
        <w:pStyle w:val="Textkrper"/>
        <w:rPr>
          <w:color w:val="FF0000"/>
          <w:lang w:eastAsia="de-DE"/>
        </w:rPr>
      </w:pPr>
    </w:p>
    <w:p w:rsidR="00583BB0" w:rsidRDefault="00583BB0" w:rsidP="00583BB0">
      <w:pPr>
        <w:pStyle w:val="berschrift1"/>
        <w:numPr>
          <w:ilvl w:val="0"/>
          <w:numId w:val="20"/>
        </w:numPr>
        <w:spacing w:after="120"/>
        <w:rPr>
          <w:rFonts w:eastAsia="Times New Roman" w:cs="Times New Roman"/>
          <w:caps w:val="0"/>
          <w:kern w:val="0"/>
          <w:sz w:val="32"/>
          <w:szCs w:val="20"/>
          <w:lang w:eastAsia="fi-FI"/>
        </w:rPr>
      </w:pPr>
      <w:bookmarkStart w:id="341" w:name="_Toc442708835"/>
      <w:r>
        <w:rPr>
          <w:rFonts w:eastAsia="Times New Roman" w:cs="Times New Roman"/>
          <w:caps w:val="0"/>
          <w:kern w:val="0"/>
          <w:sz w:val="32"/>
          <w:szCs w:val="20"/>
          <w:lang w:eastAsia="fi-FI"/>
        </w:rPr>
        <w:t>Use Cases</w:t>
      </w:r>
    </w:p>
    <w:p w:rsidR="00583BB0" w:rsidRPr="007377B7" w:rsidRDefault="00583BB0" w:rsidP="00583BB0">
      <w:pPr>
        <w:pStyle w:val="Textkrper"/>
        <w:rPr>
          <w:color w:val="FF0000"/>
          <w:lang w:eastAsia="fi-FI"/>
        </w:rPr>
      </w:pPr>
      <w:r w:rsidRPr="007377B7">
        <w:rPr>
          <w:color w:val="FF0000"/>
          <w:lang w:eastAsia="fi-FI"/>
        </w:rPr>
        <w:t>Per 915</w:t>
      </w:r>
    </w:p>
    <w:p w:rsidR="00583BB0" w:rsidRPr="007377B7" w:rsidRDefault="00583BB0" w:rsidP="00583BB0">
      <w:pPr>
        <w:pStyle w:val="Textkrper"/>
        <w:rPr>
          <w:color w:val="FF0000"/>
          <w:lang w:eastAsia="fi-FI"/>
        </w:rPr>
      </w:pPr>
      <w:r w:rsidRPr="007377B7">
        <w:rPr>
          <w:color w:val="FF0000"/>
          <w:lang w:eastAsia="fi-FI"/>
        </w:rPr>
        <w:t>Automatic Docking</w:t>
      </w:r>
    </w:p>
    <w:p w:rsidR="00583BB0" w:rsidRPr="007377B7" w:rsidRDefault="00583BB0" w:rsidP="00583BB0">
      <w:pPr>
        <w:pStyle w:val="Textkrper"/>
        <w:rPr>
          <w:color w:val="FF0000"/>
          <w:lang w:eastAsia="fi-FI"/>
        </w:rPr>
      </w:pPr>
      <w:r w:rsidRPr="007377B7">
        <w:rPr>
          <w:color w:val="FF0000"/>
          <w:lang w:eastAsia="fi-FI"/>
        </w:rPr>
        <w:t>Dredging/Construction</w:t>
      </w:r>
      <w:r>
        <w:rPr>
          <w:color w:val="FF0000"/>
          <w:lang w:eastAsia="fi-FI"/>
        </w:rPr>
        <w:t>/Maintenance</w:t>
      </w:r>
    </w:p>
    <w:p w:rsidR="00583BB0" w:rsidRDefault="00583BB0" w:rsidP="00583BB0">
      <w:pPr>
        <w:pStyle w:val="Textkrper"/>
        <w:rPr>
          <w:color w:val="FF0000"/>
          <w:lang w:eastAsia="fi-FI"/>
        </w:rPr>
      </w:pPr>
      <w:r w:rsidRPr="007377B7">
        <w:rPr>
          <w:color w:val="FF0000"/>
          <w:lang w:eastAsia="fi-FI"/>
        </w:rPr>
        <w:t>Cargo Handling</w:t>
      </w:r>
    </w:p>
    <w:p w:rsidR="00583BB0" w:rsidRDefault="00583BB0" w:rsidP="00583BB0">
      <w:pPr>
        <w:pStyle w:val="Textkrper"/>
        <w:rPr>
          <w:color w:val="FF0000"/>
          <w:lang w:eastAsia="fi-FI"/>
        </w:rPr>
      </w:pPr>
      <w:r>
        <w:rPr>
          <w:color w:val="FF0000"/>
          <w:lang w:eastAsia="fi-FI"/>
        </w:rPr>
        <w:t>Port Approach</w:t>
      </w:r>
    </w:p>
    <w:p w:rsidR="00583BB0" w:rsidRDefault="00583BB0" w:rsidP="00583BB0">
      <w:pPr>
        <w:pStyle w:val="Textkrper"/>
        <w:rPr>
          <w:color w:val="FF0000"/>
          <w:lang w:eastAsia="fi-FI"/>
        </w:rPr>
      </w:pPr>
      <w:r>
        <w:rPr>
          <w:color w:val="FF0000"/>
          <w:lang w:eastAsia="fi-FI"/>
        </w:rPr>
        <w:t>Restricted Waters</w:t>
      </w:r>
    </w:p>
    <w:p w:rsidR="00583BB0" w:rsidRDefault="00583BB0" w:rsidP="00583BB0">
      <w:pPr>
        <w:pStyle w:val="Textkrper"/>
        <w:rPr>
          <w:color w:val="FF0000"/>
          <w:lang w:eastAsia="fi-FI"/>
        </w:rPr>
      </w:pPr>
      <w:r>
        <w:rPr>
          <w:color w:val="FF0000"/>
          <w:lang w:eastAsia="fi-FI"/>
        </w:rPr>
        <w:t>Pilotage</w:t>
      </w:r>
    </w:p>
    <w:p w:rsidR="00583BB0" w:rsidRDefault="00583BB0" w:rsidP="00583BB0">
      <w:pPr>
        <w:pStyle w:val="Textkrper"/>
        <w:rPr>
          <w:color w:val="FF0000"/>
          <w:lang w:eastAsia="fi-FI"/>
        </w:rPr>
      </w:pPr>
      <w:r>
        <w:rPr>
          <w:color w:val="FF0000"/>
          <w:lang w:eastAsia="fi-FI"/>
        </w:rPr>
        <w:t>Position Keeping</w:t>
      </w:r>
    </w:p>
    <w:bookmarkEnd w:id="341"/>
    <w:p w:rsidR="0099380B" w:rsidRPr="00B07EDB" w:rsidRDefault="0099380B" w:rsidP="00B07EDB">
      <w:pPr>
        <w:pStyle w:val="Textkrper"/>
      </w:pPr>
    </w:p>
    <w:p w:rsidR="004B5583" w:rsidRDefault="004B5583" w:rsidP="005265F2">
      <w:pPr>
        <w:pStyle w:val="Textkrper"/>
        <w:rPr>
          <w:color w:val="8DB3E2" w:themeColor="text2" w:themeTint="66"/>
          <w:lang w:eastAsia="de-DE"/>
        </w:rPr>
      </w:pPr>
    </w:p>
    <w:p w:rsidR="005F59D9" w:rsidRDefault="005F59D9" w:rsidP="005F59D9">
      <w:pPr>
        <w:pStyle w:val="Textkrper"/>
        <w:rPr>
          <w:color w:val="FF0000"/>
          <w:lang w:eastAsia="de-DE"/>
        </w:rPr>
      </w:pPr>
    </w:p>
    <w:p w:rsidR="00502F4F" w:rsidRDefault="00502F4F" w:rsidP="00502F4F">
      <w:pPr>
        <w:pStyle w:val="Listenabsatz"/>
        <w:ind w:left="360"/>
        <w:jc w:val="both"/>
      </w:pPr>
    </w:p>
    <w:p w:rsidR="0099380B" w:rsidRDefault="0099380B">
      <w:pPr>
        <w:rPr>
          <w:b/>
        </w:rPr>
      </w:pPr>
      <w:r>
        <w:br w:type="page"/>
      </w:r>
    </w:p>
    <w:p w:rsidR="00502F4F" w:rsidRPr="002E5FC3" w:rsidRDefault="00502F4F" w:rsidP="00502F4F">
      <w:pPr>
        <w:pStyle w:val="berschrift2"/>
      </w:pPr>
      <w:bookmarkStart w:id="342" w:name="_Toc442708847"/>
      <w:r w:rsidRPr="002E5FC3">
        <w:t xml:space="preserve">ANNEX </w:t>
      </w:r>
      <w:r>
        <w:t>A</w:t>
      </w:r>
      <w:r>
        <w:tab/>
      </w:r>
      <w:r w:rsidRPr="002E5FC3">
        <w:t>Abbreviations</w:t>
      </w:r>
      <w:bookmarkEnd w:id="342"/>
    </w:p>
    <w:tbl>
      <w:tblPr>
        <w:tblW w:w="9072" w:type="dxa"/>
        <w:tblInd w:w="108" w:type="dxa"/>
        <w:tblLayout w:type="fixed"/>
        <w:tblLook w:val="00A0" w:firstRow="1" w:lastRow="0" w:firstColumn="1" w:lastColumn="0" w:noHBand="0" w:noVBand="0"/>
      </w:tblPr>
      <w:tblGrid>
        <w:gridCol w:w="1265"/>
        <w:gridCol w:w="236"/>
        <w:gridCol w:w="7571"/>
      </w:tblGrid>
      <w:tr w:rsidR="0032367F" w:rsidRPr="0032367F" w:rsidTr="002B4067">
        <w:tc>
          <w:tcPr>
            <w:tcW w:w="1265" w:type="dxa"/>
          </w:tcPr>
          <w:p w:rsidR="00502F4F" w:rsidRPr="0032367F" w:rsidRDefault="00502F4F" w:rsidP="009D65D2">
            <w:pPr>
              <w:spacing w:before="40" w:after="40"/>
              <w:jc w:val="both"/>
              <w:rPr>
                <w:sz w:val="18"/>
                <w:szCs w:val="18"/>
              </w:rPr>
            </w:pPr>
            <w:r w:rsidRPr="0032367F">
              <w:rPr>
                <w:sz w:val="18"/>
                <w:szCs w:val="18"/>
              </w:rPr>
              <w:t>GNSS</w:t>
            </w:r>
          </w:p>
        </w:tc>
        <w:tc>
          <w:tcPr>
            <w:tcW w:w="236" w:type="dxa"/>
            <w:vAlign w:val="center"/>
          </w:tcPr>
          <w:p w:rsidR="00502F4F" w:rsidRPr="0032367F" w:rsidRDefault="00502F4F" w:rsidP="002B4067">
            <w:pPr>
              <w:spacing w:before="40" w:after="40"/>
              <w:ind w:left="-97"/>
              <w:jc w:val="center"/>
              <w:rPr>
                <w:sz w:val="18"/>
                <w:szCs w:val="18"/>
              </w:rPr>
            </w:pPr>
            <w:r w:rsidRPr="0032367F">
              <w:rPr>
                <w:sz w:val="18"/>
                <w:szCs w:val="18"/>
              </w:rPr>
              <w:t>-</w:t>
            </w:r>
          </w:p>
        </w:tc>
        <w:tc>
          <w:tcPr>
            <w:tcW w:w="7571" w:type="dxa"/>
          </w:tcPr>
          <w:p w:rsidR="00502F4F" w:rsidRPr="0032367F" w:rsidRDefault="00502F4F" w:rsidP="009D65D2">
            <w:pPr>
              <w:spacing w:before="40" w:after="40"/>
              <w:jc w:val="both"/>
              <w:rPr>
                <w:sz w:val="18"/>
                <w:szCs w:val="18"/>
              </w:rPr>
            </w:pPr>
            <w:r w:rsidRPr="0032367F">
              <w:rPr>
                <w:sz w:val="18"/>
                <w:szCs w:val="18"/>
              </w:rPr>
              <w:t>Global Navigation Satellite System</w:t>
            </w:r>
          </w:p>
        </w:tc>
      </w:tr>
      <w:tr w:rsidR="0054474B" w:rsidRPr="0054474B" w:rsidTr="002B4067">
        <w:tc>
          <w:tcPr>
            <w:tcW w:w="1265" w:type="dxa"/>
          </w:tcPr>
          <w:p w:rsidR="00502F4F" w:rsidRPr="0054474B" w:rsidRDefault="00502F4F" w:rsidP="009D65D2">
            <w:pPr>
              <w:spacing w:before="40" w:after="40"/>
              <w:jc w:val="both"/>
              <w:rPr>
                <w:sz w:val="18"/>
                <w:szCs w:val="18"/>
              </w:rPr>
            </w:pPr>
            <w:r w:rsidRPr="0054474B">
              <w:rPr>
                <w:sz w:val="18"/>
                <w:szCs w:val="18"/>
              </w:rPr>
              <w:t>IALA</w:t>
            </w:r>
          </w:p>
        </w:tc>
        <w:tc>
          <w:tcPr>
            <w:tcW w:w="236" w:type="dxa"/>
            <w:vAlign w:val="center"/>
          </w:tcPr>
          <w:p w:rsidR="00502F4F" w:rsidRPr="0054474B" w:rsidRDefault="00502F4F" w:rsidP="002B4067">
            <w:pPr>
              <w:spacing w:before="40" w:after="40"/>
              <w:ind w:left="-97"/>
              <w:jc w:val="center"/>
              <w:rPr>
                <w:sz w:val="18"/>
                <w:szCs w:val="18"/>
              </w:rPr>
            </w:pPr>
            <w:r w:rsidRPr="0054474B">
              <w:rPr>
                <w:sz w:val="18"/>
                <w:szCs w:val="18"/>
              </w:rPr>
              <w:t>-</w:t>
            </w:r>
          </w:p>
        </w:tc>
        <w:tc>
          <w:tcPr>
            <w:tcW w:w="7571" w:type="dxa"/>
          </w:tcPr>
          <w:p w:rsidR="00502F4F" w:rsidRPr="0054474B" w:rsidRDefault="00502F4F" w:rsidP="009D65D2">
            <w:pPr>
              <w:spacing w:before="40" w:after="40"/>
              <w:jc w:val="both"/>
              <w:rPr>
                <w:sz w:val="18"/>
                <w:szCs w:val="18"/>
              </w:rPr>
            </w:pPr>
            <w:r w:rsidRPr="0054474B">
              <w:rPr>
                <w:sz w:val="18"/>
                <w:szCs w:val="18"/>
              </w:rPr>
              <w:t>International Association of Marine Aids to Navigation and Lighthouse Authorities</w:t>
            </w:r>
          </w:p>
        </w:tc>
      </w:tr>
      <w:tr w:rsidR="0054474B" w:rsidRPr="0054474B" w:rsidTr="002B4067">
        <w:tc>
          <w:tcPr>
            <w:tcW w:w="1265" w:type="dxa"/>
          </w:tcPr>
          <w:p w:rsidR="00502F4F" w:rsidRPr="0054474B" w:rsidRDefault="00502F4F" w:rsidP="009D65D2">
            <w:pPr>
              <w:spacing w:before="40" w:after="40"/>
              <w:jc w:val="both"/>
              <w:rPr>
                <w:sz w:val="18"/>
                <w:szCs w:val="18"/>
              </w:rPr>
            </w:pPr>
            <w:r w:rsidRPr="0054474B">
              <w:rPr>
                <w:sz w:val="18"/>
                <w:szCs w:val="18"/>
              </w:rPr>
              <w:t>IMO</w:t>
            </w:r>
          </w:p>
        </w:tc>
        <w:tc>
          <w:tcPr>
            <w:tcW w:w="236" w:type="dxa"/>
            <w:vAlign w:val="center"/>
          </w:tcPr>
          <w:p w:rsidR="00502F4F" w:rsidRPr="0054474B" w:rsidRDefault="00502F4F" w:rsidP="002B4067">
            <w:pPr>
              <w:spacing w:before="40" w:after="40"/>
              <w:ind w:left="-97"/>
              <w:jc w:val="center"/>
              <w:rPr>
                <w:sz w:val="18"/>
                <w:szCs w:val="18"/>
              </w:rPr>
            </w:pPr>
            <w:r w:rsidRPr="0054474B">
              <w:rPr>
                <w:sz w:val="18"/>
                <w:szCs w:val="18"/>
              </w:rPr>
              <w:t>-</w:t>
            </w:r>
          </w:p>
        </w:tc>
        <w:tc>
          <w:tcPr>
            <w:tcW w:w="7571" w:type="dxa"/>
          </w:tcPr>
          <w:p w:rsidR="00502F4F" w:rsidRPr="0054474B" w:rsidRDefault="00502F4F" w:rsidP="009D65D2">
            <w:pPr>
              <w:spacing w:before="40" w:after="40"/>
              <w:jc w:val="both"/>
              <w:rPr>
                <w:sz w:val="18"/>
                <w:szCs w:val="18"/>
              </w:rPr>
            </w:pPr>
            <w:r w:rsidRPr="0054474B">
              <w:rPr>
                <w:sz w:val="18"/>
                <w:szCs w:val="18"/>
              </w:rPr>
              <w:t>International Maritime Organisation</w:t>
            </w:r>
          </w:p>
        </w:tc>
      </w:tr>
      <w:tr w:rsidR="0054474B" w:rsidRPr="0054474B" w:rsidTr="005265F2">
        <w:tc>
          <w:tcPr>
            <w:tcW w:w="1265" w:type="dxa"/>
          </w:tcPr>
          <w:p w:rsidR="0054474B" w:rsidRPr="0054474B" w:rsidRDefault="0054474B" w:rsidP="005265F2">
            <w:pPr>
              <w:spacing w:before="40" w:after="40"/>
              <w:jc w:val="both"/>
              <w:rPr>
                <w:sz w:val="18"/>
                <w:szCs w:val="18"/>
              </w:rPr>
            </w:pPr>
            <w:r w:rsidRPr="0054474B">
              <w:rPr>
                <w:sz w:val="18"/>
                <w:szCs w:val="18"/>
              </w:rPr>
              <w:t>PNT</w:t>
            </w:r>
          </w:p>
        </w:tc>
        <w:tc>
          <w:tcPr>
            <w:tcW w:w="236" w:type="dxa"/>
            <w:vAlign w:val="center"/>
          </w:tcPr>
          <w:p w:rsidR="0054474B" w:rsidRPr="0054474B" w:rsidRDefault="0054474B" w:rsidP="005265F2">
            <w:pPr>
              <w:spacing w:before="40" w:after="40"/>
              <w:ind w:left="-97"/>
              <w:jc w:val="center"/>
              <w:rPr>
                <w:sz w:val="18"/>
                <w:szCs w:val="18"/>
              </w:rPr>
            </w:pPr>
            <w:r w:rsidRPr="0054474B">
              <w:rPr>
                <w:sz w:val="18"/>
                <w:szCs w:val="18"/>
              </w:rPr>
              <w:t>-</w:t>
            </w:r>
          </w:p>
        </w:tc>
        <w:tc>
          <w:tcPr>
            <w:tcW w:w="7571" w:type="dxa"/>
          </w:tcPr>
          <w:p w:rsidR="0054474B" w:rsidRPr="0054474B" w:rsidRDefault="0054474B" w:rsidP="005265F2">
            <w:pPr>
              <w:spacing w:before="40" w:after="40"/>
              <w:jc w:val="both"/>
              <w:rPr>
                <w:sz w:val="18"/>
                <w:szCs w:val="18"/>
              </w:rPr>
            </w:pPr>
            <w:r w:rsidRPr="0054474B">
              <w:rPr>
                <w:sz w:val="18"/>
                <w:szCs w:val="18"/>
              </w:rPr>
              <w:t>Position, Navigation, and Timing</w:t>
            </w:r>
          </w:p>
        </w:tc>
      </w:tr>
      <w:tr w:rsidR="0054474B" w:rsidRPr="0054474B" w:rsidTr="002B4067">
        <w:tc>
          <w:tcPr>
            <w:tcW w:w="1265" w:type="dxa"/>
          </w:tcPr>
          <w:p w:rsidR="00502F4F" w:rsidRPr="0054474B" w:rsidRDefault="00502F4F" w:rsidP="0054474B">
            <w:pPr>
              <w:spacing w:before="40" w:after="40"/>
              <w:jc w:val="both"/>
              <w:rPr>
                <w:sz w:val="18"/>
                <w:szCs w:val="18"/>
              </w:rPr>
            </w:pPr>
            <w:r w:rsidRPr="0054474B">
              <w:rPr>
                <w:sz w:val="18"/>
                <w:szCs w:val="18"/>
              </w:rPr>
              <w:t>P</w:t>
            </w:r>
            <w:r w:rsidR="0054474B">
              <w:rPr>
                <w:sz w:val="18"/>
                <w:szCs w:val="18"/>
              </w:rPr>
              <w:t>PU</w:t>
            </w:r>
          </w:p>
        </w:tc>
        <w:tc>
          <w:tcPr>
            <w:tcW w:w="236" w:type="dxa"/>
            <w:vAlign w:val="center"/>
          </w:tcPr>
          <w:p w:rsidR="00502F4F" w:rsidRPr="0054474B" w:rsidRDefault="00502F4F" w:rsidP="002B4067">
            <w:pPr>
              <w:spacing w:before="40" w:after="40"/>
              <w:ind w:left="-97"/>
              <w:jc w:val="center"/>
              <w:rPr>
                <w:sz w:val="18"/>
                <w:szCs w:val="18"/>
              </w:rPr>
            </w:pPr>
            <w:r w:rsidRPr="0054474B">
              <w:rPr>
                <w:sz w:val="18"/>
                <w:szCs w:val="18"/>
              </w:rPr>
              <w:t>-</w:t>
            </w:r>
          </w:p>
        </w:tc>
        <w:tc>
          <w:tcPr>
            <w:tcW w:w="7571" w:type="dxa"/>
          </w:tcPr>
          <w:p w:rsidR="00502F4F" w:rsidRPr="0054474B" w:rsidRDefault="0054474B" w:rsidP="009D65D2">
            <w:pPr>
              <w:spacing w:before="40" w:after="40"/>
              <w:jc w:val="both"/>
              <w:rPr>
                <w:sz w:val="18"/>
                <w:szCs w:val="18"/>
              </w:rPr>
            </w:pPr>
            <w:r>
              <w:rPr>
                <w:sz w:val="18"/>
                <w:szCs w:val="18"/>
              </w:rPr>
              <w:t>Potable Pilot Unit</w:t>
            </w:r>
          </w:p>
        </w:tc>
      </w:tr>
      <w:tr w:rsidR="0032367F" w:rsidRPr="0032367F" w:rsidTr="002B4067">
        <w:tc>
          <w:tcPr>
            <w:tcW w:w="1265" w:type="dxa"/>
          </w:tcPr>
          <w:p w:rsidR="00502F4F" w:rsidRPr="0032367F" w:rsidRDefault="00502F4F" w:rsidP="0032367F">
            <w:pPr>
              <w:spacing w:before="40" w:after="40"/>
              <w:jc w:val="both"/>
              <w:rPr>
                <w:sz w:val="18"/>
                <w:szCs w:val="18"/>
              </w:rPr>
            </w:pPr>
            <w:r w:rsidRPr="0032367F">
              <w:rPr>
                <w:sz w:val="18"/>
                <w:szCs w:val="18"/>
              </w:rPr>
              <w:t>R</w:t>
            </w:r>
            <w:r w:rsidR="0032367F" w:rsidRPr="0032367F">
              <w:rPr>
                <w:sz w:val="18"/>
                <w:szCs w:val="18"/>
              </w:rPr>
              <w:t>T</w:t>
            </w:r>
          </w:p>
        </w:tc>
        <w:tc>
          <w:tcPr>
            <w:tcW w:w="236" w:type="dxa"/>
            <w:vAlign w:val="center"/>
          </w:tcPr>
          <w:p w:rsidR="00502F4F" w:rsidRPr="0032367F" w:rsidRDefault="00502F4F" w:rsidP="002B4067">
            <w:pPr>
              <w:spacing w:before="40" w:after="40"/>
              <w:ind w:left="-97"/>
              <w:jc w:val="center"/>
              <w:rPr>
                <w:sz w:val="18"/>
                <w:szCs w:val="18"/>
              </w:rPr>
            </w:pPr>
            <w:r w:rsidRPr="0032367F">
              <w:rPr>
                <w:sz w:val="18"/>
                <w:szCs w:val="18"/>
              </w:rPr>
              <w:t>-</w:t>
            </w:r>
          </w:p>
        </w:tc>
        <w:tc>
          <w:tcPr>
            <w:tcW w:w="7571" w:type="dxa"/>
          </w:tcPr>
          <w:p w:rsidR="00502F4F" w:rsidRPr="0032367F" w:rsidRDefault="00502F4F" w:rsidP="0032367F">
            <w:pPr>
              <w:spacing w:before="40" w:after="40"/>
              <w:jc w:val="both"/>
              <w:rPr>
                <w:sz w:val="18"/>
                <w:szCs w:val="18"/>
              </w:rPr>
            </w:pPr>
            <w:r w:rsidRPr="0032367F">
              <w:rPr>
                <w:sz w:val="18"/>
                <w:szCs w:val="18"/>
              </w:rPr>
              <w:t>Re</w:t>
            </w:r>
            <w:r w:rsidR="0032367F" w:rsidRPr="0032367F">
              <w:rPr>
                <w:sz w:val="18"/>
                <w:szCs w:val="18"/>
              </w:rPr>
              <w:t>al Time</w:t>
            </w:r>
          </w:p>
        </w:tc>
      </w:tr>
    </w:tbl>
    <w:p w:rsidR="002B4067" w:rsidRDefault="002B4067" w:rsidP="00502F4F">
      <w:pPr>
        <w:sectPr w:rsidR="002B4067" w:rsidSect="002B4067">
          <w:headerReference w:type="even" r:id="rId26"/>
          <w:headerReference w:type="default" r:id="rId27"/>
          <w:footerReference w:type="default" r:id="rId28"/>
          <w:headerReference w:type="first" r:id="rId29"/>
          <w:pgSz w:w="11907" w:h="16834" w:code="9"/>
          <w:pgMar w:top="1797" w:right="1440" w:bottom="1440" w:left="1440" w:header="851" w:footer="851" w:gutter="0"/>
          <w:cols w:space="720"/>
          <w:titlePg/>
          <w:docGrid w:linePitch="299"/>
        </w:sectPr>
      </w:pPr>
    </w:p>
    <w:p w:rsidR="00502F4F" w:rsidRDefault="00502F4F" w:rsidP="00502F4F">
      <w:pPr>
        <w:pStyle w:val="berschrift2"/>
      </w:pPr>
      <w:bookmarkStart w:id="343" w:name="_Toc364862109"/>
      <w:bookmarkStart w:id="344" w:name="_Toc442708848"/>
      <w:r>
        <w:t>ANNEX B</w:t>
      </w:r>
      <w:r>
        <w:tab/>
      </w:r>
      <w:bookmarkEnd w:id="343"/>
      <w:r w:rsidR="002B4067">
        <w:t>Definitions</w:t>
      </w:r>
      <w:bookmarkEnd w:id="344"/>
    </w:p>
    <w:tbl>
      <w:tblPr>
        <w:tblW w:w="8836" w:type="dxa"/>
        <w:tblInd w:w="108" w:type="dxa"/>
        <w:tblLayout w:type="fixed"/>
        <w:tblLook w:val="00A0" w:firstRow="1" w:lastRow="0" w:firstColumn="1" w:lastColumn="0" w:noHBand="0" w:noVBand="0"/>
      </w:tblPr>
      <w:tblGrid>
        <w:gridCol w:w="1265"/>
        <w:gridCol w:w="7571"/>
      </w:tblGrid>
      <w:tr w:rsidR="00727196" w:rsidTr="00727196">
        <w:tc>
          <w:tcPr>
            <w:tcW w:w="1265" w:type="dxa"/>
          </w:tcPr>
          <w:p w:rsidR="00727196" w:rsidRDefault="00727196" w:rsidP="00CC041F">
            <w:pPr>
              <w:spacing w:before="40" w:after="40"/>
              <w:jc w:val="both"/>
              <w:rPr>
                <w:sz w:val="18"/>
                <w:szCs w:val="18"/>
              </w:rPr>
            </w:pPr>
            <w:r>
              <w:rPr>
                <w:sz w:val="18"/>
                <w:szCs w:val="18"/>
              </w:rPr>
              <w:t>Accuracy</w:t>
            </w:r>
          </w:p>
        </w:tc>
        <w:tc>
          <w:tcPr>
            <w:tcW w:w="7571" w:type="dxa"/>
          </w:tcPr>
          <w:p w:rsidR="00727196" w:rsidRDefault="008868A8" w:rsidP="00CC041F">
            <w:pPr>
              <w:spacing w:before="40" w:after="40"/>
              <w:jc w:val="both"/>
              <w:rPr>
                <w:sz w:val="18"/>
                <w:szCs w:val="18"/>
              </w:rPr>
            </w:pPr>
            <w:r>
              <w:rPr>
                <w:sz w:val="18"/>
                <w:szCs w:val="18"/>
              </w:rPr>
              <w:t>[verify all terms are in IALA dictionary and we are using the same definition]</w:t>
            </w:r>
          </w:p>
        </w:tc>
      </w:tr>
      <w:tr w:rsidR="00727196" w:rsidTr="00CC041F">
        <w:tc>
          <w:tcPr>
            <w:tcW w:w="8836" w:type="dxa"/>
            <w:gridSpan w:val="2"/>
          </w:tcPr>
          <w:p w:rsidR="00727196" w:rsidRPr="009D65D2" w:rsidRDefault="00727196" w:rsidP="00CC041F">
            <w:pPr>
              <w:spacing w:before="40" w:after="40"/>
              <w:jc w:val="both"/>
              <w:rPr>
                <w:sz w:val="18"/>
                <w:szCs w:val="18"/>
              </w:rPr>
            </w:pPr>
          </w:p>
        </w:tc>
      </w:tr>
      <w:tr w:rsidR="00727196" w:rsidTr="00CC041F">
        <w:tc>
          <w:tcPr>
            <w:tcW w:w="1265" w:type="dxa"/>
          </w:tcPr>
          <w:p w:rsidR="00727196" w:rsidRDefault="00321CE5" w:rsidP="00CC041F">
            <w:pPr>
              <w:spacing w:before="40" w:after="40"/>
              <w:jc w:val="both"/>
              <w:rPr>
                <w:sz w:val="18"/>
                <w:szCs w:val="18"/>
              </w:rPr>
            </w:pPr>
            <w:r>
              <w:rPr>
                <w:sz w:val="18"/>
                <w:szCs w:val="18"/>
              </w:rPr>
              <w:t xml:space="preserve">Precision </w:t>
            </w:r>
          </w:p>
        </w:tc>
        <w:tc>
          <w:tcPr>
            <w:tcW w:w="7571" w:type="dxa"/>
          </w:tcPr>
          <w:p w:rsidR="00727196" w:rsidRDefault="00727196" w:rsidP="00CC041F">
            <w:pPr>
              <w:spacing w:before="40" w:after="40"/>
              <w:jc w:val="both"/>
              <w:rPr>
                <w:sz w:val="18"/>
                <w:szCs w:val="18"/>
              </w:rPr>
            </w:pPr>
          </w:p>
        </w:tc>
      </w:tr>
      <w:tr w:rsidR="00727196" w:rsidTr="00CC041F">
        <w:tc>
          <w:tcPr>
            <w:tcW w:w="8836" w:type="dxa"/>
            <w:gridSpan w:val="2"/>
          </w:tcPr>
          <w:p w:rsidR="00727196" w:rsidRPr="009D65D2" w:rsidRDefault="00727196" w:rsidP="00CC041F">
            <w:pPr>
              <w:spacing w:before="40" w:after="40"/>
              <w:jc w:val="both"/>
              <w:rPr>
                <w:sz w:val="18"/>
                <w:szCs w:val="18"/>
              </w:rPr>
            </w:pPr>
          </w:p>
        </w:tc>
      </w:tr>
      <w:tr w:rsidR="00727196" w:rsidTr="00CC041F">
        <w:tc>
          <w:tcPr>
            <w:tcW w:w="1265" w:type="dxa"/>
          </w:tcPr>
          <w:p w:rsidR="00727196" w:rsidRDefault="00727196" w:rsidP="00CC041F">
            <w:pPr>
              <w:spacing w:before="40" w:after="40"/>
              <w:jc w:val="both"/>
              <w:rPr>
                <w:sz w:val="18"/>
                <w:szCs w:val="18"/>
              </w:rPr>
            </w:pPr>
            <w:r>
              <w:rPr>
                <w:sz w:val="18"/>
                <w:szCs w:val="18"/>
              </w:rPr>
              <w:t>Integrity</w:t>
            </w:r>
          </w:p>
        </w:tc>
        <w:tc>
          <w:tcPr>
            <w:tcW w:w="7571" w:type="dxa"/>
          </w:tcPr>
          <w:p w:rsidR="00727196" w:rsidRDefault="00727196" w:rsidP="00CC041F">
            <w:pPr>
              <w:spacing w:before="40" w:after="40"/>
              <w:jc w:val="both"/>
              <w:rPr>
                <w:sz w:val="18"/>
                <w:szCs w:val="18"/>
              </w:rPr>
            </w:pPr>
          </w:p>
        </w:tc>
      </w:tr>
      <w:tr w:rsidR="00727196" w:rsidTr="00CC041F">
        <w:tc>
          <w:tcPr>
            <w:tcW w:w="8836" w:type="dxa"/>
            <w:gridSpan w:val="2"/>
          </w:tcPr>
          <w:p w:rsidR="00727196" w:rsidRPr="009D65D2" w:rsidRDefault="00727196" w:rsidP="00CC041F">
            <w:pPr>
              <w:spacing w:before="40" w:after="40"/>
              <w:jc w:val="both"/>
              <w:rPr>
                <w:sz w:val="18"/>
                <w:szCs w:val="18"/>
              </w:rPr>
            </w:pPr>
          </w:p>
        </w:tc>
      </w:tr>
      <w:tr w:rsidR="004D0E84" w:rsidTr="00CC041F">
        <w:tc>
          <w:tcPr>
            <w:tcW w:w="8836" w:type="dxa"/>
            <w:gridSpan w:val="2"/>
          </w:tcPr>
          <w:p w:rsidR="004D0E84" w:rsidRPr="009D65D2" w:rsidRDefault="004D0E84" w:rsidP="00CC041F">
            <w:pPr>
              <w:spacing w:before="40" w:after="40"/>
              <w:jc w:val="both"/>
              <w:rPr>
                <w:sz w:val="18"/>
                <w:szCs w:val="18"/>
              </w:rPr>
            </w:pPr>
            <w:r>
              <w:rPr>
                <w:color w:val="FF0000"/>
                <w:lang w:eastAsia="de-DE"/>
              </w:rPr>
              <w:t>Time to Solution</w:t>
            </w:r>
          </w:p>
        </w:tc>
      </w:tr>
      <w:tr w:rsidR="00727196" w:rsidTr="00CC041F">
        <w:tc>
          <w:tcPr>
            <w:tcW w:w="1265" w:type="dxa"/>
          </w:tcPr>
          <w:p w:rsidR="00727196" w:rsidRDefault="00727196" w:rsidP="00727196">
            <w:pPr>
              <w:spacing w:before="40" w:after="40"/>
              <w:jc w:val="both"/>
              <w:rPr>
                <w:sz w:val="18"/>
                <w:szCs w:val="18"/>
              </w:rPr>
            </w:pPr>
          </w:p>
        </w:tc>
        <w:tc>
          <w:tcPr>
            <w:tcW w:w="7571" w:type="dxa"/>
          </w:tcPr>
          <w:p w:rsidR="00727196" w:rsidRDefault="00727196" w:rsidP="00CC041F">
            <w:pPr>
              <w:spacing w:before="40" w:after="40"/>
              <w:jc w:val="both"/>
              <w:rPr>
                <w:sz w:val="18"/>
                <w:szCs w:val="18"/>
              </w:rPr>
            </w:pPr>
          </w:p>
        </w:tc>
      </w:tr>
      <w:tr w:rsidR="00727196" w:rsidTr="00CC041F">
        <w:tc>
          <w:tcPr>
            <w:tcW w:w="8836" w:type="dxa"/>
            <w:gridSpan w:val="2"/>
          </w:tcPr>
          <w:p w:rsidR="00727196" w:rsidRPr="009D65D2" w:rsidRDefault="00727196" w:rsidP="00CC041F">
            <w:pPr>
              <w:spacing w:before="40" w:after="40"/>
              <w:jc w:val="both"/>
              <w:rPr>
                <w:sz w:val="18"/>
                <w:szCs w:val="18"/>
              </w:rPr>
            </w:pPr>
          </w:p>
        </w:tc>
      </w:tr>
      <w:tr w:rsidR="00727196" w:rsidTr="00CC041F">
        <w:tc>
          <w:tcPr>
            <w:tcW w:w="1265" w:type="dxa"/>
          </w:tcPr>
          <w:p w:rsidR="00727196" w:rsidRDefault="00727196" w:rsidP="00727196">
            <w:pPr>
              <w:spacing w:before="40" w:after="40"/>
              <w:jc w:val="both"/>
              <w:rPr>
                <w:sz w:val="18"/>
                <w:szCs w:val="18"/>
              </w:rPr>
            </w:pPr>
          </w:p>
        </w:tc>
        <w:tc>
          <w:tcPr>
            <w:tcW w:w="7571" w:type="dxa"/>
          </w:tcPr>
          <w:p w:rsidR="00727196" w:rsidRDefault="00727196" w:rsidP="00CC041F">
            <w:pPr>
              <w:spacing w:before="40" w:after="40"/>
              <w:jc w:val="both"/>
              <w:rPr>
                <w:sz w:val="18"/>
                <w:szCs w:val="18"/>
              </w:rPr>
            </w:pPr>
          </w:p>
        </w:tc>
      </w:tr>
      <w:tr w:rsidR="00727196" w:rsidTr="00CC041F">
        <w:tc>
          <w:tcPr>
            <w:tcW w:w="8836" w:type="dxa"/>
            <w:gridSpan w:val="2"/>
          </w:tcPr>
          <w:p w:rsidR="00727196" w:rsidRPr="009D65D2" w:rsidRDefault="00727196" w:rsidP="00CC041F">
            <w:pPr>
              <w:spacing w:before="40" w:after="40"/>
              <w:jc w:val="both"/>
              <w:rPr>
                <w:sz w:val="18"/>
                <w:szCs w:val="18"/>
              </w:rPr>
            </w:pPr>
          </w:p>
        </w:tc>
      </w:tr>
    </w:tbl>
    <w:p w:rsidR="00C66684" w:rsidRDefault="00C66684" w:rsidP="00C66684">
      <w:pPr>
        <w:sectPr w:rsidR="00C66684" w:rsidSect="002B4067">
          <w:headerReference w:type="even" r:id="rId30"/>
          <w:headerReference w:type="default" r:id="rId31"/>
          <w:footerReference w:type="default" r:id="rId32"/>
          <w:headerReference w:type="first" r:id="rId33"/>
          <w:pgSz w:w="11907" w:h="16834" w:code="9"/>
          <w:pgMar w:top="1797" w:right="1440" w:bottom="1440" w:left="1440" w:header="851" w:footer="851" w:gutter="0"/>
          <w:cols w:space="720"/>
          <w:titlePg/>
          <w:docGrid w:linePitch="299"/>
        </w:sectPr>
      </w:pPr>
    </w:p>
    <w:p w:rsidR="00C66684" w:rsidRDefault="00C66684" w:rsidP="00C66684">
      <w:pPr>
        <w:pStyle w:val="berschrift2"/>
      </w:pPr>
      <w:bookmarkStart w:id="345" w:name="_Toc442708849"/>
      <w:r>
        <w:t>ANNEX C</w:t>
      </w:r>
      <w:r>
        <w:tab/>
        <w:t>References</w:t>
      </w:r>
      <w:bookmarkEnd w:id="345"/>
    </w:p>
    <w:p w:rsidR="00C66684" w:rsidRDefault="00C66684" w:rsidP="00502F4F">
      <w:pPr>
        <w:rPr>
          <w:i/>
        </w:rPr>
      </w:pPr>
    </w:p>
    <w:p w:rsidR="00AE1A92" w:rsidRPr="001B7657" w:rsidRDefault="00AE1A92" w:rsidP="00AE1A92">
      <w:r w:rsidRPr="001B7657">
        <w:t>[</w:t>
      </w:r>
      <w:r>
        <w:t>1</w:t>
      </w:r>
      <w:r w:rsidRPr="001B7657">
        <w:t xml:space="preserve">] </w:t>
      </w:r>
      <w:r w:rsidR="00273C20">
        <w:tab/>
      </w:r>
      <w:hyperlink r:id="rId34" w:history="1">
        <w:r w:rsidR="0032367F" w:rsidRPr="002B0441">
          <w:rPr>
            <w:rStyle w:val="Hyperlink"/>
          </w:rPr>
          <w:t>http://www.astech.de/en/produkt.html?name=LDM301A</w:t>
        </w:r>
      </w:hyperlink>
      <w:r w:rsidR="0032367F">
        <w:t xml:space="preserve"> </w:t>
      </w:r>
    </w:p>
    <w:p w:rsidR="00273C20" w:rsidRDefault="00273C20" w:rsidP="00502F4F"/>
    <w:p w:rsidR="00273C20" w:rsidRPr="00370288" w:rsidRDefault="001B7657" w:rsidP="00502F4F">
      <w:pPr>
        <w:rPr>
          <w:rFonts w:ascii="Verdana" w:hAnsi="Verdana"/>
          <w:color w:val="000000"/>
          <w:sz w:val="19"/>
          <w:szCs w:val="19"/>
          <w:lang w:val="de-DE"/>
        </w:rPr>
      </w:pPr>
      <w:r w:rsidRPr="001B7657">
        <w:t xml:space="preserve">[2] </w:t>
      </w:r>
      <w:r w:rsidR="00273C20">
        <w:tab/>
      </w:r>
      <w:r w:rsidR="00273C20">
        <w:rPr>
          <w:rStyle w:val="personname"/>
          <w:rFonts w:ascii="Verdana" w:hAnsi="Verdana"/>
          <w:color w:val="000000"/>
          <w:sz w:val="19"/>
          <w:szCs w:val="19"/>
        </w:rPr>
        <w:t>Engler, Evelin</w:t>
      </w:r>
      <w:r w:rsidR="00273C20">
        <w:rPr>
          <w:rFonts w:ascii="Verdana" w:hAnsi="Verdana"/>
          <w:color w:val="000000"/>
          <w:sz w:val="19"/>
          <w:szCs w:val="19"/>
        </w:rPr>
        <w:t xml:space="preserve"> und </w:t>
      </w:r>
      <w:r w:rsidR="00273C20">
        <w:rPr>
          <w:rStyle w:val="personname"/>
          <w:rFonts w:ascii="Verdana" w:hAnsi="Verdana"/>
          <w:color w:val="000000"/>
          <w:sz w:val="19"/>
          <w:szCs w:val="19"/>
        </w:rPr>
        <w:t>Noack, Thoralf</w:t>
      </w:r>
      <w:r w:rsidR="00273C20">
        <w:rPr>
          <w:rFonts w:ascii="Verdana" w:hAnsi="Verdana"/>
          <w:color w:val="000000"/>
          <w:sz w:val="19"/>
          <w:szCs w:val="19"/>
        </w:rPr>
        <w:t xml:space="preserve"> und </w:t>
      </w:r>
      <w:r w:rsidR="00273C20">
        <w:rPr>
          <w:rStyle w:val="personname"/>
          <w:rFonts w:ascii="Verdana" w:hAnsi="Verdana"/>
          <w:color w:val="000000"/>
          <w:sz w:val="19"/>
          <w:szCs w:val="19"/>
        </w:rPr>
        <w:t>Beckheinrich, Jamila</w:t>
      </w:r>
      <w:r w:rsidR="00273C20">
        <w:rPr>
          <w:rFonts w:ascii="Verdana" w:hAnsi="Verdana"/>
          <w:color w:val="000000"/>
          <w:sz w:val="19"/>
          <w:szCs w:val="19"/>
        </w:rPr>
        <w:t xml:space="preserve"> und </w:t>
      </w:r>
      <w:r w:rsidR="00273C20">
        <w:rPr>
          <w:rStyle w:val="personname"/>
          <w:rFonts w:ascii="Verdana" w:hAnsi="Verdana"/>
          <w:color w:val="000000"/>
          <w:sz w:val="19"/>
          <w:szCs w:val="19"/>
        </w:rPr>
        <w:t>Hirrle, Angelika</w:t>
      </w:r>
      <w:r w:rsidR="00273C20">
        <w:rPr>
          <w:rFonts w:ascii="Verdana" w:hAnsi="Verdana"/>
          <w:color w:val="000000"/>
          <w:sz w:val="19"/>
          <w:szCs w:val="19"/>
        </w:rPr>
        <w:t xml:space="preserve"> und </w:t>
      </w:r>
      <w:r w:rsidR="00273C20">
        <w:rPr>
          <w:rFonts w:ascii="Verdana" w:hAnsi="Verdana"/>
          <w:color w:val="000000"/>
          <w:sz w:val="19"/>
          <w:szCs w:val="19"/>
        </w:rPr>
        <w:tab/>
      </w:r>
      <w:r w:rsidR="00273C20">
        <w:rPr>
          <w:rStyle w:val="personname"/>
          <w:rFonts w:ascii="Verdana" w:hAnsi="Verdana"/>
          <w:color w:val="000000"/>
          <w:sz w:val="19"/>
          <w:szCs w:val="19"/>
        </w:rPr>
        <w:t>Schlüter, Stefan</w:t>
      </w:r>
      <w:r w:rsidR="00273C20">
        <w:rPr>
          <w:rFonts w:ascii="Verdana" w:hAnsi="Verdana"/>
          <w:color w:val="000000"/>
          <w:sz w:val="19"/>
          <w:szCs w:val="19"/>
        </w:rPr>
        <w:t xml:space="preserve"> und </w:t>
      </w:r>
      <w:r w:rsidR="00273C20">
        <w:rPr>
          <w:rStyle w:val="personname"/>
          <w:rFonts w:ascii="Verdana" w:hAnsi="Verdana"/>
          <w:color w:val="000000"/>
          <w:sz w:val="19"/>
          <w:szCs w:val="19"/>
        </w:rPr>
        <w:t>Reimer, Roland</w:t>
      </w:r>
      <w:r w:rsidR="00273C20">
        <w:rPr>
          <w:rFonts w:ascii="Verdana" w:hAnsi="Verdana"/>
          <w:color w:val="000000"/>
          <w:sz w:val="19"/>
          <w:szCs w:val="19"/>
        </w:rPr>
        <w:t xml:space="preserve"> und </w:t>
      </w:r>
      <w:r w:rsidR="00273C20">
        <w:rPr>
          <w:rStyle w:val="personname"/>
          <w:rFonts w:ascii="Verdana" w:hAnsi="Verdana"/>
          <w:color w:val="000000"/>
          <w:sz w:val="19"/>
          <w:szCs w:val="19"/>
        </w:rPr>
        <w:t>Klähn, Dietmar</w:t>
      </w:r>
      <w:r w:rsidR="00273C20">
        <w:rPr>
          <w:rFonts w:ascii="Verdana" w:hAnsi="Verdana"/>
          <w:color w:val="000000"/>
          <w:sz w:val="19"/>
          <w:szCs w:val="19"/>
        </w:rPr>
        <w:t xml:space="preserve"> (2008) </w:t>
      </w:r>
      <w:r w:rsidR="00273C20">
        <w:rPr>
          <w:rStyle w:val="Hervorhebung"/>
          <w:rFonts w:ascii="Verdana" w:hAnsi="Verdana"/>
          <w:color w:val="000000"/>
          <w:sz w:val="19"/>
          <w:szCs w:val="19"/>
        </w:rPr>
        <w:t xml:space="preserve">GNSS based </w:t>
      </w:r>
      <w:r w:rsidR="00273C20">
        <w:rPr>
          <w:rStyle w:val="Hervorhebung"/>
          <w:rFonts w:ascii="Verdana" w:hAnsi="Verdana"/>
          <w:color w:val="000000"/>
          <w:sz w:val="19"/>
          <w:szCs w:val="19"/>
        </w:rPr>
        <w:tab/>
        <w:t xml:space="preserve">solutions for maritime “Safety of Life” Application with increased Accuracy </w:t>
      </w:r>
      <w:r w:rsidR="00273C20">
        <w:rPr>
          <w:rStyle w:val="Hervorhebung"/>
          <w:rFonts w:ascii="Verdana" w:hAnsi="Verdana"/>
          <w:color w:val="000000"/>
          <w:sz w:val="19"/>
          <w:szCs w:val="19"/>
        </w:rPr>
        <w:tab/>
        <w:t>Requirements.</w:t>
      </w:r>
      <w:r w:rsidR="00273C20">
        <w:rPr>
          <w:rFonts w:ascii="Verdana" w:hAnsi="Verdana"/>
          <w:color w:val="000000"/>
          <w:sz w:val="19"/>
          <w:szCs w:val="19"/>
        </w:rPr>
        <w:t xml:space="preserve"> </w:t>
      </w:r>
      <w:r w:rsidR="00273C20" w:rsidRPr="00370288">
        <w:rPr>
          <w:rFonts w:ascii="Verdana" w:hAnsi="Verdana"/>
          <w:color w:val="000000"/>
          <w:sz w:val="19"/>
          <w:szCs w:val="19"/>
          <w:lang w:val="de-DE"/>
        </w:rPr>
        <w:t xml:space="preserve">ISBN 978-3-937655-18-5. </w:t>
      </w:r>
    </w:p>
    <w:p w:rsidR="00273C20" w:rsidRPr="00370288" w:rsidRDefault="00273C20" w:rsidP="00502F4F">
      <w:pPr>
        <w:rPr>
          <w:lang w:val="de-DE"/>
        </w:rPr>
      </w:pPr>
    </w:p>
    <w:p w:rsidR="0032367F" w:rsidRPr="00370288" w:rsidRDefault="0032367F" w:rsidP="00502F4F">
      <w:pPr>
        <w:rPr>
          <w:lang w:val="de-DE"/>
        </w:rPr>
      </w:pPr>
      <w:r w:rsidRPr="00370288">
        <w:rPr>
          <w:lang w:val="de-DE"/>
        </w:rPr>
        <w:t xml:space="preserve">[3] </w:t>
      </w:r>
      <w:r w:rsidR="00273C20" w:rsidRPr="00370288">
        <w:rPr>
          <w:lang w:val="de-DE"/>
        </w:rPr>
        <w:tab/>
      </w:r>
      <w:r w:rsidR="006B4ECF">
        <w:fldChar w:fldCharType="begin"/>
      </w:r>
      <w:r w:rsidR="006B4ECF" w:rsidRPr="006B4ECF">
        <w:rPr>
          <w:lang w:val="de-DE"/>
          <w:rPrChange w:id="346" w:author="Gewies, Stefan" w:date="2016-03-17T15:00:00Z">
            <w:rPr/>
          </w:rPrChange>
        </w:rPr>
        <w:instrText xml:space="preserve"> HYPERLINK "http://www.zentrale-stelle-sapos.de/heps.html" </w:instrText>
      </w:r>
      <w:r w:rsidR="006B4ECF">
        <w:fldChar w:fldCharType="separate"/>
      </w:r>
      <w:r w:rsidRPr="00370288">
        <w:rPr>
          <w:rStyle w:val="Hyperlink"/>
          <w:lang w:val="de-DE"/>
        </w:rPr>
        <w:t>http://www.zentrale-stelle-sapos.de/heps.html</w:t>
      </w:r>
      <w:r w:rsidR="006B4ECF">
        <w:rPr>
          <w:rStyle w:val="Hyperlink"/>
          <w:lang w:val="de-DE"/>
        </w:rPr>
        <w:fldChar w:fldCharType="end"/>
      </w:r>
      <w:r w:rsidRPr="00370288">
        <w:rPr>
          <w:lang w:val="de-DE"/>
        </w:rPr>
        <w:t xml:space="preserve"> </w:t>
      </w:r>
    </w:p>
    <w:p w:rsidR="006279AB" w:rsidRPr="00370288" w:rsidRDefault="006279AB" w:rsidP="00502F4F">
      <w:pPr>
        <w:rPr>
          <w:lang w:val="de-DE"/>
        </w:rPr>
      </w:pPr>
    </w:p>
    <w:p w:rsidR="006279AB" w:rsidRPr="00370288" w:rsidRDefault="006279AB" w:rsidP="00502F4F">
      <w:pPr>
        <w:rPr>
          <w:lang w:val="de-DE"/>
        </w:rPr>
      </w:pPr>
      <w:r w:rsidRPr="00370288">
        <w:rPr>
          <w:lang w:val="de-DE"/>
        </w:rPr>
        <w:t>[4]</w:t>
      </w:r>
      <w:r w:rsidRPr="00370288">
        <w:rPr>
          <w:lang w:val="de-DE"/>
        </w:rPr>
        <w:tab/>
      </w:r>
      <w:r w:rsidR="006B4ECF">
        <w:fldChar w:fldCharType="begin"/>
      </w:r>
      <w:r w:rsidR="006B4ECF" w:rsidRPr="006B4ECF">
        <w:rPr>
          <w:lang w:val="de-DE"/>
          <w:rPrChange w:id="347" w:author="Gewies, Stefan" w:date="2016-03-17T15:00:00Z">
            <w:rPr/>
          </w:rPrChange>
        </w:rPr>
        <w:instrText xml:space="preserve"> HYPERLINK "http://www.starfix.com/positioning-systems/" </w:instrText>
      </w:r>
      <w:r w:rsidR="006B4ECF">
        <w:fldChar w:fldCharType="separate"/>
      </w:r>
      <w:r w:rsidRPr="00370288">
        <w:rPr>
          <w:rStyle w:val="Hyperlink"/>
          <w:lang w:val="de-DE"/>
        </w:rPr>
        <w:t>http://www.starfix.com/positioning-systems/</w:t>
      </w:r>
      <w:r w:rsidR="006B4ECF">
        <w:rPr>
          <w:rStyle w:val="Hyperlink"/>
          <w:lang w:val="de-DE"/>
        </w:rPr>
        <w:fldChar w:fldCharType="end"/>
      </w:r>
      <w:r w:rsidRPr="00370288">
        <w:rPr>
          <w:lang w:val="de-DE"/>
        </w:rPr>
        <w:t xml:space="preserve"> </w:t>
      </w:r>
    </w:p>
    <w:p w:rsidR="00273C20" w:rsidRPr="00370288" w:rsidRDefault="00273C20" w:rsidP="00502F4F">
      <w:pPr>
        <w:rPr>
          <w:lang w:val="de-DE"/>
        </w:rPr>
      </w:pPr>
    </w:p>
    <w:p w:rsidR="006279AB" w:rsidRPr="00370288" w:rsidRDefault="006279AB" w:rsidP="006279AB">
      <w:pPr>
        <w:rPr>
          <w:lang w:val="de-DE"/>
        </w:rPr>
      </w:pPr>
      <w:r w:rsidRPr="00370288">
        <w:rPr>
          <w:lang w:val="de-DE"/>
        </w:rPr>
        <w:t>[5]</w:t>
      </w:r>
      <w:r w:rsidRPr="00370288">
        <w:rPr>
          <w:lang w:val="de-DE"/>
        </w:rPr>
        <w:tab/>
      </w:r>
      <w:r w:rsidR="006B4ECF">
        <w:fldChar w:fldCharType="begin"/>
      </w:r>
      <w:r w:rsidR="006B4ECF" w:rsidRPr="006B4ECF">
        <w:rPr>
          <w:lang w:val="de-DE"/>
          <w:rPrChange w:id="348" w:author="Gewies, Stefan" w:date="2016-03-17T15:00:00Z">
            <w:rPr/>
          </w:rPrChange>
        </w:rPr>
        <w:instrText xml:space="preserve"> HYPERLINK "http://www.navtechgps.com/navcom_starfire_subscription_service/" </w:instrText>
      </w:r>
      <w:r w:rsidR="006B4ECF">
        <w:fldChar w:fldCharType="separate"/>
      </w:r>
      <w:r w:rsidRPr="00370288">
        <w:rPr>
          <w:rStyle w:val="Hyperlink"/>
          <w:lang w:val="de-DE"/>
        </w:rPr>
        <w:t>http://www.navtechgps.com/navcom_starfire_subscription_service/</w:t>
      </w:r>
      <w:r w:rsidR="006B4ECF">
        <w:rPr>
          <w:rStyle w:val="Hyperlink"/>
          <w:lang w:val="de-DE"/>
        </w:rPr>
        <w:fldChar w:fldCharType="end"/>
      </w:r>
      <w:r w:rsidRPr="00370288">
        <w:rPr>
          <w:lang w:val="de-DE"/>
        </w:rPr>
        <w:t xml:space="preserve">  </w:t>
      </w:r>
    </w:p>
    <w:p w:rsidR="006279AB" w:rsidRPr="00370288" w:rsidRDefault="006279AB" w:rsidP="00502F4F">
      <w:pPr>
        <w:rPr>
          <w:lang w:val="de-DE"/>
        </w:rPr>
      </w:pPr>
    </w:p>
    <w:p w:rsidR="0032367F" w:rsidRDefault="0032367F" w:rsidP="00502F4F">
      <w:pPr>
        <w:rPr>
          <w:lang w:val="de-DE"/>
        </w:rPr>
      </w:pPr>
    </w:p>
    <w:p w:rsidR="000255EE" w:rsidRDefault="000255EE" w:rsidP="00502F4F">
      <w:pPr>
        <w:rPr>
          <w:lang w:val="de-DE"/>
        </w:rPr>
      </w:pPr>
    </w:p>
    <w:p w:rsidR="000255EE" w:rsidRPr="0042582D" w:rsidRDefault="00C80A8C" w:rsidP="00502F4F">
      <w:pPr>
        <w:rPr>
          <w:lang w:val="en-US"/>
        </w:rPr>
      </w:pPr>
      <w:r w:rsidRPr="0042582D">
        <w:rPr>
          <w:lang w:val="en-US"/>
        </w:rPr>
        <w:t>Overview Main Document</w:t>
      </w:r>
    </w:p>
    <w:p w:rsidR="000255EE" w:rsidRDefault="000255EE" w:rsidP="00502F4F">
      <w:pPr>
        <w:rPr>
          <w:ins w:id="349" w:author="Gewies, Stefan" w:date="2016-03-17T15:08:00Z"/>
          <w:lang w:val="en-US"/>
        </w:rPr>
      </w:pPr>
      <w:r w:rsidRPr="0042582D">
        <w:rPr>
          <w:lang w:val="en-US"/>
        </w:rPr>
        <w:t xml:space="preserve">Per service an additional </w:t>
      </w:r>
      <w:r w:rsidR="00715E25" w:rsidRPr="0042582D">
        <w:rPr>
          <w:lang w:val="en-US"/>
        </w:rPr>
        <w:t>A</w:t>
      </w:r>
      <w:r w:rsidR="00C80A8C" w:rsidRPr="0042582D">
        <w:rPr>
          <w:lang w:val="en-US"/>
        </w:rPr>
        <w:t>PENDI</w:t>
      </w:r>
      <w:r w:rsidR="00715E25" w:rsidRPr="0042582D">
        <w:rPr>
          <w:lang w:val="en-US"/>
        </w:rPr>
        <w:t>X</w:t>
      </w:r>
      <w:r w:rsidR="00C80A8C">
        <w:rPr>
          <w:lang w:val="en-US"/>
        </w:rPr>
        <w:t xml:space="preserve"> (</w:t>
      </w:r>
      <w:proofErr w:type="gramStart"/>
      <w:r w:rsidR="00C80A8C">
        <w:rPr>
          <w:lang w:val="en-US"/>
        </w:rPr>
        <w:t>Structur )</w:t>
      </w:r>
      <w:proofErr w:type="gramEnd"/>
    </w:p>
    <w:p w:rsidR="006B4ECF" w:rsidRDefault="006B4ECF" w:rsidP="00502F4F">
      <w:pPr>
        <w:rPr>
          <w:ins w:id="350" w:author="Gewies, Stefan" w:date="2016-03-17T15:08:00Z"/>
          <w:lang w:val="en-US"/>
        </w:rPr>
      </w:pPr>
    </w:p>
    <w:p w:rsidR="006B4ECF" w:rsidRDefault="006B4ECF" w:rsidP="00502F4F">
      <w:pPr>
        <w:rPr>
          <w:ins w:id="351" w:author="Gewies, Stefan" w:date="2016-03-17T15:08:00Z"/>
          <w:lang w:val="en-US"/>
        </w:rPr>
      </w:pPr>
    </w:p>
    <w:p w:rsidR="006B4ECF" w:rsidRPr="001D5CC9" w:rsidRDefault="006B4ECF">
      <w:pPr>
        <w:rPr>
          <w:ins w:id="352" w:author="Gewies, Stefan" w:date="2016-03-17T15:10:00Z"/>
          <w:i/>
          <w:sz w:val="32"/>
          <w:szCs w:val="32"/>
          <w:lang w:val="en-US"/>
          <w:rPrChange w:id="353" w:author="Gewies, Stefan" w:date="2016-03-17T15:18:00Z">
            <w:rPr>
              <w:ins w:id="354" w:author="Gewies, Stefan" w:date="2016-03-17T15:10:00Z"/>
              <w:lang w:val="en-US"/>
            </w:rPr>
          </w:rPrChange>
        </w:rPr>
      </w:pPr>
      <w:ins w:id="355" w:author="Gewies, Stefan" w:date="2016-03-17T15:09:00Z">
        <w:r>
          <w:rPr>
            <w:lang w:val="en-US"/>
          </w:rPr>
          <w:br w:type="page"/>
        </w:r>
      </w:ins>
      <w:ins w:id="356" w:author="Gewies, Stefan" w:date="2016-03-17T15:10:00Z">
        <w:r w:rsidR="001D5CC9" w:rsidRPr="001D5CC9">
          <w:rPr>
            <w:i/>
            <w:sz w:val="32"/>
            <w:szCs w:val="32"/>
            <w:lang w:val="en-US"/>
            <w:rPrChange w:id="357" w:author="Gewies, Stefan" w:date="2016-03-17T15:18:00Z">
              <w:rPr>
                <w:lang w:val="en-US"/>
              </w:rPr>
            </w:rPrChange>
          </w:rPr>
          <w:t xml:space="preserve">It follows a </w:t>
        </w:r>
      </w:ins>
      <w:ins w:id="358" w:author="Gewies, Stefan" w:date="2016-03-17T15:11:00Z">
        <w:r w:rsidR="001D5CC9" w:rsidRPr="001D5CC9">
          <w:rPr>
            <w:i/>
            <w:sz w:val="32"/>
            <w:szCs w:val="32"/>
            <w:lang w:val="en-US"/>
            <w:rPrChange w:id="359" w:author="Gewies, Stefan" w:date="2016-03-17T15:18:00Z">
              <w:rPr>
                <w:lang w:val="en-US"/>
              </w:rPr>
            </w:rPrChange>
          </w:rPr>
          <w:t>draft for Appendix 1 which describes MGBAS service.</w:t>
        </w:r>
      </w:ins>
      <w:ins w:id="360" w:author="Gewies, Stefan" w:date="2016-03-17T15:10:00Z">
        <w:r w:rsidRPr="001D5CC9">
          <w:rPr>
            <w:i/>
            <w:sz w:val="32"/>
            <w:szCs w:val="32"/>
            <w:lang w:val="en-US"/>
            <w:rPrChange w:id="361" w:author="Gewies, Stefan" w:date="2016-03-17T15:18:00Z">
              <w:rPr>
                <w:lang w:val="en-US"/>
              </w:rPr>
            </w:rPrChange>
          </w:rPr>
          <w:br w:type="page"/>
        </w:r>
      </w:ins>
    </w:p>
    <w:p w:rsidR="006B4ECF" w:rsidRDefault="006B4ECF">
      <w:pPr>
        <w:rPr>
          <w:ins w:id="362" w:author="Gewies, Stefan" w:date="2016-03-17T15:09:00Z"/>
          <w:lang w:val="en-US"/>
        </w:rPr>
      </w:pPr>
    </w:p>
    <w:p w:rsidR="006B4ECF" w:rsidRDefault="006B4ECF" w:rsidP="006B4ECF">
      <w:pPr>
        <w:rPr>
          <w:ins w:id="363" w:author="Gewies, Stefan" w:date="2016-03-17T15:10:00Z"/>
          <w:rFonts w:ascii="Times New Roman" w:hAnsi="Times New Roman" w:cs="Times New Roman"/>
          <w:sz w:val="20"/>
          <w:szCs w:val="20"/>
        </w:rPr>
      </w:pPr>
    </w:p>
    <w:p w:rsidR="006B4ECF" w:rsidRDefault="006B4ECF" w:rsidP="006B4ECF">
      <w:pPr>
        <w:rPr>
          <w:ins w:id="364" w:author="Gewies, Stefan" w:date="2016-03-17T15:10:00Z"/>
          <w:rFonts w:ascii="Times New Roman" w:hAnsi="Times New Roman" w:cs="Times New Roman"/>
          <w:sz w:val="20"/>
          <w:szCs w:val="20"/>
        </w:rPr>
      </w:pPr>
    </w:p>
    <w:p w:rsidR="006B4ECF" w:rsidRDefault="006B4ECF" w:rsidP="006B4ECF">
      <w:pPr>
        <w:spacing w:before="1"/>
        <w:rPr>
          <w:ins w:id="365" w:author="Gewies, Stefan" w:date="2016-03-17T15:10:00Z"/>
          <w:rFonts w:ascii="Times New Roman" w:hAnsi="Times New Roman" w:cs="Times New Roman"/>
          <w:sz w:val="28"/>
          <w:szCs w:val="28"/>
        </w:rPr>
      </w:pPr>
      <w:ins w:id="366" w:author="Gewies, Stefan" w:date="2016-03-17T15:10:00Z">
        <w:r>
          <w:rPr>
            <w:b/>
            <w:bCs/>
            <w:noProof/>
            <w:lang w:val="de-DE" w:eastAsia="de-DE"/>
          </w:rPr>
          <mc:AlternateContent>
            <mc:Choice Requires="wps">
              <w:drawing>
                <wp:anchor distT="0" distB="0" distL="114300" distR="114300" simplePos="0" relativeHeight="251682304" behindDoc="0" locked="0" layoutInCell="1" allowOverlap="1" wp14:anchorId="7A706EA6" wp14:editId="4651C007">
                  <wp:simplePos x="0" y="0"/>
                  <wp:positionH relativeFrom="page">
                    <wp:posOffset>1009015</wp:posOffset>
                  </wp:positionH>
                  <wp:positionV relativeFrom="paragraph">
                    <wp:posOffset>5080</wp:posOffset>
                  </wp:positionV>
                  <wp:extent cx="330200" cy="2636520"/>
                  <wp:effectExtent l="0" t="0" r="3810" b="317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63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Default="006B4ECF" w:rsidP="006B4ECF">
                              <w:pPr>
                                <w:pStyle w:val="Textkrper"/>
                                <w:spacing w:line="245" w:lineRule="auto"/>
                                <w:ind w:left="221" w:right="18" w:hanging="202"/>
                              </w:pPr>
                              <w:r>
                                <w:rPr>
                                  <w:spacing w:val="-1"/>
                                </w:rPr>
                                <w:t>International</w:t>
                              </w:r>
                              <w:r>
                                <w:t xml:space="preserve"> </w:t>
                              </w:r>
                              <w:r>
                                <w:rPr>
                                  <w:spacing w:val="-1"/>
                                </w:rPr>
                                <w:t>Association</w:t>
                              </w:r>
                              <w:r>
                                <w:t xml:space="preserve"> </w:t>
                              </w:r>
                              <w:r>
                                <w:rPr>
                                  <w:spacing w:val="-1"/>
                                </w:rPr>
                                <w:t>of Marine</w:t>
                              </w:r>
                              <w:r>
                                <w:t xml:space="preserve"> </w:t>
                              </w:r>
                              <w:r>
                                <w:rPr>
                                  <w:spacing w:val="-1"/>
                                </w:rPr>
                                <w:t>Aids</w:t>
                              </w:r>
                              <w:r>
                                <w:rPr>
                                  <w:spacing w:val="-2"/>
                                </w:rPr>
                                <w:t xml:space="preserve"> </w:t>
                              </w:r>
                              <w:r>
                                <w:t>to</w:t>
                              </w:r>
                              <w:r>
                                <w:rPr>
                                  <w:spacing w:val="29"/>
                                </w:rPr>
                                <w:t xml:space="preserve"> </w:t>
                              </w:r>
                              <w:r>
                                <w:rPr>
                                  <w:spacing w:val="-1"/>
                                </w:rPr>
                                <w:t>Navigation</w:t>
                              </w:r>
                              <w:r>
                                <w:t xml:space="preserve"> </w:t>
                              </w:r>
                              <w:r>
                                <w:rPr>
                                  <w:spacing w:val="-1"/>
                                </w:rPr>
                                <w:t>and</w:t>
                              </w:r>
                              <w:r>
                                <w:t xml:space="preserve"> </w:t>
                              </w:r>
                              <w:r>
                                <w:rPr>
                                  <w:spacing w:val="-1"/>
                                </w:rPr>
                                <w:t>Lighthouse</w:t>
                              </w:r>
                              <w:r>
                                <w:t xml:space="preserve"> </w:t>
                              </w:r>
                              <w:r>
                                <w:rPr>
                                  <w:spacing w:val="-1"/>
                                </w:rPr>
                                <w:t>Authorities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8" type="#_x0000_t202" style="position:absolute;margin-left:79.45pt;margin-top:.4pt;width:26pt;height:207.6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" filled="f" stroked="f">
                  <v:textbox style="layout-flow:vertical;mso-layout-flow-alt:bottom-to-top" inset="0,0,0,0">
                    <w:txbxContent>
                      <w:p w:rsidR="006B4ECF" w:rsidRDefault="006B4ECF" w:rsidP="006B4ECF">
                        <w:pPr>
                          <w:pStyle w:val="Textkrper"/>
                          <w:spacing w:line="245" w:lineRule="auto"/>
                          <w:ind w:left="221" w:right="18" w:hanging="202"/>
                        </w:pPr>
                        <w:r>
                          <w:rPr>
                            <w:spacing w:val="-1"/>
                          </w:rPr>
                          <w:t>International</w:t>
                        </w:r>
                        <w:r>
                          <w:t xml:space="preserve"> </w:t>
                        </w:r>
                        <w:r>
                          <w:rPr>
                            <w:spacing w:val="-1"/>
                          </w:rPr>
                          <w:t>Association</w:t>
                        </w:r>
                        <w:r>
                          <w:t xml:space="preserve"> </w:t>
                        </w:r>
                        <w:r>
                          <w:rPr>
                            <w:spacing w:val="-1"/>
                          </w:rPr>
                          <w:t>of Marine</w:t>
                        </w:r>
                        <w:r>
                          <w:t xml:space="preserve"> </w:t>
                        </w:r>
                        <w:r>
                          <w:rPr>
                            <w:spacing w:val="-1"/>
                          </w:rPr>
                          <w:t>Aids</w:t>
                        </w:r>
                        <w:r>
                          <w:rPr>
                            <w:spacing w:val="-2"/>
                          </w:rPr>
                          <w:t xml:space="preserve"> </w:t>
                        </w:r>
                        <w:r>
                          <w:t>to</w:t>
                        </w:r>
                        <w:r>
                          <w:rPr>
                            <w:spacing w:val="29"/>
                          </w:rPr>
                          <w:t xml:space="preserve"> </w:t>
                        </w:r>
                        <w:r>
                          <w:rPr>
                            <w:spacing w:val="-1"/>
                          </w:rPr>
                          <w:t>Navigation</w:t>
                        </w:r>
                        <w:r>
                          <w:t xml:space="preserve"> </w:t>
                        </w:r>
                        <w:r>
                          <w:rPr>
                            <w:spacing w:val="-1"/>
                          </w:rPr>
                          <w:t>and</w:t>
                        </w:r>
                        <w:r>
                          <w:t xml:space="preserve"> </w:t>
                        </w:r>
                        <w:r>
                          <w:rPr>
                            <w:spacing w:val="-1"/>
                          </w:rPr>
                          <w:t>Lighthouse</w:t>
                        </w:r>
                        <w:r>
                          <w:t xml:space="preserve"> </w:t>
                        </w:r>
                        <w:r>
                          <w:rPr>
                            <w:spacing w:val="-1"/>
                          </w:rPr>
                          <w:t>Authorities</w:t>
                        </w:r>
                      </w:p>
                    </w:txbxContent>
                  </v:textbox>
                  <w10:wrap anchorx="page"/>
                </v:shape>
              </w:pict>
            </mc:Fallback>
          </mc:AlternateContent>
        </w:r>
      </w:ins>
    </w:p>
    <w:p w:rsidR="006B4ECF" w:rsidRPr="00D406F4" w:rsidRDefault="006B4ECF" w:rsidP="006B4ECF">
      <w:pPr>
        <w:tabs>
          <w:tab w:val="left" w:pos="6663"/>
          <w:tab w:val="left" w:pos="7513"/>
          <w:tab w:val="left" w:pos="8222"/>
        </w:tabs>
        <w:spacing w:before="14"/>
        <w:ind w:left="3251" w:right="2793"/>
        <w:jc w:val="center"/>
        <w:rPr>
          <w:ins w:id="367" w:author="Gewies, Stefan" w:date="2016-03-17T15:10:00Z"/>
          <w:b/>
          <w:spacing w:val="-1"/>
          <w:sz w:val="36"/>
        </w:rPr>
      </w:pPr>
      <w:bookmarkStart w:id="368" w:name="_Toc445902064"/>
      <w:ins w:id="369" w:author="Gewies, Stefan" w:date="2016-03-17T15:10:00Z">
        <w:r w:rsidRPr="00D406F4">
          <w:rPr>
            <w:b/>
            <w:noProof/>
            <w:spacing w:val="-1"/>
            <w:sz w:val="36"/>
            <w:lang w:val="de-DE" w:eastAsia="de-DE"/>
          </w:rPr>
          <mc:AlternateContent>
            <mc:Choice Requires="wpg">
              <w:drawing>
                <wp:anchor distT="0" distB="0" distL="114300" distR="114300" simplePos="0" relativeHeight="251680256" behindDoc="0" locked="0" layoutInCell="1" allowOverlap="1" wp14:anchorId="4940B1C5" wp14:editId="51F0BB9D">
                  <wp:simplePos x="0" y="0"/>
                  <wp:positionH relativeFrom="page">
                    <wp:posOffset>1428115</wp:posOffset>
                  </wp:positionH>
                  <wp:positionV relativeFrom="paragraph">
                    <wp:posOffset>-214630</wp:posOffset>
                  </wp:positionV>
                  <wp:extent cx="1270" cy="8442960"/>
                  <wp:effectExtent l="8890" t="12700" r="8890" b="12065"/>
                  <wp:wrapNone/>
                  <wp:docPr id="1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2960"/>
                            <a:chOff x="2249" y="-338"/>
                            <a:chExt cx="2" cy="13296"/>
                          </a:xfrm>
                        </wpg:grpSpPr>
                        <wps:wsp>
                          <wps:cNvPr id="15" name="Freeform 28"/>
                          <wps:cNvSpPr>
                            <a:spLocks/>
                          </wps:cNvSpPr>
                          <wps:spPr bwMode="auto">
                            <a:xfrm>
                              <a:off x="2249" y="-338"/>
                              <a:ext cx="2" cy="13296"/>
                            </a:xfrm>
                            <a:custGeom>
                              <a:avLst/>
                              <a:gdLst>
                                <a:gd name="T0" fmla="+- 0 -338 -338"/>
                                <a:gd name="T1" fmla="*/ -338 h 13296"/>
                                <a:gd name="T2" fmla="+- 0 12958 -338"/>
                                <a:gd name="T3" fmla="*/ 12958 h 13296"/>
                              </a:gdLst>
                              <a:ahLst/>
                              <a:cxnLst>
                                <a:cxn ang="0">
                                  <a:pos x="0" y="T1"/>
                                </a:cxn>
                                <a:cxn ang="0">
                                  <a:pos x="0" y="T3"/>
                                </a:cxn>
                              </a:cxnLst>
                              <a:rect l="0" t="0" r="r" b="b"/>
                              <a:pathLst>
                                <a:path h="13296">
                                  <a:moveTo>
                                    <a:pt x="0" y="0"/>
                                  </a:moveTo>
                                  <a:lnTo>
                                    <a:pt x="0" y="13296"/>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112.45pt;margin-top:-16.9pt;width:.1pt;height:664.8pt;z-index:251680256;mso-position-horizontal-relative:page" coordorigin="2249,-338" coordsize="2,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">
                  <v:shape id="Freeform 28" o:spid="_x0000_s1027" style="position:absolute;left:2249;top:-338;width:2;height:13296;visibility:visible;mso-wrap-style:square;v-text-anchor:top" coordsize="2,13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WDc8IA&#10;AADbAAAADwAAAGRycy9kb3ducmV2LnhtbESPwWrDMBBE74X8g9hAb7WUgEtxrYRSCOTUYtcfsFhr&#10;y9Ra2ZaSOH9fFQq97TKz82bL4+pGcaUlDJ417DIFgrj1ZuBeQ/N1enoBESKywdEzabhTgONh81Bi&#10;YfyNK7rWsRcphEOBGmyMUyFlaC05DJmfiJPW+cVhTOvSS7PgLYW7Ue6VepYOB04EixO9W2q/64tL&#10;3NMdK1s1H22X94pVM8fPedb6cbu+vYKItMZ/89/12aT6Ofz+kgaQh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pYNzwgAAANsAAAAPAAAAAAAAAAAAAAAAAJgCAABkcnMvZG93&#10;bnJldi54bWxQSwUGAAAAAAQABAD1AAAAhwMAAAAA&#10;" path="m,l,13296e" filled="f" strokeweight=".82pt">
                    <v:path arrowok="t" o:connecttype="custom" o:connectlocs="0,-338;0,12958" o:connectangles="0,0"/>
                  </v:shape>
                  <w10:wrap anchorx="page"/>
                </v:group>
              </w:pict>
            </mc:Fallback>
          </mc:AlternateContent>
        </w:r>
        <w:r w:rsidRPr="00D406F4">
          <w:rPr>
            <w:b/>
            <w:noProof/>
            <w:spacing w:val="-1"/>
            <w:sz w:val="36"/>
            <w:lang w:val="de-DE" w:eastAsia="de-DE"/>
          </w:rPr>
          <mc:AlternateContent>
            <mc:Choice Requires="wpg">
              <w:drawing>
                <wp:anchor distT="0" distB="0" distL="114300" distR="114300" simplePos="0" relativeHeight="251681280" behindDoc="0" locked="0" layoutInCell="1" allowOverlap="1" wp14:anchorId="1B5A6934" wp14:editId="7682AA55">
                  <wp:simplePos x="0" y="0"/>
                  <wp:positionH relativeFrom="page">
                    <wp:posOffset>914400</wp:posOffset>
                  </wp:positionH>
                  <wp:positionV relativeFrom="paragraph">
                    <wp:posOffset>-214630</wp:posOffset>
                  </wp:positionV>
                  <wp:extent cx="1270" cy="8442960"/>
                  <wp:effectExtent l="9525" t="12700" r="8255" b="12065"/>
                  <wp:wrapNone/>
                  <wp:docPr id="17"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2960"/>
                            <a:chOff x="1440" y="-338"/>
                            <a:chExt cx="2" cy="13296"/>
                          </a:xfrm>
                        </wpg:grpSpPr>
                        <wps:wsp>
                          <wps:cNvPr id="25" name="Freeform 26"/>
                          <wps:cNvSpPr>
                            <a:spLocks/>
                          </wps:cNvSpPr>
                          <wps:spPr bwMode="auto">
                            <a:xfrm>
                              <a:off x="1440" y="-338"/>
                              <a:ext cx="2" cy="13296"/>
                            </a:xfrm>
                            <a:custGeom>
                              <a:avLst/>
                              <a:gdLst>
                                <a:gd name="T0" fmla="+- 0 -338 -338"/>
                                <a:gd name="T1" fmla="*/ -338 h 13296"/>
                                <a:gd name="T2" fmla="+- 0 12958 -338"/>
                                <a:gd name="T3" fmla="*/ 12958 h 13296"/>
                              </a:gdLst>
                              <a:ahLst/>
                              <a:cxnLst>
                                <a:cxn ang="0">
                                  <a:pos x="0" y="T1"/>
                                </a:cxn>
                                <a:cxn ang="0">
                                  <a:pos x="0" y="T3"/>
                                </a:cxn>
                              </a:cxnLst>
                              <a:rect l="0" t="0" r="r" b="b"/>
                              <a:pathLst>
                                <a:path h="13296">
                                  <a:moveTo>
                                    <a:pt x="0" y="0"/>
                                  </a:moveTo>
                                  <a:lnTo>
                                    <a:pt x="0" y="13296"/>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26" style="position:absolute;margin-left:1in;margin-top:-16.9pt;width:.1pt;height:664.8pt;z-index:251681280;mso-position-horizontal-relative:page" coordorigin="1440,-338" coordsize="2,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">
                  <v:shape id="Freeform 26" o:spid="_x0000_s1027" style="position:absolute;left:1440;top:-338;width:2;height:13296;visibility:visible;mso-wrap-style:square;v-text-anchor:top" coordsize="2,13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Jzr8A&#10;AADbAAAADwAAAGRycy9kb3ducmV2LnhtbESP3YrCMBCF7xd8hzCCd2ui4LJUo4ggeKXU7QMMzdgU&#10;m0nbRK1vbwRhLw/n5+OsNoNrxJ36UHvWMJsqEMSlNzVXGoq//fcviBCRDTaeScOTAmzWo68VZsY/&#10;OKf7OVYijXDIUIONsc2kDKUlh2HqW+LkXXzvMCbZV9L0+EjjrpFzpX6kw5oTwWJLO0vl9Xxzibt/&#10;Ym7z4lheFpViVXTx1HVaT8bDdgki0hD/w5/2wWiYL+D9Jf0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yUnOvwAAANsAAAAPAAAAAAAAAAAAAAAAAJgCAABkcnMvZG93bnJl&#10;di54bWxQSwUGAAAAAAQABAD1AAAAhAMAAAAA&#10;" path="m,l,13296e" filled="f" strokeweight=".82pt">
                    <v:path arrowok="t" o:connecttype="custom" o:connectlocs="0,-338;0,12958" o:connectangles="0,0"/>
                  </v:shape>
                  <w10:wrap anchorx="page"/>
                </v:group>
              </w:pict>
            </mc:Fallback>
          </mc:AlternateContent>
        </w:r>
        <w:proofErr w:type="gramStart"/>
        <w:r w:rsidRPr="00D406F4">
          <w:rPr>
            <w:b/>
            <w:spacing w:val="-1"/>
            <w:sz w:val="36"/>
          </w:rPr>
          <w:t>IALA Guideline No.</w:t>
        </w:r>
        <w:proofErr w:type="gramEnd"/>
        <w:r w:rsidRPr="00D406F4">
          <w:rPr>
            <w:b/>
            <w:spacing w:val="-1"/>
            <w:sz w:val="36"/>
          </w:rPr>
          <w:t xml:space="preserve"> YYYY</w:t>
        </w:r>
        <w:bookmarkEnd w:id="368"/>
        <w:r w:rsidRPr="00D406F4">
          <w:rPr>
            <w:b/>
            <w:spacing w:val="-1"/>
            <w:sz w:val="36"/>
          </w:rPr>
          <w:t xml:space="preserve"> </w:t>
        </w:r>
      </w:ins>
    </w:p>
    <w:p w:rsidR="006B4ECF" w:rsidRDefault="006B4ECF" w:rsidP="006B4ECF">
      <w:pPr>
        <w:tabs>
          <w:tab w:val="left" w:pos="6663"/>
          <w:tab w:val="left" w:pos="7513"/>
          <w:tab w:val="left" w:pos="8222"/>
        </w:tabs>
        <w:spacing w:before="14"/>
        <w:ind w:left="3251" w:right="2793"/>
        <w:jc w:val="center"/>
        <w:rPr>
          <w:ins w:id="370" w:author="Gewies, Stefan" w:date="2016-03-17T15:10:00Z"/>
          <w:b/>
          <w:spacing w:val="-1"/>
          <w:sz w:val="36"/>
        </w:rPr>
      </w:pPr>
      <w:ins w:id="371" w:author="Gewies, Stefan" w:date="2016-03-17T15:10:00Z">
        <w:r>
          <w:rPr>
            <w:b/>
            <w:spacing w:val="-1"/>
            <w:sz w:val="36"/>
          </w:rPr>
          <w:t>APPENDIX 1</w:t>
        </w:r>
      </w:ins>
    </w:p>
    <w:p w:rsidR="006B4ECF" w:rsidRDefault="006B4ECF" w:rsidP="006B4ECF">
      <w:pPr>
        <w:tabs>
          <w:tab w:val="left" w:pos="6663"/>
          <w:tab w:val="left" w:pos="7513"/>
          <w:tab w:val="left" w:pos="8222"/>
        </w:tabs>
        <w:spacing w:before="14"/>
        <w:ind w:left="3251" w:right="2793"/>
        <w:rPr>
          <w:ins w:id="372" w:author="Gewies, Stefan" w:date="2016-03-17T15:10:00Z"/>
          <w:b/>
          <w:spacing w:val="-1"/>
          <w:sz w:val="36"/>
        </w:rPr>
      </w:pPr>
    </w:p>
    <w:p w:rsidR="006B4ECF" w:rsidRDefault="006B4ECF" w:rsidP="006B4ECF">
      <w:pPr>
        <w:tabs>
          <w:tab w:val="left" w:pos="6663"/>
          <w:tab w:val="left" w:pos="7513"/>
          <w:tab w:val="left" w:pos="8222"/>
        </w:tabs>
        <w:spacing w:before="14"/>
        <w:ind w:left="3251" w:right="2793"/>
        <w:rPr>
          <w:ins w:id="373" w:author="Gewies, Stefan" w:date="2016-03-17T15:10:00Z"/>
          <w:b/>
          <w:spacing w:val="-1"/>
          <w:sz w:val="36"/>
        </w:rPr>
      </w:pPr>
    </w:p>
    <w:p w:rsidR="006B4ECF" w:rsidRPr="005B5749" w:rsidRDefault="006B4ECF" w:rsidP="006B4ECF">
      <w:pPr>
        <w:tabs>
          <w:tab w:val="left" w:pos="6663"/>
          <w:tab w:val="left" w:pos="7513"/>
          <w:tab w:val="left" w:pos="8222"/>
        </w:tabs>
        <w:spacing w:before="14"/>
        <w:ind w:left="3251" w:right="2793"/>
        <w:jc w:val="center"/>
        <w:rPr>
          <w:ins w:id="374" w:author="Gewies, Stefan" w:date="2016-03-17T15:10:00Z"/>
          <w:rFonts w:eastAsia="Arial"/>
          <w:b/>
          <w:bCs/>
          <w:sz w:val="36"/>
          <w:szCs w:val="36"/>
        </w:rPr>
      </w:pPr>
      <w:ins w:id="375" w:author="Gewies, Stefan" w:date="2016-03-17T15:10:00Z">
        <w:r>
          <w:rPr>
            <w:b/>
            <w:spacing w:val="-1"/>
            <w:sz w:val="36"/>
          </w:rPr>
          <w:t>Performanc</w:t>
        </w:r>
        <w:r w:rsidRPr="005B5749">
          <w:rPr>
            <w:rFonts w:eastAsia="Arial"/>
            <w:b/>
            <w:bCs/>
            <w:sz w:val="36"/>
            <w:szCs w:val="36"/>
          </w:rPr>
          <w:t>e and Monitoring of</w:t>
        </w:r>
      </w:ins>
    </w:p>
    <w:p w:rsidR="006B4ECF" w:rsidRDefault="006B4ECF" w:rsidP="006B4ECF">
      <w:pPr>
        <w:tabs>
          <w:tab w:val="left" w:pos="6663"/>
          <w:tab w:val="left" w:pos="7513"/>
          <w:tab w:val="left" w:pos="7938"/>
          <w:tab w:val="left" w:pos="8222"/>
        </w:tabs>
        <w:spacing w:before="14"/>
        <w:ind w:left="3251" w:right="2793"/>
        <w:jc w:val="center"/>
        <w:rPr>
          <w:ins w:id="376" w:author="Gewies, Stefan" w:date="2016-03-17T15:10:00Z"/>
          <w:rFonts w:eastAsia="Arial"/>
          <w:b/>
          <w:bCs/>
          <w:sz w:val="36"/>
          <w:szCs w:val="36"/>
        </w:rPr>
      </w:pPr>
      <w:ins w:id="377" w:author="Gewies, Stefan" w:date="2016-03-17T15:10:00Z">
        <w:r>
          <w:rPr>
            <w:noProof/>
            <w:lang w:val="de-DE" w:eastAsia="de-DE"/>
          </w:rPr>
          <mc:AlternateContent>
            <mc:Choice Requires="wps">
              <w:drawing>
                <wp:anchor distT="0" distB="0" distL="114300" distR="114300" simplePos="0" relativeHeight="251683328" behindDoc="0" locked="0" layoutInCell="1" allowOverlap="1" wp14:anchorId="6EFBB614" wp14:editId="498504AB">
                  <wp:simplePos x="0" y="0"/>
                  <wp:positionH relativeFrom="page">
                    <wp:posOffset>1040130</wp:posOffset>
                  </wp:positionH>
                  <wp:positionV relativeFrom="paragraph">
                    <wp:posOffset>1315085</wp:posOffset>
                  </wp:positionV>
                  <wp:extent cx="330200" cy="5014595"/>
                  <wp:effectExtent l="0" t="0" r="12700" b="14605"/>
                  <wp:wrapNone/>
                  <wp:docPr id="2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014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Default="006B4ECF" w:rsidP="006B4ECF">
                              <w:pPr>
                                <w:pStyle w:val="Textkrper"/>
                                <w:tabs>
                                  <w:tab w:val="left" w:pos="6759"/>
                                </w:tabs>
                                <w:spacing w:line="511" w:lineRule="exact"/>
                                <w:ind w:left="20"/>
                                <w:rPr>
                                  <w:sz w:val="48"/>
                                  <w:szCs w:val="48"/>
                                </w:rPr>
                              </w:pPr>
                              <w:r>
                                <w:rPr>
                                  <w:b/>
                                  <w:i/>
                                  <w:spacing w:val="-1"/>
                                  <w:sz w:val="48"/>
                                </w:rPr>
                                <w:t>AISM</w:t>
                              </w:r>
                              <w:r>
                                <w:rPr>
                                  <w:b/>
                                  <w:i/>
                                  <w:spacing w:val="1"/>
                                  <w:sz w:val="48"/>
                                </w:rPr>
                                <w:t xml:space="preserve"> </w:t>
                              </w:r>
                              <w:r>
                                <w:rPr>
                                  <w:spacing w:val="-1"/>
                                </w:rPr>
                                <w:t>Association</w:t>
                              </w:r>
                              <w:r>
                                <w:t xml:space="preserve"> </w:t>
                              </w:r>
                              <w:r>
                                <w:rPr>
                                  <w:spacing w:val="-1"/>
                                </w:rPr>
                                <w:t>Internationale</w:t>
                              </w:r>
                              <w:r>
                                <w:t xml:space="preserve"> </w:t>
                              </w:r>
                              <w:r>
                                <w:rPr>
                                  <w:spacing w:val="-1"/>
                                </w:rPr>
                                <w:t>de</w:t>
                              </w:r>
                              <w:r>
                                <w:t xml:space="preserve"> </w:t>
                              </w:r>
                              <w:r>
                                <w:rPr>
                                  <w:spacing w:val="-1"/>
                                </w:rPr>
                                <w:t>Signalisation</w:t>
                              </w:r>
                              <w:r>
                                <w:t xml:space="preserve"> </w:t>
                              </w:r>
                              <w:r>
                                <w:rPr>
                                  <w:spacing w:val="-1"/>
                                </w:rPr>
                                <w:t>Maritime</w:t>
                              </w:r>
                              <w:r>
                                <w:tab/>
                              </w:r>
                              <w:r>
                                <w:rPr>
                                  <w:b/>
                                  <w:i/>
                                  <w:spacing w:val="-2"/>
                                  <w:sz w:val="48"/>
                                </w:rPr>
                                <w:t>IALA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81.9pt;margin-top:103.55pt;width:26pt;height:394.8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" filled="f" stroked="f">
                  <v:textbox style="layout-flow:vertical;mso-layout-flow-alt:bottom-to-top" inset="0,0,0,0">
                    <w:txbxContent>
                      <w:p w:rsidR="006B4ECF" w:rsidRDefault="006B4ECF" w:rsidP="006B4ECF">
                        <w:pPr>
                          <w:pStyle w:val="Textkrper"/>
                          <w:tabs>
                            <w:tab w:val="left" w:pos="6759"/>
                          </w:tabs>
                          <w:spacing w:line="511" w:lineRule="exact"/>
                          <w:ind w:left="20"/>
                          <w:rPr>
                            <w:sz w:val="48"/>
                            <w:szCs w:val="48"/>
                          </w:rPr>
                        </w:pPr>
                        <w:r>
                          <w:rPr>
                            <w:b/>
                            <w:i/>
                            <w:spacing w:val="-1"/>
                            <w:sz w:val="48"/>
                          </w:rPr>
                          <w:t>AISM</w:t>
                        </w:r>
                        <w:r>
                          <w:rPr>
                            <w:b/>
                            <w:i/>
                            <w:spacing w:val="1"/>
                            <w:sz w:val="48"/>
                          </w:rPr>
                          <w:t xml:space="preserve"> </w:t>
                        </w:r>
                        <w:r>
                          <w:rPr>
                            <w:spacing w:val="-1"/>
                          </w:rPr>
                          <w:t>Association</w:t>
                        </w:r>
                        <w:r>
                          <w:t xml:space="preserve"> </w:t>
                        </w:r>
                        <w:r>
                          <w:rPr>
                            <w:spacing w:val="-1"/>
                          </w:rPr>
                          <w:t>Internationale</w:t>
                        </w:r>
                        <w:r>
                          <w:t xml:space="preserve"> </w:t>
                        </w:r>
                        <w:r>
                          <w:rPr>
                            <w:spacing w:val="-1"/>
                          </w:rPr>
                          <w:t>de</w:t>
                        </w:r>
                        <w:r>
                          <w:t xml:space="preserve"> </w:t>
                        </w:r>
                        <w:r>
                          <w:rPr>
                            <w:spacing w:val="-1"/>
                          </w:rPr>
                          <w:t>Signalisation</w:t>
                        </w:r>
                        <w:r>
                          <w:t xml:space="preserve"> </w:t>
                        </w:r>
                        <w:r>
                          <w:rPr>
                            <w:spacing w:val="-1"/>
                          </w:rPr>
                          <w:t>Maritime</w:t>
                        </w:r>
                        <w:r>
                          <w:tab/>
                        </w:r>
                        <w:r>
                          <w:rPr>
                            <w:b/>
                            <w:i/>
                            <w:spacing w:val="-2"/>
                            <w:sz w:val="48"/>
                          </w:rPr>
                          <w:t>IALA</w:t>
                        </w:r>
                      </w:p>
                    </w:txbxContent>
                  </v:textbox>
                  <w10:wrap anchorx="page"/>
                </v:shape>
              </w:pict>
            </mc:Fallback>
          </mc:AlternateContent>
        </w:r>
        <w:r w:rsidRPr="005B5749">
          <w:rPr>
            <w:rFonts w:eastAsia="Arial"/>
            <w:b/>
            <w:bCs/>
            <w:sz w:val="36"/>
            <w:szCs w:val="36"/>
          </w:rPr>
          <w:t>Maritime Ground Based Augmentation Systems (MGBAS) for high-</w:t>
        </w:r>
        <w:r>
          <w:rPr>
            <w:rFonts w:eastAsia="Arial"/>
            <w:b/>
            <w:bCs/>
            <w:sz w:val="36"/>
            <w:szCs w:val="36"/>
          </w:rPr>
          <w:t>accurate</w:t>
        </w:r>
        <w:r w:rsidRPr="005B5749">
          <w:rPr>
            <w:rFonts w:eastAsia="Arial"/>
            <w:b/>
            <w:bCs/>
            <w:sz w:val="36"/>
            <w:szCs w:val="36"/>
          </w:rPr>
          <w:t xml:space="preserve"> positioning in </w:t>
        </w:r>
      </w:ins>
      <w:ins w:id="378" w:author="Gewies, Stefan" w:date="2016-03-17T15:19:00Z">
        <w:r w:rsidR="001D5CC9">
          <w:rPr>
            <w:rFonts w:eastAsia="Arial"/>
            <w:b/>
            <w:bCs/>
            <w:sz w:val="36"/>
            <w:szCs w:val="36"/>
          </w:rPr>
          <w:t>ports</w:t>
        </w:r>
      </w:ins>
    </w:p>
    <w:p w:rsidR="006B4ECF" w:rsidRDefault="006B4ECF" w:rsidP="006B4ECF">
      <w:pPr>
        <w:tabs>
          <w:tab w:val="left" w:pos="6663"/>
          <w:tab w:val="left" w:pos="7513"/>
          <w:tab w:val="left" w:pos="7938"/>
          <w:tab w:val="left" w:pos="8222"/>
        </w:tabs>
        <w:spacing w:before="14"/>
        <w:ind w:left="3251" w:right="2793"/>
        <w:jc w:val="center"/>
        <w:rPr>
          <w:ins w:id="379" w:author="Gewies, Stefan" w:date="2016-03-17T15:10:00Z"/>
          <w:rFonts w:eastAsia="Arial"/>
          <w:b/>
          <w:bCs/>
          <w:sz w:val="36"/>
          <w:szCs w:val="36"/>
        </w:rPr>
      </w:pPr>
    </w:p>
    <w:p w:rsidR="006B4ECF" w:rsidRDefault="006B4ECF" w:rsidP="006B4ECF">
      <w:pPr>
        <w:tabs>
          <w:tab w:val="left" w:pos="6663"/>
          <w:tab w:val="left" w:pos="7513"/>
          <w:tab w:val="left" w:pos="7938"/>
          <w:tab w:val="left" w:pos="8222"/>
        </w:tabs>
        <w:spacing w:before="14"/>
        <w:ind w:left="3251" w:right="2793"/>
        <w:jc w:val="center"/>
        <w:rPr>
          <w:ins w:id="380" w:author="Gewies, Stefan" w:date="2016-03-17T15:10:00Z"/>
          <w:rFonts w:eastAsia="Arial"/>
          <w:b/>
          <w:bCs/>
          <w:sz w:val="36"/>
          <w:szCs w:val="36"/>
        </w:rPr>
      </w:pPr>
      <w:ins w:id="381" w:author="Gewies, Stefan" w:date="2016-03-17T15:10:00Z">
        <w:r>
          <w:rPr>
            <w:rFonts w:eastAsia="Arial"/>
            <w:b/>
            <w:bCs/>
            <w:sz w:val="36"/>
            <w:szCs w:val="36"/>
          </w:rPr>
          <w:t>Edition 1</w:t>
        </w:r>
      </w:ins>
    </w:p>
    <w:p w:rsidR="006B4ECF" w:rsidRPr="005B5749" w:rsidRDefault="006B4ECF" w:rsidP="006B4ECF">
      <w:pPr>
        <w:tabs>
          <w:tab w:val="left" w:pos="6663"/>
          <w:tab w:val="left" w:pos="7513"/>
          <w:tab w:val="left" w:pos="7938"/>
          <w:tab w:val="left" w:pos="8222"/>
        </w:tabs>
        <w:spacing w:before="14"/>
        <w:ind w:left="3251" w:right="2793"/>
        <w:jc w:val="center"/>
        <w:rPr>
          <w:ins w:id="382" w:author="Gewies, Stefan" w:date="2016-03-17T15:10:00Z"/>
          <w:rFonts w:eastAsia="Arial"/>
          <w:b/>
          <w:bCs/>
          <w:sz w:val="36"/>
          <w:szCs w:val="36"/>
        </w:rPr>
      </w:pPr>
      <w:ins w:id="383" w:author="Gewies, Stefan" w:date="2016-03-17T15:10:00Z">
        <w:r>
          <w:rPr>
            <w:rFonts w:eastAsia="Arial"/>
            <w:b/>
            <w:bCs/>
            <w:sz w:val="36"/>
            <w:szCs w:val="36"/>
          </w:rPr>
          <w:t>Month Year</w:t>
        </w:r>
      </w:ins>
    </w:p>
    <w:p w:rsidR="006B4ECF" w:rsidRDefault="006B4ECF" w:rsidP="006B4ECF">
      <w:pPr>
        <w:rPr>
          <w:ins w:id="384" w:author="Gewies, Stefan" w:date="2016-03-17T15:10:00Z"/>
        </w:rPr>
      </w:pPr>
    </w:p>
    <w:p w:rsidR="006B4ECF" w:rsidRDefault="006B4ECF" w:rsidP="006B4ECF">
      <w:pPr>
        <w:rPr>
          <w:ins w:id="385" w:author="Gewies, Stefan" w:date="2016-03-17T15:10:00Z"/>
          <w:rFonts w:eastAsia="Arial"/>
          <w:b/>
          <w:bCs/>
          <w:sz w:val="20"/>
          <w:szCs w:val="20"/>
        </w:rPr>
      </w:pPr>
    </w:p>
    <w:p w:rsidR="006B4ECF" w:rsidRDefault="006B4ECF" w:rsidP="006B4ECF">
      <w:pPr>
        <w:rPr>
          <w:ins w:id="386" w:author="Gewies, Stefan" w:date="2016-03-17T15:10:00Z"/>
          <w:rFonts w:eastAsia="Arial"/>
          <w:b/>
          <w:bCs/>
          <w:sz w:val="20"/>
          <w:szCs w:val="20"/>
        </w:rPr>
      </w:pPr>
    </w:p>
    <w:p w:rsidR="006B4ECF" w:rsidRDefault="006B4ECF" w:rsidP="006B4ECF">
      <w:pPr>
        <w:rPr>
          <w:ins w:id="387" w:author="Gewies, Stefan" w:date="2016-03-17T15:10:00Z"/>
          <w:rFonts w:eastAsia="Arial"/>
          <w:b/>
          <w:bCs/>
          <w:sz w:val="20"/>
          <w:szCs w:val="20"/>
        </w:rPr>
      </w:pPr>
    </w:p>
    <w:p w:rsidR="006B4ECF" w:rsidRDefault="006B4ECF" w:rsidP="006B4ECF">
      <w:pPr>
        <w:rPr>
          <w:ins w:id="388" w:author="Gewies, Stefan" w:date="2016-03-17T15:10:00Z"/>
          <w:rFonts w:eastAsia="Arial"/>
          <w:b/>
          <w:bCs/>
          <w:sz w:val="20"/>
          <w:szCs w:val="20"/>
        </w:rPr>
      </w:pPr>
    </w:p>
    <w:p w:rsidR="006B4ECF" w:rsidRDefault="006B4ECF" w:rsidP="006B4ECF">
      <w:pPr>
        <w:rPr>
          <w:ins w:id="389" w:author="Gewies, Stefan" w:date="2016-03-17T15:10:00Z"/>
          <w:rFonts w:eastAsia="Arial"/>
          <w:b/>
          <w:bCs/>
          <w:sz w:val="20"/>
          <w:szCs w:val="20"/>
        </w:rPr>
      </w:pPr>
    </w:p>
    <w:p w:rsidR="006B4ECF" w:rsidRDefault="006B4ECF" w:rsidP="006B4ECF">
      <w:pPr>
        <w:rPr>
          <w:ins w:id="390" w:author="Gewies, Stefan" w:date="2016-03-17T15:10:00Z"/>
          <w:rFonts w:eastAsia="Arial"/>
          <w:b/>
          <w:bCs/>
          <w:sz w:val="20"/>
          <w:szCs w:val="20"/>
        </w:rPr>
      </w:pPr>
    </w:p>
    <w:p w:rsidR="006B4ECF" w:rsidRDefault="006B4ECF" w:rsidP="006B4ECF">
      <w:pPr>
        <w:rPr>
          <w:ins w:id="391" w:author="Gewies, Stefan" w:date="2016-03-17T15:10:00Z"/>
          <w:rFonts w:eastAsia="Arial"/>
          <w:b/>
          <w:bCs/>
          <w:sz w:val="20"/>
          <w:szCs w:val="20"/>
        </w:rPr>
      </w:pPr>
    </w:p>
    <w:p w:rsidR="006B4ECF" w:rsidRDefault="006B4ECF" w:rsidP="006B4ECF">
      <w:pPr>
        <w:rPr>
          <w:ins w:id="392" w:author="Gewies, Stefan" w:date="2016-03-17T15:10:00Z"/>
          <w:rFonts w:eastAsia="Arial"/>
          <w:b/>
          <w:bCs/>
          <w:sz w:val="20"/>
          <w:szCs w:val="20"/>
        </w:rPr>
      </w:pPr>
    </w:p>
    <w:p w:rsidR="006B4ECF" w:rsidRDefault="006B4ECF" w:rsidP="006B4ECF">
      <w:pPr>
        <w:rPr>
          <w:ins w:id="393" w:author="Gewies, Stefan" w:date="2016-03-17T15:10:00Z"/>
          <w:rFonts w:eastAsia="Arial"/>
          <w:b/>
          <w:bCs/>
          <w:sz w:val="20"/>
          <w:szCs w:val="20"/>
        </w:rPr>
      </w:pPr>
    </w:p>
    <w:p w:rsidR="006B4ECF" w:rsidRDefault="006B4ECF" w:rsidP="006B4ECF">
      <w:pPr>
        <w:rPr>
          <w:ins w:id="394" w:author="Gewies, Stefan" w:date="2016-03-17T15:10:00Z"/>
          <w:rFonts w:eastAsia="Arial"/>
          <w:b/>
          <w:bCs/>
          <w:sz w:val="20"/>
          <w:szCs w:val="20"/>
        </w:rPr>
      </w:pPr>
    </w:p>
    <w:p w:rsidR="006B4ECF" w:rsidRDefault="006B4ECF" w:rsidP="006B4ECF">
      <w:pPr>
        <w:rPr>
          <w:ins w:id="395" w:author="Gewies, Stefan" w:date="2016-03-17T15:10:00Z"/>
          <w:rFonts w:eastAsia="Arial"/>
          <w:b/>
          <w:bCs/>
          <w:sz w:val="20"/>
          <w:szCs w:val="20"/>
        </w:rPr>
      </w:pPr>
    </w:p>
    <w:p w:rsidR="006B4ECF" w:rsidRDefault="006B4ECF" w:rsidP="006B4ECF">
      <w:pPr>
        <w:rPr>
          <w:ins w:id="396" w:author="Gewies, Stefan" w:date="2016-03-17T15:10:00Z"/>
          <w:rFonts w:eastAsia="Arial"/>
          <w:b/>
          <w:bCs/>
          <w:sz w:val="20"/>
          <w:szCs w:val="20"/>
        </w:rPr>
      </w:pPr>
    </w:p>
    <w:p w:rsidR="006B4ECF" w:rsidRDefault="006B4ECF" w:rsidP="006B4ECF">
      <w:pPr>
        <w:spacing w:before="1"/>
        <w:rPr>
          <w:ins w:id="397" w:author="Gewies, Stefan" w:date="2016-03-17T15:10:00Z"/>
          <w:rFonts w:eastAsia="Arial"/>
          <w:b/>
          <w:bCs/>
          <w:sz w:val="26"/>
          <w:szCs w:val="26"/>
        </w:rPr>
      </w:pPr>
    </w:p>
    <w:p w:rsidR="006B4ECF" w:rsidRDefault="006B4ECF" w:rsidP="006B4ECF">
      <w:pPr>
        <w:spacing w:line="200" w:lineRule="atLeast"/>
        <w:ind w:left="4668"/>
        <w:rPr>
          <w:ins w:id="398" w:author="Gewies, Stefan" w:date="2016-03-17T15:10:00Z"/>
          <w:rFonts w:eastAsia="Arial"/>
          <w:sz w:val="20"/>
          <w:szCs w:val="20"/>
        </w:rPr>
      </w:pPr>
      <w:commentRangeStart w:id="399"/>
      <w:ins w:id="400" w:author="Gewies, Stefan" w:date="2016-03-17T15:10:00Z">
        <w:r>
          <w:rPr>
            <w:rFonts w:eastAsia="Arial"/>
            <w:noProof/>
            <w:sz w:val="20"/>
            <w:szCs w:val="20"/>
            <w:lang w:val="de-DE" w:eastAsia="de-DE"/>
          </w:rPr>
          <w:drawing>
            <wp:inline distT="0" distB="0" distL="0" distR="0" wp14:anchorId="3D1A0F4F" wp14:editId="2BCA2184">
              <wp:extent cx="907465" cy="1248918"/>
              <wp:effectExtent l="0" t="0" r="0" b="0"/>
              <wp:docPr id="3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5" cstate="print"/>
                      <a:stretch>
                        <a:fillRect/>
                      </a:stretch>
                    </pic:blipFill>
                    <pic:spPr>
                      <a:xfrm>
                        <a:off x="0" y="0"/>
                        <a:ext cx="907465" cy="1248918"/>
                      </a:xfrm>
                      <a:prstGeom prst="rect">
                        <a:avLst/>
                      </a:prstGeom>
                    </pic:spPr>
                  </pic:pic>
                </a:graphicData>
              </a:graphic>
            </wp:inline>
          </w:drawing>
        </w:r>
        <w:commentRangeEnd w:id="399"/>
        <w:r>
          <w:rPr>
            <w:rStyle w:val="Kommentarzeichen"/>
          </w:rPr>
          <w:commentReference w:id="399"/>
        </w:r>
      </w:ins>
    </w:p>
    <w:p w:rsidR="006B4ECF" w:rsidRDefault="006B4ECF" w:rsidP="006B4ECF">
      <w:pPr>
        <w:rPr>
          <w:ins w:id="401" w:author="Gewies, Stefan" w:date="2016-03-17T15:10:00Z"/>
          <w:rFonts w:eastAsia="Arial"/>
          <w:b/>
          <w:bCs/>
          <w:sz w:val="20"/>
          <w:szCs w:val="20"/>
        </w:rPr>
      </w:pPr>
    </w:p>
    <w:p w:rsidR="006B4ECF" w:rsidRDefault="006B4ECF" w:rsidP="006B4ECF">
      <w:pPr>
        <w:rPr>
          <w:ins w:id="402" w:author="Gewies, Stefan" w:date="2016-03-17T15:10:00Z"/>
          <w:rFonts w:eastAsia="Arial"/>
          <w:b/>
          <w:bCs/>
          <w:sz w:val="20"/>
          <w:szCs w:val="20"/>
        </w:rPr>
      </w:pPr>
    </w:p>
    <w:p w:rsidR="006B4ECF" w:rsidRDefault="006B4ECF" w:rsidP="006B4ECF">
      <w:pPr>
        <w:rPr>
          <w:ins w:id="403" w:author="Gewies, Stefan" w:date="2016-03-17T15:10:00Z"/>
          <w:rFonts w:eastAsia="Arial"/>
          <w:b/>
          <w:bCs/>
          <w:sz w:val="20"/>
          <w:szCs w:val="20"/>
        </w:rPr>
      </w:pPr>
    </w:p>
    <w:p w:rsidR="006B4ECF" w:rsidRDefault="006B4ECF" w:rsidP="006B4ECF">
      <w:pPr>
        <w:spacing w:before="4"/>
        <w:rPr>
          <w:ins w:id="404" w:author="Gewies, Stefan" w:date="2016-03-17T15:10:00Z"/>
          <w:rFonts w:eastAsia="Arial"/>
          <w:b/>
          <w:bCs/>
          <w:sz w:val="18"/>
          <w:szCs w:val="18"/>
        </w:rPr>
      </w:pPr>
    </w:p>
    <w:p w:rsidR="006B4ECF" w:rsidRDefault="006B4ECF" w:rsidP="006B4ECF">
      <w:pPr>
        <w:spacing w:line="229" w:lineRule="exact"/>
        <w:ind w:left="223"/>
        <w:jc w:val="center"/>
        <w:rPr>
          <w:ins w:id="405" w:author="Gewies, Stefan" w:date="2016-03-17T15:10:00Z"/>
          <w:rFonts w:eastAsia="Arial"/>
          <w:sz w:val="20"/>
          <w:szCs w:val="20"/>
        </w:rPr>
      </w:pPr>
      <w:ins w:id="406" w:author="Gewies, Stefan" w:date="2016-03-17T15:10:00Z">
        <w:r>
          <w:rPr>
            <w:spacing w:val="-1"/>
            <w:sz w:val="20"/>
          </w:rPr>
          <w:t>10,</w:t>
        </w:r>
        <w:r>
          <w:rPr>
            <w:spacing w:val="-7"/>
            <w:sz w:val="20"/>
          </w:rPr>
          <w:t xml:space="preserve"> </w:t>
        </w:r>
        <w:r>
          <w:rPr>
            <w:spacing w:val="-1"/>
            <w:sz w:val="20"/>
          </w:rPr>
          <w:t>rue</w:t>
        </w:r>
        <w:r>
          <w:rPr>
            <w:spacing w:val="-5"/>
            <w:sz w:val="20"/>
          </w:rPr>
          <w:t xml:space="preserve"> </w:t>
        </w:r>
        <w:r>
          <w:rPr>
            <w:spacing w:val="-1"/>
            <w:sz w:val="20"/>
          </w:rPr>
          <w:t>des</w:t>
        </w:r>
        <w:r>
          <w:rPr>
            <w:spacing w:val="-6"/>
            <w:sz w:val="20"/>
          </w:rPr>
          <w:t xml:space="preserve"> </w:t>
        </w:r>
        <w:proofErr w:type="spellStart"/>
        <w:r>
          <w:rPr>
            <w:sz w:val="20"/>
          </w:rPr>
          <w:t>Gaudines</w:t>
        </w:r>
        <w:proofErr w:type="spellEnd"/>
      </w:ins>
    </w:p>
    <w:p w:rsidR="006B4ECF" w:rsidRDefault="006B4ECF" w:rsidP="006B4ECF">
      <w:pPr>
        <w:ind w:left="2949" w:right="2724" w:firstLine="758"/>
        <w:rPr>
          <w:ins w:id="407" w:author="Gewies, Stefan" w:date="2016-03-17T15:10:00Z"/>
          <w:rFonts w:eastAsia="Arial"/>
          <w:sz w:val="20"/>
          <w:szCs w:val="20"/>
        </w:rPr>
      </w:pPr>
      <w:ins w:id="408" w:author="Gewies, Stefan" w:date="2016-03-17T15:10:00Z">
        <w:r>
          <w:rPr>
            <w:spacing w:val="-1"/>
            <w:sz w:val="20"/>
          </w:rPr>
          <w:t>78100</w:t>
        </w:r>
        <w:r>
          <w:rPr>
            <w:spacing w:val="-8"/>
            <w:sz w:val="20"/>
          </w:rPr>
          <w:t xml:space="preserve"> </w:t>
        </w:r>
        <w:r>
          <w:rPr>
            <w:sz w:val="20"/>
          </w:rPr>
          <w:t>Saint</w:t>
        </w:r>
        <w:r>
          <w:rPr>
            <w:spacing w:val="-7"/>
            <w:sz w:val="20"/>
          </w:rPr>
          <w:t xml:space="preserve"> </w:t>
        </w:r>
        <w:proofErr w:type="spellStart"/>
        <w:r>
          <w:rPr>
            <w:sz w:val="20"/>
          </w:rPr>
          <w:t>Germain</w:t>
        </w:r>
        <w:proofErr w:type="spellEnd"/>
        <w:r>
          <w:rPr>
            <w:spacing w:val="-7"/>
            <w:sz w:val="20"/>
          </w:rPr>
          <w:t xml:space="preserve"> </w:t>
        </w:r>
        <w:proofErr w:type="spellStart"/>
        <w:r>
          <w:rPr>
            <w:spacing w:val="-1"/>
            <w:sz w:val="20"/>
          </w:rPr>
          <w:t>en</w:t>
        </w:r>
        <w:proofErr w:type="spellEnd"/>
        <w:r>
          <w:rPr>
            <w:spacing w:val="-5"/>
            <w:sz w:val="20"/>
          </w:rPr>
          <w:t xml:space="preserve"> </w:t>
        </w:r>
        <w:proofErr w:type="spellStart"/>
        <w:r>
          <w:rPr>
            <w:spacing w:val="-1"/>
            <w:sz w:val="20"/>
          </w:rPr>
          <w:t>Laye</w:t>
        </w:r>
        <w:proofErr w:type="spellEnd"/>
        <w:r>
          <w:rPr>
            <w:spacing w:val="-1"/>
            <w:sz w:val="20"/>
          </w:rPr>
          <w:t>,</w:t>
        </w:r>
        <w:r>
          <w:rPr>
            <w:spacing w:val="-8"/>
            <w:sz w:val="20"/>
          </w:rPr>
          <w:t xml:space="preserve"> </w:t>
        </w:r>
        <w:r>
          <w:rPr>
            <w:sz w:val="20"/>
          </w:rPr>
          <w:t>France</w:t>
        </w:r>
        <w:r>
          <w:rPr>
            <w:spacing w:val="26"/>
            <w:w w:val="99"/>
            <w:sz w:val="20"/>
          </w:rPr>
          <w:t xml:space="preserve"> </w:t>
        </w:r>
        <w:r>
          <w:rPr>
            <w:spacing w:val="-1"/>
            <w:sz w:val="20"/>
          </w:rPr>
          <w:t>Telephone:</w:t>
        </w:r>
        <w:r>
          <w:rPr>
            <w:spacing w:val="-2"/>
            <w:sz w:val="20"/>
          </w:rPr>
          <w:t xml:space="preserve"> </w:t>
        </w:r>
        <w:r>
          <w:rPr>
            <w:sz w:val="20"/>
          </w:rPr>
          <w:t>+33</w:t>
        </w:r>
        <w:r>
          <w:rPr>
            <w:spacing w:val="-4"/>
            <w:sz w:val="20"/>
          </w:rPr>
          <w:t xml:space="preserve"> </w:t>
        </w:r>
        <w:r>
          <w:rPr>
            <w:sz w:val="20"/>
          </w:rPr>
          <w:t>1</w:t>
        </w:r>
        <w:r>
          <w:rPr>
            <w:spacing w:val="-2"/>
            <w:sz w:val="20"/>
          </w:rPr>
          <w:t xml:space="preserve"> </w:t>
        </w:r>
        <w:r>
          <w:rPr>
            <w:spacing w:val="-1"/>
            <w:sz w:val="20"/>
          </w:rPr>
          <w:t>34</w:t>
        </w:r>
        <w:r>
          <w:rPr>
            <w:spacing w:val="-3"/>
            <w:sz w:val="20"/>
          </w:rPr>
          <w:t xml:space="preserve"> </w:t>
        </w:r>
        <w:r>
          <w:rPr>
            <w:spacing w:val="1"/>
            <w:sz w:val="20"/>
          </w:rPr>
          <w:t>51</w:t>
        </w:r>
        <w:r>
          <w:rPr>
            <w:spacing w:val="-4"/>
            <w:sz w:val="20"/>
          </w:rPr>
          <w:t xml:space="preserve"> </w:t>
        </w:r>
        <w:r>
          <w:rPr>
            <w:spacing w:val="1"/>
            <w:sz w:val="20"/>
          </w:rPr>
          <w:t>70</w:t>
        </w:r>
        <w:r>
          <w:rPr>
            <w:spacing w:val="-2"/>
            <w:sz w:val="20"/>
          </w:rPr>
          <w:t xml:space="preserve"> </w:t>
        </w:r>
        <w:r>
          <w:rPr>
            <w:spacing w:val="-1"/>
            <w:sz w:val="20"/>
          </w:rPr>
          <w:t>01</w:t>
        </w:r>
        <w:r>
          <w:rPr>
            <w:spacing w:val="48"/>
            <w:sz w:val="20"/>
          </w:rPr>
          <w:t xml:space="preserve"> </w:t>
        </w:r>
        <w:r>
          <w:rPr>
            <w:sz w:val="20"/>
          </w:rPr>
          <w:t>Fax:</w:t>
        </w:r>
        <w:r>
          <w:rPr>
            <w:spacing w:val="52"/>
            <w:sz w:val="20"/>
          </w:rPr>
          <w:t xml:space="preserve"> </w:t>
        </w:r>
        <w:r>
          <w:rPr>
            <w:sz w:val="20"/>
          </w:rPr>
          <w:t>+33</w:t>
        </w:r>
        <w:r>
          <w:rPr>
            <w:spacing w:val="-4"/>
            <w:sz w:val="20"/>
          </w:rPr>
          <w:t xml:space="preserve"> </w:t>
        </w:r>
        <w:r>
          <w:rPr>
            <w:sz w:val="20"/>
          </w:rPr>
          <w:t>1</w:t>
        </w:r>
        <w:r>
          <w:rPr>
            <w:spacing w:val="-2"/>
            <w:sz w:val="20"/>
          </w:rPr>
          <w:t xml:space="preserve"> </w:t>
        </w:r>
        <w:r>
          <w:rPr>
            <w:spacing w:val="-1"/>
            <w:sz w:val="20"/>
          </w:rPr>
          <w:t>34</w:t>
        </w:r>
        <w:r>
          <w:rPr>
            <w:spacing w:val="-2"/>
            <w:sz w:val="20"/>
          </w:rPr>
          <w:t xml:space="preserve"> </w:t>
        </w:r>
        <w:r>
          <w:rPr>
            <w:spacing w:val="-1"/>
            <w:sz w:val="20"/>
          </w:rPr>
          <w:t>51</w:t>
        </w:r>
        <w:r>
          <w:rPr>
            <w:spacing w:val="-3"/>
            <w:sz w:val="20"/>
          </w:rPr>
          <w:t xml:space="preserve"> </w:t>
        </w:r>
        <w:r>
          <w:rPr>
            <w:spacing w:val="1"/>
            <w:sz w:val="20"/>
          </w:rPr>
          <w:t>82</w:t>
        </w:r>
        <w:r>
          <w:rPr>
            <w:spacing w:val="-4"/>
            <w:sz w:val="20"/>
          </w:rPr>
          <w:t xml:space="preserve"> </w:t>
        </w:r>
        <w:r>
          <w:rPr>
            <w:spacing w:val="1"/>
            <w:sz w:val="20"/>
          </w:rPr>
          <w:t>05</w:t>
        </w:r>
      </w:ins>
    </w:p>
    <w:p w:rsidR="006B4ECF" w:rsidRPr="006B4ECF" w:rsidRDefault="006B4ECF" w:rsidP="006B4ECF">
      <w:pPr>
        <w:tabs>
          <w:tab w:val="left" w:pos="3316"/>
        </w:tabs>
        <w:spacing w:line="228" w:lineRule="exact"/>
        <w:ind w:left="225"/>
        <w:jc w:val="center"/>
        <w:rPr>
          <w:ins w:id="409" w:author="Gewies, Stefan" w:date="2016-03-17T15:10:00Z"/>
          <w:rFonts w:eastAsia="Arial"/>
          <w:sz w:val="20"/>
          <w:szCs w:val="20"/>
          <w:rPrChange w:id="410" w:author="Gewies, Stefan" w:date="2016-03-17T15:10:00Z">
            <w:rPr>
              <w:ins w:id="411" w:author="Gewies, Stefan" w:date="2016-03-17T15:10:00Z"/>
              <w:rFonts w:eastAsia="Arial"/>
              <w:sz w:val="20"/>
              <w:szCs w:val="20"/>
              <w:lang w:val="de-DE"/>
            </w:rPr>
          </w:rPrChange>
        </w:rPr>
      </w:pPr>
      <w:proofErr w:type="gramStart"/>
      <w:ins w:id="412" w:author="Gewies, Stefan" w:date="2016-03-17T15:10:00Z">
        <w:r w:rsidRPr="006B4ECF">
          <w:rPr>
            <w:sz w:val="20"/>
            <w:rPrChange w:id="413" w:author="Gewies, Stefan" w:date="2016-03-17T15:10:00Z">
              <w:rPr>
                <w:sz w:val="20"/>
                <w:lang w:val="de-DE"/>
              </w:rPr>
            </w:rPrChange>
          </w:rPr>
          <w:t>e-mail</w:t>
        </w:r>
        <w:proofErr w:type="gramEnd"/>
        <w:r w:rsidRPr="006B4ECF">
          <w:rPr>
            <w:sz w:val="20"/>
            <w:rPrChange w:id="414" w:author="Gewies, Stefan" w:date="2016-03-17T15:10:00Z">
              <w:rPr>
                <w:sz w:val="20"/>
                <w:lang w:val="de-DE"/>
              </w:rPr>
            </w:rPrChange>
          </w:rPr>
          <w:t>:</w:t>
        </w:r>
        <w:r w:rsidRPr="006B4ECF">
          <w:rPr>
            <w:spacing w:val="28"/>
            <w:sz w:val="20"/>
            <w:rPrChange w:id="415" w:author="Gewies, Stefan" w:date="2016-03-17T15:10:00Z">
              <w:rPr>
                <w:spacing w:val="28"/>
                <w:sz w:val="20"/>
                <w:lang w:val="de-DE"/>
              </w:rPr>
            </w:rPrChange>
          </w:rPr>
          <w:t xml:space="preserve"> </w:t>
        </w:r>
        <w:r>
          <w:fldChar w:fldCharType="begin"/>
        </w:r>
        <w:r>
          <w:instrText xml:space="preserve"> HYPERLINK "mailto:contact@iala-aism.org" \h </w:instrText>
        </w:r>
        <w:r>
          <w:fldChar w:fldCharType="separate"/>
        </w:r>
        <w:r w:rsidRPr="006B4ECF">
          <w:rPr>
            <w:color w:val="0000FF"/>
            <w:spacing w:val="-1"/>
            <w:sz w:val="20"/>
            <w:u w:val="single" w:color="0000FF"/>
            <w:rPrChange w:id="416" w:author="Gewies, Stefan" w:date="2016-03-17T15:10:00Z">
              <w:rPr>
                <w:color w:val="0000FF"/>
                <w:spacing w:val="-1"/>
                <w:sz w:val="20"/>
                <w:u w:val="single" w:color="0000FF"/>
                <w:lang w:val="de-DE"/>
              </w:rPr>
            </w:rPrChange>
          </w:rPr>
          <w:t>contact@iala-aism.org</w:t>
        </w:r>
        <w:r>
          <w:rPr>
            <w:color w:val="0000FF"/>
            <w:spacing w:val="-1"/>
            <w:sz w:val="20"/>
            <w:u w:val="single" w:color="0000FF"/>
            <w:lang w:val="de-DE"/>
          </w:rPr>
          <w:fldChar w:fldCharType="end"/>
        </w:r>
        <w:r w:rsidRPr="006B4ECF">
          <w:rPr>
            <w:color w:val="0000FF"/>
            <w:spacing w:val="-1"/>
            <w:sz w:val="20"/>
            <w:rPrChange w:id="417" w:author="Gewies, Stefan" w:date="2016-03-17T15:10:00Z">
              <w:rPr>
                <w:color w:val="0000FF"/>
                <w:spacing w:val="-1"/>
                <w:sz w:val="20"/>
                <w:lang w:val="de-DE"/>
              </w:rPr>
            </w:rPrChange>
          </w:rPr>
          <w:tab/>
        </w:r>
        <w:r w:rsidRPr="006B4ECF">
          <w:rPr>
            <w:spacing w:val="-1"/>
            <w:sz w:val="20"/>
            <w:rPrChange w:id="418" w:author="Gewies, Stefan" w:date="2016-03-17T15:10:00Z">
              <w:rPr>
                <w:spacing w:val="-1"/>
                <w:sz w:val="20"/>
                <w:lang w:val="de-DE"/>
              </w:rPr>
            </w:rPrChange>
          </w:rPr>
          <w:t>Internet:</w:t>
        </w:r>
        <w:r w:rsidRPr="006B4ECF">
          <w:rPr>
            <w:spacing w:val="35"/>
            <w:sz w:val="20"/>
            <w:rPrChange w:id="419" w:author="Gewies, Stefan" w:date="2016-03-17T15:10:00Z">
              <w:rPr>
                <w:spacing w:val="35"/>
                <w:sz w:val="20"/>
                <w:lang w:val="de-DE"/>
              </w:rPr>
            </w:rPrChange>
          </w:rPr>
          <w:t xml:space="preserve"> </w:t>
        </w:r>
        <w:r>
          <w:fldChar w:fldCharType="begin"/>
        </w:r>
        <w:r>
          <w:instrText xml:space="preserve"> HYPERLINK "http://www.iala-aism.org/" \h </w:instrText>
        </w:r>
        <w:r>
          <w:fldChar w:fldCharType="separate"/>
        </w:r>
        <w:r w:rsidRPr="006B4ECF">
          <w:rPr>
            <w:color w:val="0000FF"/>
            <w:sz w:val="20"/>
            <w:u w:val="single" w:color="0000FF"/>
            <w:rPrChange w:id="420" w:author="Gewies, Stefan" w:date="2016-03-17T15:10:00Z">
              <w:rPr>
                <w:color w:val="0000FF"/>
                <w:sz w:val="20"/>
                <w:u w:val="single" w:color="0000FF"/>
                <w:lang w:val="de-DE"/>
              </w:rPr>
            </w:rPrChange>
          </w:rPr>
          <w:t>www.iala-aism.org</w:t>
        </w:r>
        <w:r>
          <w:rPr>
            <w:color w:val="0000FF"/>
            <w:sz w:val="20"/>
            <w:u w:val="single" w:color="0000FF"/>
            <w:lang w:val="de-DE"/>
          </w:rPr>
          <w:fldChar w:fldCharType="end"/>
        </w:r>
      </w:ins>
    </w:p>
    <w:p w:rsidR="006B4ECF" w:rsidRPr="006B4ECF" w:rsidRDefault="006B4ECF" w:rsidP="006B4ECF">
      <w:pPr>
        <w:spacing w:line="228" w:lineRule="exact"/>
        <w:jc w:val="center"/>
        <w:rPr>
          <w:ins w:id="421" w:author="Gewies, Stefan" w:date="2016-03-17T15:10:00Z"/>
          <w:rFonts w:eastAsia="Arial"/>
          <w:sz w:val="20"/>
          <w:szCs w:val="20"/>
          <w:rPrChange w:id="422" w:author="Gewies, Stefan" w:date="2016-03-17T15:10:00Z">
            <w:rPr>
              <w:ins w:id="423" w:author="Gewies, Stefan" w:date="2016-03-17T15:10:00Z"/>
              <w:rFonts w:eastAsia="Arial"/>
              <w:sz w:val="20"/>
              <w:szCs w:val="20"/>
              <w:lang w:val="de-DE"/>
            </w:rPr>
          </w:rPrChange>
        </w:rPr>
        <w:sectPr w:rsidR="006B4ECF" w:rsidRPr="006B4ECF" w:rsidSect="006B4ECF">
          <w:pgSz w:w="11900" w:h="16840"/>
          <w:pgMar w:top="1600" w:right="0" w:bottom="280" w:left="1320" w:header="720" w:footer="720" w:gutter="0"/>
          <w:cols w:space="720"/>
        </w:sectPr>
      </w:pPr>
    </w:p>
    <w:p w:rsidR="006B4ECF" w:rsidRPr="006B4ECF" w:rsidRDefault="006B4ECF" w:rsidP="006B4ECF">
      <w:pPr>
        <w:rPr>
          <w:ins w:id="424" w:author="Gewies, Stefan" w:date="2016-03-17T15:10:00Z"/>
          <w:rFonts w:eastAsia="Arial"/>
          <w:sz w:val="20"/>
          <w:szCs w:val="20"/>
          <w:rPrChange w:id="425" w:author="Gewies, Stefan" w:date="2016-03-17T15:10:00Z">
            <w:rPr>
              <w:ins w:id="426" w:author="Gewies, Stefan" w:date="2016-03-17T15:10:00Z"/>
              <w:rFonts w:eastAsia="Arial"/>
              <w:sz w:val="20"/>
              <w:szCs w:val="20"/>
              <w:lang w:val="de-DE"/>
            </w:rPr>
          </w:rPrChange>
        </w:rPr>
      </w:pPr>
    </w:p>
    <w:p w:rsidR="006B4ECF" w:rsidRPr="006B4ECF" w:rsidRDefault="006B4ECF" w:rsidP="006B4ECF">
      <w:pPr>
        <w:spacing w:before="2"/>
        <w:rPr>
          <w:ins w:id="427" w:author="Gewies, Stefan" w:date="2016-03-17T15:10:00Z"/>
          <w:rFonts w:eastAsia="Arial"/>
          <w:sz w:val="21"/>
          <w:szCs w:val="21"/>
          <w:rPrChange w:id="428" w:author="Gewies, Stefan" w:date="2016-03-17T15:10:00Z">
            <w:rPr>
              <w:ins w:id="429" w:author="Gewies, Stefan" w:date="2016-03-17T15:10:00Z"/>
              <w:rFonts w:eastAsia="Arial"/>
              <w:sz w:val="21"/>
              <w:szCs w:val="21"/>
              <w:lang w:val="de-DE"/>
            </w:rPr>
          </w:rPrChange>
        </w:rPr>
      </w:pPr>
    </w:p>
    <w:p w:rsidR="006B4ECF" w:rsidRDefault="006B4ECF" w:rsidP="006B4ECF">
      <w:pPr>
        <w:spacing w:before="58"/>
        <w:ind w:left="3050"/>
        <w:rPr>
          <w:ins w:id="430" w:author="Gewies, Stefan" w:date="2016-03-17T15:10:00Z"/>
          <w:rFonts w:eastAsia="Arial"/>
          <w:sz w:val="32"/>
          <w:szCs w:val="32"/>
        </w:rPr>
      </w:pPr>
      <w:ins w:id="431" w:author="Gewies, Stefan" w:date="2016-03-17T15:10:00Z">
        <w:r>
          <w:rPr>
            <w:b/>
            <w:sz w:val="32"/>
          </w:rPr>
          <w:t>Document</w:t>
        </w:r>
        <w:r>
          <w:rPr>
            <w:b/>
            <w:spacing w:val="-32"/>
            <w:sz w:val="32"/>
          </w:rPr>
          <w:t xml:space="preserve"> </w:t>
        </w:r>
        <w:r>
          <w:rPr>
            <w:b/>
            <w:sz w:val="32"/>
          </w:rPr>
          <w:t>Revisions</w:t>
        </w:r>
      </w:ins>
    </w:p>
    <w:p w:rsidR="006B4ECF" w:rsidRDefault="006B4ECF" w:rsidP="006B4ECF">
      <w:pPr>
        <w:pStyle w:val="Textkrper"/>
        <w:spacing w:before="62"/>
        <w:ind w:right="511"/>
        <w:rPr>
          <w:ins w:id="432" w:author="Gewies, Stefan" w:date="2016-03-17T15:10:00Z"/>
        </w:rPr>
      </w:pPr>
      <w:ins w:id="433" w:author="Gewies, Stefan" w:date="2016-03-17T15:10:00Z">
        <w:r>
          <w:rPr>
            <w:spacing w:val="-1"/>
          </w:rPr>
          <w:t>Revisions</w:t>
        </w:r>
        <w:r>
          <w:rPr>
            <w:spacing w:val="18"/>
          </w:rPr>
          <w:t xml:space="preserve"> </w:t>
        </w:r>
        <w:r>
          <w:t>to</w:t>
        </w:r>
        <w:r>
          <w:rPr>
            <w:spacing w:val="15"/>
          </w:rPr>
          <w:t xml:space="preserve"> </w:t>
        </w:r>
        <w:r>
          <w:t>the</w:t>
        </w:r>
        <w:r>
          <w:rPr>
            <w:spacing w:val="15"/>
          </w:rPr>
          <w:t xml:space="preserve"> </w:t>
        </w:r>
        <w:r>
          <w:rPr>
            <w:spacing w:val="-1"/>
          </w:rPr>
          <w:t>IALA</w:t>
        </w:r>
        <w:r>
          <w:rPr>
            <w:spacing w:val="14"/>
          </w:rPr>
          <w:t xml:space="preserve"> </w:t>
        </w:r>
        <w:r>
          <w:rPr>
            <w:spacing w:val="-1"/>
          </w:rPr>
          <w:t>Document</w:t>
        </w:r>
        <w:r>
          <w:rPr>
            <w:spacing w:val="16"/>
          </w:rPr>
          <w:t xml:space="preserve"> </w:t>
        </w:r>
        <w:r>
          <w:rPr>
            <w:spacing w:val="-1"/>
          </w:rPr>
          <w:t>are</w:t>
        </w:r>
        <w:r>
          <w:rPr>
            <w:spacing w:val="15"/>
          </w:rPr>
          <w:t xml:space="preserve"> </w:t>
        </w:r>
        <w:r>
          <w:t>to</w:t>
        </w:r>
        <w:r>
          <w:rPr>
            <w:spacing w:val="15"/>
          </w:rPr>
          <w:t xml:space="preserve"> </w:t>
        </w:r>
        <w:r>
          <w:rPr>
            <w:spacing w:val="-1"/>
          </w:rPr>
          <w:t>be</w:t>
        </w:r>
        <w:r>
          <w:rPr>
            <w:spacing w:val="17"/>
          </w:rPr>
          <w:t xml:space="preserve"> </w:t>
        </w:r>
        <w:r>
          <w:rPr>
            <w:spacing w:val="-1"/>
          </w:rPr>
          <w:t>noted</w:t>
        </w:r>
        <w:r>
          <w:rPr>
            <w:spacing w:val="15"/>
          </w:rPr>
          <w:t xml:space="preserve"> </w:t>
        </w:r>
        <w:r>
          <w:rPr>
            <w:spacing w:val="-1"/>
          </w:rPr>
          <w:t>in</w:t>
        </w:r>
        <w:r>
          <w:rPr>
            <w:spacing w:val="15"/>
          </w:rPr>
          <w:t xml:space="preserve"> </w:t>
        </w:r>
        <w:r>
          <w:t>the</w:t>
        </w:r>
        <w:r>
          <w:rPr>
            <w:spacing w:val="15"/>
          </w:rPr>
          <w:t xml:space="preserve"> </w:t>
        </w:r>
        <w:r>
          <w:rPr>
            <w:spacing w:val="-1"/>
          </w:rPr>
          <w:t>table</w:t>
        </w:r>
        <w:r>
          <w:rPr>
            <w:spacing w:val="17"/>
          </w:rPr>
          <w:t xml:space="preserve"> </w:t>
        </w:r>
        <w:r>
          <w:rPr>
            <w:spacing w:val="-1"/>
          </w:rPr>
          <w:t>prior</w:t>
        </w:r>
        <w:r>
          <w:rPr>
            <w:spacing w:val="16"/>
          </w:rPr>
          <w:t xml:space="preserve"> </w:t>
        </w:r>
        <w:r>
          <w:t>to</w:t>
        </w:r>
        <w:r>
          <w:rPr>
            <w:spacing w:val="15"/>
          </w:rPr>
          <w:t xml:space="preserve"> </w:t>
        </w:r>
        <w:r>
          <w:t>the</w:t>
        </w:r>
        <w:r>
          <w:rPr>
            <w:spacing w:val="12"/>
          </w:rPr>
          <w:t xml:space="preserve"> </w:t>
        </w:r>
        <w:r>
          <w:rPr>
            <w:spacing w:val="-1"/>
          </w:rPr>
          <w:t>issue</w:t>
        </w:r>
        <w:r>
          <w:rPr>
            <w:spacing w:val="17"/>
          </w:rPr>
          <w:t xml:space="preserve"> </w:t>
        </w:r>
        <w:r>
          <w:rPr>
            <w:spacing w:val="-2"/>
          </w:rPr>
          <w:t>of</w:t>
        </w:r>
        <w:r>
          <w:rPr>
            <w:spacing w:val="19"/>
          </w:rPr>
          <w:t xml:space="preserve"> </w:t>
        </w:r>
        <w:r>
          <w:t>a</w:t>
        </w:r>
        <w:r>
          <w:rPr>
            <w:spacing w:val="15"/>
          </w:rPr>
          <w:t xml:space="preserve"> </w:t>
        </w:r>
        <w:r>
          <w:rPr>
            <w:spacing w:val="-1"/>
          </w:rPr>
          <w:t>revised</w:t>
        </w:r>
        <w:r>
          <w:rPr>
            <w:spacing w:val="41"/>
          </w:rPr>
          <w:t xml:space="preserve"> </w:t>
        </w:r>
        <w:r>
          <w:rPr>
            <w:spacing w:val="-1"/>
          </w:rPr>
          <w:t>document.</w:t>
        </w:r>
      </w:ins>
    </w:p>
    <w:p w:rsidR="006B4ECF" w:rsidRDefault="006B4ECF" w:rsidP="006B4ECF">
      <w:pPr>
        <w:spacing w:before="8"/>
        <w:rPr>
          <w:ins w:id="434" w:author="Gewies, Stefan" w:date="2016-03-17T15:10:00Z"/>
          <w:rFonts w:eastAsia="Arial"/>
          <w:sz w:val="10"/>
          <w:szCs w:val="10"/>
        </w:rPr>
      </w:pPr>
    </w:p>
    <w:tbl>
      <w:tblPr>
        <w:tblStyle w:val="TableNormal"/>
        <w:tblW w:w="0" w:type="auto"/>
        <w:tblInd w:w="118" w:type="dxa"/>
        <w:tblLayout w:type="fixed"/>
        <w:tblLook w:val="01E0" w:firstRow="1" w:lastRow="1" w:firstColumn="1" w:lastColumn="1" w:noHBand="0" w:noVBand="0"/>
      </w:tblPr>
      <w:tblGrid>
        <w:gridCol w:w="1908"/>
        <w:gridCol w:w="3360"/>
        <w:gridCol w:w="4162"/>
      </w:tblGrid>
      <w:tr w:rsidR="006B4ECF" w:rsidTr="006B4ECF">
        <w:trPr>
          <w:trHeight w:hRule="exact" w:val="382"/>
          <w:ins w:id="435"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before="54"/>
              <w:jc w:val="center"/>
              <w:rPr>
                <w:ins w:id="436" w:author="Gewies, Stefan" w:date="2016-03-17T15:10:00Z"/>
                <w:rFonts w:ascii="Arial" w:eastAsia="Arial" w:hAnsi="Arial" w:cs="Arial"/>
              </w:rPr>
            </w:pPr>
            <w:ins w:id="437" w:author="Gewies, Stefan" w:date="2016-03-17T15:10:00Z">
              <w:r>
                <w:rPr>
                  <w:rFonts w:ascii="Arial"/>
                  <w:b/>
                  <w:spacing w:val="-1"/>
                </w:rPr>
                <w:t>Date</w:t>
              </w:r>
            </w:ins>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before="54"/>
              <w:ind w:left="469"/>
              <w:rPr>
                <w:ins w:id="438" w:author="Gewies, Stefan" w:date="2016-03-17T15:10:00Z"/>
                <w:rFonts w:ascii="Arial" w:eastAsia="Arial" w:hAnsi="Arial" w:cs="Arial"/>
              </w:rPr>
            </w:pPr>
            <w:ins w:id="439" w:author="Gewies, Stefan" w:date="2016-03-17T15:10:00Z">
              <w:r>
                <w:rPr>
                  <w:rFonts w:ascii="Arial"/>
                  <w:b/>
                  <w:spacing w:val="-1"/>
                </w:rPr>
                <w:t>Page</w:t>
              </w:r>
              <w:r>
                <w:rPr>
                  <w:rFonts w:ascii="Arial"/>
                  <w:b/>
                </w:rPr>
                <w:t xml:space="preserve"> /</w:t>
              </w:r>
              <w:r>
                <w:rPr>
                  <w:rFonts w:ascii="Arial"/>
                  <w:b/>
                  <w:spacing w:val="2"/>
                </w:rPr>
                <w:t xml:space="preserve"> </w:t>
              </w:r>
              <w:r>
                <w:rPr>
                  <w:rFonts w:ascii="Arial"/>
                  <w:b/>
                  <w:spacing w:val="-1"/>
                </w:rPr>
                <w:t>Section</w:t>
              </w:r>
              <w:r>
                <w:rPr>
                  <w:rFonts w:ascii="Arial"/>
                  <w:b/>
                  <w:spacing w:val="-2"/>
                </w:rPr>
                <w:t xml:space="preserve"> </w:t>
              </w:r>
              <w:r>
                <w:rPr>
                  <w:rFonts w:ascii="Arial"/>
                  <w:b/>
                  <w:spacing w:val="-1"/>
                </w:rPr>
                <w:t>Revised</w:t>
              </w:r>
            </w:ins>
          </w:p>
        </w:tc>
        <w:tc>
          <w:tcPr>
            <w:tcW w:w="416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before="54"/>
              <w:ind w:left="735"/>
              <w:rPr>
                <w:ins w:id="440" w:author="Gewies, Stefan" w:date="2016-03-17T15:10:00Z"/>
                <w:rFonts w:ascii="Arial" w:eastAsia="Arial" w:hAnsi="Arial" w:cs="Arial"/>
              </w:rPr>
            </w:pPr>
            <w:ins w:id="441" w:author="Gewies, Stefan" w:date="2016-03-17T15:10:00Z">
              <w:r>
                <w:rPr>
                  <w:rFonts w:ascii="Arial"/>
                  <w:b/>
                  <w:spacing w:val="-1"/>
                </w:rPr>
                <w:t>Requirement for Revision</w:t>
              </w:r>
            </w:ins>
          </w:p>
        </w:tc>
      </w:tr>
      <w:tr w:rsidR="006B4ECF" w:rsidTr="006B4ECF">
        <w:trPr>
          <w:trHeight w:hRule="exact" w:val="862"/>
          <w:ins w:id="442"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2B5974" w:rsidP="006B4ECF">
            <w:pPr>
              <w:ind w:left="172"/>
              <w:rPr>
                <w:ins w:id="443" w:author="Gewies, Stefan" w:date="2016-03-17T15:10:00Z"/>
              </w:rPr>
            </w:pPr>
            <w:ins w:id="444" w:author="Gewies, Stefan" w:date="2016-03-17T15:24:00Z">
              <w:r>
                <w:t>17/03/2016</w:t>
              </w:r>
            </w:ins>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ind w:left="107"/>
              <w:rPr>
                <w:ins w:id="445" w:author="Gewies, Stefan" w:date="2016-03-17T15:10:00Z"/>
              </w:rPr>
            </w:pPr>
            <w:ins w:id="446" w:author="Gewies, Stefan" w:date="2016-03-17T15:10:00Z">
              <w:r>
                <w:t xml:space="preserve"> </w:t>
              </w:r>
            </w:ins>
          </w:p>
        </w:tc>
        <w:tc>
          <w:tcPr>
            <w:tcW w:w="4162" w:type="dxa"/>
            <w:tcBorders>
              <w:top w:val="single" w:sz="5" w:space="0" w:color="000000"/>
              <w:left w:val="single" w:sz="5" w:space="0" w:color="000000"/>
              <w:bottom w:val="single" w:sz="5" w:space="0" w:color="000000"/>
              <w:right w:val="single" w:sz="5" w:space="0" w:color="000000"/>
            </w:tcBorders>
          </w:tcPr>
          <w:p w:rsidR="006B4ECF" w:rsidRDefault="002B5974" w:rsidP="006B4ECF">
            <w:pPr>
              <w:ind w:left="149"/>
              <w:rPr>
                <w:ins w:id="447" w:author="Gewies, Stefan" w:date="2016-03-17T15:10:00Z"/>
              </w:rPr>
            </w:pPr>
            <w:ins w:id="448" w:author="Gewies, Stefan" w:date="2016-03-17T15:24:00Z">
              <w:r>
                <w:t>Draft version</w:t>
              </w:r>
            </w:ins>
          </w:p>
        </w:tc>
      </w:tr>
      <w:tr w:rsidR="006B4ECF" w:rsidTr="006B4ECF">
        <w:trPr>
          <w:trHeight w:hRule="exact" w:val="862"/>
          <w:ins w:id="449"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0" w:author="Gewies, Stefan" w:date="2016-03-17T15:10:00Z"/>
              </w:rPr>
            </w:pPr>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1" w:author="Gewies, Stefan" w:date="2016-03-17T15:10:00Z"/>
              </w:rPr>
            </w:pPr>
          </w:p>
        </w:tc>
        <w:tc>
          <w:tcPr>
            <w:tcW w:w="4162"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2" w:author="Gewies, Stefan" w:date="2016-03-17T15:10:00Z"/>
              </w:rPr>
            </w:pPr>
          </w:p>
        </w:tc>
      </w:tr>
      <w:tr w:rsidR="006B4ECF" w:rsidTr="006B4ECF">
        <w:trPr>
          <w:trHeight w:hRule="exact" w:val="862"/>
          <w:ins w:id="453"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4" w:author="Gewies, Stefan" w:date="2016-03-17T15:10:00Z"/>
              </w:rPr>
            </w:pPr>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5" w:author="Gewies, Stefan" w:date="2016-03-17T15:10:00Z"/>
              </w:rPr>
            </w:pPr>
          </w:p>
        </w:tc>
        <w:tc>
          <w:tcPr>
            <w:tcW w:w="4162"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6" w:author="Gewies, Stefan" w:date="2016-03-17T15:10:00Z"/>
              </w:rPr>
            </w:pPr>
          </w:p>
        </w:tc>
        <w:bookmarkStart w:id="457" w:name="_GoBack"/>
        <w:bookmarkEnd w:id="457"/>
      </w:tr>
      <w:tr w:rsidR="006B4ECF" w:rsidTr="006B4ECF">
        <w:trPr>
          <w:trHeight w:hRule="exact" w:val="859"/>
          <w:ins w:id="458"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59" w:author="Gewies, Stefan" w:date="2016-03-17T15:10:00Z"/>
              </w:rPr>
            </w:pPr>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0" w:author="Gewies, Stefan" w:date="2016-03-17T15:10:00Z"/>
              </w:rPr>
            </w:pPr>
          </w:p>
        </w:tc>
        <w:tc>
          <w:tcPr>
            <w:tcW w:w="4162"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1" w:author="Gewies, Stefan" w:date="2016-03-17T15:10:00Z"/>
              </w:rPr>
            </w:pPr>
          </w:p>
        </w:tc>
      </w:tr>
      <w:tr w:rsidR="006B4ECF" w:rsidTr="006B4ECF">
        <w:trPr>
          <w:trHeight w:hRule="exact" w:val="862"/>
          <w:ins w:id="462"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3" w:author="Gewies, Stefan" w:date="2016-03-17T15:10:00Z"/>
              </w:rPr>
            </w:pPr>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4" w:author="Gewies, Stefan" w:date="2016-03-17T15:10:00Z"/>
              </w:rPr>
            </w:pPr>
          </w:p>
        </w:tc>
        <w:tc>
          <w:tcPr>
            <w:tcW w:w="4162"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5" w:author="Gewies, Stefan" w:date="2016-03-17T15:10:00Z"/>
              </w:rPr>
            </w:pPr>
          </w:p>
        </w:tc>
      </w:tr>
      <w:tr w:rsidR="006B4ECF" w:rsidTr="006B4ECF">
        <w:trPr>
          <w:trHeight w:hRule="exact" w:val="862"/>
          <w:ins w:id="466" w:author="Gewies, Stefan" w:date="2016-03-17T15:10:00Z"/>
        </w:trPr>
        <w:tc>
          <w:tcPr>
            <w:tcW w:w="1908"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7" w:author="Gewies, Stefan" w:date="2016-03-17T15:10:00Z"/>
              </w:rPr>
            </w:pPr>
          </w:p>
        </w:tc>
        <w:tc>
          <w:tcPr>
            <w:tcW w:w="3360"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8" w:author="Gewies, Stefan" w:date="2016-03-17T15:10:00Z"/>
              </w:rPr>
            </w:pPr>
          </w:p>
        </w:tc>
        <w:tc>
          <w:tcPr>
            <w:tcW w:w="4162"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469" w:author="Gewies, Stefan" w:date="2016-03-17T15:10:00Z"/>
              </w:rPr>
            </w:pPr>
          </w:p>
        </w:tc>
      </w:tr>
    </w:tbl>
    <w:p w:rsidR="006B4ECF" w:rsidRDefault="006B4ECF" w:rsidP="006B4ECF">
      <w:pPr>
        <w:rPr>
          <w:ins w:id="470" w:author="Gewies, Stefan" w:date="2016-03-17T15:10:00Z"/>
        </w:rPr>
        <w:sectPr w:rsidR="006B4ECF">
          <w:headerReference w:type="default" r:id="rId37"/>
          <w:footerReference w:type="default" r:id="rId38"/>
          <w:pgSz w:w="11900" w:h="16840"/>
          <w:pgMar w:top="1260" w:right="920" w:bottom="1060" w:left="1320" w:header="874" w:footer="863" w:gutter="0"/>
          <w:pgNumType w:start="2"/>
          <w:cols w:space="720"/>
        </w:sectPr>
      </w:pPr>
    </w:p>
    <w:p w:rsidR="006B4ECF" w:rsidRDefault="006B4ECF" w:rsidP="006B4ECF">
      <w:pPr>
        <w:rPr>
          <w:ins w:id="471" w:author="Gewies, Stefan" w:date="2016-03-17T15:10:00Z"/>
          <w:rFonts w:eastAsia="Arial"/>
          <w:sz w:val="20"/>
          <w:szCs w:val="20"/>
        </w:rPr>
      </w:pPr>
    </w:p>
    <w:p w:rsidR="006B4ECF" w:rsidRDefault="006B4ECF" w:rsidP="006B4ECF">
      <w:pPr>
        <w:spacing w:before="2"/>
        <w:rPr>
          <w:ins w:id="472" w:author="Gewies, Stefan" w:date="2016-03-17T15:10:00Z"/>
          <w:rFonts w:eastAsia="Arial"/>
          <w:sz w:val="21"/>
          <w:szCs w:val="21"/>
        </w:rPr>
      </w:pPr>
    </w:p>
    <w:p w:rsidR="006B4ECF" w:rsidRDefault="006B4ECF" w:rsidP="006B4ECF">
      <w:pPr>
        <w:spacing w:before="58"/>
        <w:rPr>
          <w:ins w:id="473" w:author="Gewies, Stefan" w:date="2016-03-17T15:10:00Z"/>
          <w:b/>
          <w:spacing w:val="-1"/>
          <w:sz w:val="32"/>
        </w:rPr>
      </w:pPr>
      <w:ins w:id="474" w:author="Gewies, Stefan" w:date="2016-03-17T15:10:00Z">
        <w:r>
          <w:rPr>
            <w:b/>
            <w:spacing w:val="-1"/>
            <w:sz w:val="32"/>
          </w:rPr>
          <w:t>Contents</w:t>
        </w:r>
      </w:ins>
    </w:p>
    <w:p w:rsidR="006B4ECF" w:rsidRDefault="006B4ECF" w:rsidP="006B4ECF">
      <w:pPr>
        <w:rPr>
          <w:ins w:id="475" w:author="Gewies, Stefan" w:date="2016-03-17T15:10:00Z"/>
          <w:rFonts w:eastAsia="Arial"/>
          <w:b/>
          <w:bCs/>
          <w:sz w:val="32"/>
          <w:szCs w:val="32"/>
        </w:rPr>
      </w:pPr>
    </w:p>
    <w:p w:rsidR="006B4ECF" w:rsidRDefault="006B4ECF" w:rsidP="006B4ECF">
      <w:pPr>
        <w:spacing w:before="11"/>
        <w:rPr>
          <w:ins w:id="476" w:author="Gewies, Stefan" w:date="2016-03-17T15:10:00Z"/>
          <w:rFonts w:eastAsia="Arial"/>
          <w:b/>
          <w:bCs/>
          <w:sz w:val="41"/>
          <w:szCs w:val="41"/>
        </w:rPr>
      </w:pPr>
    </w:p>
    <w:p w:rsidR="006B4ECF" w:rsidRPr="00E44BFA" w:rsidRDefault="006B4ECF" w:rsidP="006B4ECF">
      <w:pPr>
        <w:spacing w:before="58"/>
        <w:rPr>
          <w:ins w:id="477" w:author="Gewies, Stefan" w:date="2016-03-17T15:10:00Z"/>
          <w:b/>
          <w:spacing w:val="-1"/>
          <w:sz w:val="32"/>
        </w:rPr>
      </w:pPr>
      <w:ins w:id="478" w:author="Gewies, Stefan" w:date="2016-03-17T15:10:00Z">
        <w:r w:rsidRPr="00E44BFA">
          <w:rPr>
            <w:b/>
            <w:spacing w:val="-1"/>
            <w:sz w:val="32"/>
          </w:rPr>
          <w:t>I</w:t>
        </w:r>
        <w:r>
          <w:rPr>
            <w:b/>
            <w:spacing w:val="-1"/>
            <w:sz w:val="32"/>
          </w:rPr>
          <w:t>nd</w:t>
        </w:r>
        <w:r w:rsidRPr="00E44BFA">
          <w:rPr>
            <w:b/>
            <w:spacing w:val="-1"/>
            <w:sz w:val="32"/>
          </w:rPr>
          <w:t xml:space="preserve">ex </w:t>
        </w:r>
        <w:r>
          <w:rPr>
            <w:b/>
            <w:spacing w:val="-1"/>
            <w:sz w:val="32"/>
          </w:rPr>
          <w:t>o</w:t>
        </w:r>
        <w:r w:rsidRPr="00E44BFA">
          <w:rPr>
            <w:b/>
            <w:spacing w:val="-1"/>
            <w:sz w:val="32"/>
          </w:rPr>
          <w:t>f Ta</w:t>
        </w:r>
        <w:r>
          <w:rPr>
            <w:b/>
            <w:spacing w:val="-1"/>
            <w:sz w:val="32"/>
          </w:rPr>
          <w:t>b</w:t>
        </w:r>
        <w:r w:rsidRPr="00E44BFA">
          <w:rPr>
            <w:b/>
            <w:spacing w:val="-1"/>
            <w:sz w:val="32"/>
          </w:rPr>
          <w:t>les</w:t>
        </w:r>
      </w:ins>
    </w:p>
    <w:p w:rsidR="006B4ECF" w:rsidRDefault="006B4ECF" w:rsidP="006B4ECF">
      <w:pPr>
        <w:pStyle w:val="Abbildungsverzeichnis"/>
        <w:tabs>
          <w:tab w:val="right" w:leader="dot" w:pos="9350"/>
        </w:tabs>
        <w:rPr>
          <w:ins w:id="479" w:author="Gewies, Stefan" w:date="2016-03-17T15:10:00Z"/>
          <w:rFonts w:eastAsiaTheme="minorEastAsia"/>
          <w:noProof/>
        </w:rPr>
      </w:pPr>
      <w:ins w:id="480" w:author="Gewies, Stefan" w:date="2016-03-17T15:10:00Z">
        <w:r>
          <w:rPr>
            <w:rFonts w:eastAsia="Arial"/>
            <w:i/>
          </w:rPr>
          <w:fldChar w:fldCharType="begin"/>
        </w:r>
        <w:r>
          <w:rPr>
            <w:rFonts w:eastAsia="Arial"/>
            <w:i/>
          </w:rPr>
          <w:instrText xml:space="preserve"> TOC \h \z \c "Table" </w:instrText>
        </w:r>
        <w:r>
          <w:rPr>
            <w:rFonts w:eastAsia="Arial"/>
            <w:i/>
          </w:rPr>
          <w:fldChar w:fldCharType="separate"/>
        </w:r>
        <w:r>
          <w:fldChar w:fldCharType="begin"/>
        </w:r>
        <w:r>
          <w:instrText xml:space="preserve"> HYPERLINK \l "_Toc445902164" </w:instrText>
        </w:r>
        <w:r>
          <w:fldChar w:fldCharType="separate"/>
        </w:r>
        <w:r w:rsidRPr="002A25AB">
          <w:rPr>
            <w:rStyle w:val="Hyperlink"/>
            <w:noProof/>
          </w:rPr>
          <w:t>Table 1   Performance levels of RTK services enabling high-accurate positioning in harbours</w:t>
        </w:r>
        <w:r>
          <w:rPr>
            <w:noProof/>
            <w:webHidden/>
          </w:rPr>
          <w:tab/>
        </w:r>
        <w:r>
          <w:rPr>
            <w:noProof/>
            <w:webHidden/>
          </w:rPr>
          <w:fldChar w:fldCharType="begin"/>
        </w:r>
        <w:r>
          <w:rPr>
            <w:noProof/>
            <w:webHidden/>
          </w:rPr>
          <w:instrText xml:space="preserve"> PAGEREF _Toc445902164 \h </w:instrText>
        </w:r>
        <w:r>
          <w:rPr>
            <w:noProof/>
            <w:webHidden/>
          </w:rPr>
        </w:r>
        <w:r>
          <w:rPr>
            <w:noProof/>
            <w:webHidden/>
          </w:rPr>
          <w:fldChar w:fldCharType="separate"/>
        </w:r>
        <w:r>
          <w:rPr>
            <w:noProof/>
            <w:webHidden/>
          </w:rPr>
          <w:t>5</w:t>
        </w:r>
        <w:r>
          <w:rPr>
            <w:noProof/>
            <w:webHidden/>
          </w:rPr>
          <w:fldChar w:fldCharType="end"/>
        </w:r>
        <w:r>
          <w:rPr>
            <w:noProof/>
          </w:rPr>
          <w:fldChar w:fldCharType="end"/>
        </w:r>
      </w:ins>
    </w:p>
    <w:p w:rsidR="006B4ECF" w:rsidRDefault="006B4ECF" w:rsidP="006B4ECF">
      <w:pPr>
        <w:rPr>
          <w:ins w:id="481" w:author="Gewies, Stefan" w:date="2016-03-17T15:10:00Z"/>
          <w:rFonts w:eastAsia="Arial"/>
          <w:i/>
        </w:rPr>
      </w:pPr>
      <w:ins w:id="482" w:author="Gewies, Stefan" w:date="2016-03-17T15:10:00Z">
        <w:r>
          <w:rPr>
            <w:rFonts w:eastAsia="Arial"/>
            <w:i/>
          </w:rPr>
          <w:fldChar w:fldCharType="end"/>
        </w:r>
      </w:ins>
    </w:p>
    <w:p w:rsidR="006B4ECF" w:rsidRDefault="006B4ECF" w:rsidP="006B4ECF">
      <w:pPr>
        <w:rPr>
          <w:ins w:id="483" w:author="Gewies, Stefan" w:date="2016-03-17T15:10:00Z"/>
          <w:rFonts w:eastAsia="Arial"/>
          <w:i/>
        </w:rPr>
      </w:pPr>
    </w:p>
    <w:p w:rsidR="006B4ECF" w:rsidRDefault="006B4ECF" w:rsidP="006B4ECF">
      <w:pPr>
        <w:rPr>
          <w:ins w:id="484" w:author="Gewies, Stefan" w:date="2016-03-17T15:10:00Z"/>
          <w:rFonts w:eastAsia="Arial"/>
          <w:i/>
        </w:rPr>
      </w:pPr>
    </w:p>
    <w:p w:rsidR="006B4ECF" w:rsidRPr="00E44BFA" w:rsidRDefault="006B4ECF" w:rsidP="006B4ECF">
      <w:pPr>
        <w:spacing w:before="58"/>
        <w:rPr>
          <w:ins w:id="485" w:author="Gewies, Stefan" w:date="2016-03-17T15:10:00Z"/>
          <w:b/>
          <w:spacing w:val="-1"/>
          <w:sz w:val="32"/>
        </w:rPr>
      </w:pPr>
      <w:ins w:id="486" w:author="Gewies, Stefan" w:date="2016-03-17T15:10:00Z">
        <w:r>
          <w:rPr>
            <w:b/>
            <w:spacing w:val="-1"/>
            <w:sz w:val="32"/>
          </w:rPr>
          <w:t>Index</w:t>
        </w:r>
        <w:r w:rsidRPr="00E44BFA">
          <w:rPr>
            <w:b/>
            <w:spacing w:val="-1"/>
            <w:sz w:val="32"/>
          </w:rPr>
          <w:t xml:space="preserve"> </w:t>
        </w:r>
        <w:r>
          <w:rPr>
            <w:b/>
            <w:spacing w:val="-1"/>
            <w:sz w:val="32"/>
          </w:rPr>
          <w:t>of</w:t>
        </w:r>
        <w:r w:rsidRPr="00E44BFA">
          <w:rPr>
            <w:b/>
            <w:spacing w:val="-1"/>
            <w:sz w:val="32"/>
          </w:rPr>
          <w:t xml:space="preserve"> Figures</w:t>
        </w:r>
      </w:ins>
    </w:p>
    <w:p w:rsidR="006B4ECF" w:rsidRDefault="006B4ECF" w:rsidP="006B4ECF">
      <w:pPr>
        <w:pStyle w:val="Abbildungsverzeichnis"/>
        <w:tabs>
          <w:tab w:val="right" w:leader="dot" w:pos="9350"/>
        </w:tabs>
        <w:rPr>
          <w:ins w:id="487" w:author="Gewies, Stefan" w:date="2016-03-17T15:10:00Z"/>
          <w:rFonts w:eastAsiaTheme="minorEastAsia"/>
          <w:noProof/>
        </w:rPr>
      </w:pPr>
      <w:ins w:id="488" w:author="Gewies, Stefan" w:date="2016-03-17T15:10:00Z">
        <w:r>
          <w:rPr>
            <w:b/>
            <w:sz w:val="32"/>
          </w:rPr>
          <w:fldChar w:fldCharType="begin"/>
        </w:r>
        <w:r>
          <w:rPr>
            <w:b/>
            <w:sz w:val="32"/>
          </w:rPr>
          <w:instrText xml:space="preserve"> TOC \h \z \c "Figure" </w:instrText>
        </w:r>
        <w:r>
          <w:rPr>
            <w:b/>
            <w:sz w:val="32"/>
          </w:rPr>
          <w:fldChar w:fldCharType="separate"/>
        </w:r>
        <w:r>
          <w:fldChar w:fldCharType="begin"/>
        </w:r>
        <w:r>
          <w:instrText xml:space="preserve"> HYPERLINK \l "_Toc445902129" </w:instrText>
        </w:r>
        <w:r>
          <w:fldChar w:fldCharType="separate"/>
        </w:r>
        <w:r w:rsidRPr="00FE3921">
          <w:rPr>
            <w:rStyle w:val="Hyperlink"/>
            <w:rFonts w:ascii="Calibri" w:hAnsi="Calibri" w:cs="Calibri"/>
            <w:noProof/>
          </w:rPr>
          <w:t xml:space="preserve">Figure 1   </w:t>
        </w:r>
        <w:r w:rsidRPr="00FE3921">
          <w:rPr>
            <w:rStyle w:val="Hyperlink"/>
            <w:rFonts w:ascii="Calibri" w:hAnsi="Calibri" w:cs="Calibri"/>
            <w:noProof/>
            <w:spacing w:val="-6"/>
          </w:rPr>
          <w:t xml:space="preserve">Main stages </w:t>
        </w:r>
        <w:r w:rsidRPr="00FE3921">
          <w:rPr>
            <w:rStyle w:val="Hyperlink"/>
            <w:rFonts w:ascii="Calibri" w:hAnsi="Calibri" w:cs="Calibri"/>
            <w:noProof/>
          </w:rPr>
          <w:t>of</w:t>
        </w:r>
        <w:r w:rsidRPr="00FE3921">
          <w:rPr>
            <w:rStyle w:val="Hyperlink"/>
            <w:rFonts w:ascii="Calibri" w:hAnsi="Calibri" w:cs="Calibri"/>
            <w:noProof/>
            <w:spacing w:val="-6"/>
          </w:rPr>
          <w:t xml:space="preserve"> </w:t>
        </w:r>
        <w:r w:rsidRPr="00FE3921">
          <w:rPr>
            <w:rStyle w:val="Hyperlink"/>
            <w:rFonts w:ascii="Calibri" w:hAnsi="Calibri" w:cs="Calibri"/>
            <w:noProof/>
            <w:spacing w:val="-1"/>
          </w:rPr>
          <w:t>GNSS</w:t>
        </w:r>
        <w:r w:rsidRPr="00FE3921">
          <w:rPr>
            <w:rStyle w:val="Hyperlink"/>
            <w:rFonts w:ascii="Calibri" w:hAnsi="Calibri" w:cs="Calibri"/>
            <w:noProof/>
            <w:spacing w:val="-5"/>
          </w:rPr>
          <w:t xml:space="preserve"> </w:t>
        </w:r>
        <w:r w:rsidRPr="00FE3921">
          <w:rPr>
            <w:rStyle w:val="Hyperlink"/>
            <w:rFonts w:ascii="Calibri" w:hAnsi="Calibri" w:cs="Calibri"/>
            <w:noProof/>
          </w:rPr>
          <w:t>data</w:t>
        </w:r>
        <w:r w:rsidRPr="00FE3921">
          <w:rPr>
            <w:rStyle w:val="Hyperlink"/>
            <w:rFonts w:ascii="Calibri" w:hAnsi="Calibri" w:cs="Calibri"/>
            <w:noProof/>
            <w:spacing w:val="-4"/>
          </w:rPr>
          <w:t xml:space="preserve"> </w:t>
        </w:r>
        <w:r w:rsidRPr="00FE3921">
          <w:rPr>
            <w:rStyle w:val="Hyperlink"/>
            <w:rFonts w:ascii="Calibri" w:hAnsi="Calibri" w:cs="Calibri"/>
            <w:noProof/>
            <w:spacing w:val="-1"/>
          </w:rPr>
          <w:t>processing</w:t>
        </w:r>
        <w:r w:rsidRPr="00FE3921">
          <w:rPr>
            <w:rStyle w:val="Hyperlink"/>
            <w:rFonts w:ascii="Calibri" w:hAnsi="Calibri" w:cs="Calibri"/>
            <w:noProof/>
            <w:spacing w:val="-4"/>
          </w:rPr>
          <w:t xml:space="preserve"> </w:t>
        </w:r>
        <w:r w:rsidRPr="00FE3921">
          <w:rPr>
            <w:rStyle w:val="Hyperlink"/>
            <w:rFonts w:ascii="Calibri" w:hAnsi="Calibri" w:cs="Calibri"/>
            <w:noProof/>
            <w:spacing w:val="-1"/>
          </w:rPr>
          <w:t>during</w:t>
        </w:r>
        <w:r w:rsidRPr="00FE3921">
          <w:rPr>
            <w:rStyle w:val="Hyperlink"/>
            <w:rFonts w:ascii="Calibri" w:hAnsi="Calibri" w:cs="Calibri"/>
            <w:noProof/>
            <w:spacing w:val="-3"/>
          </w:rPr>
          <w:t xml:space="preserve"> </w:t>
        </w:r>
        <w:r w:rsidRPr="00FE3921">
          <w:rPr>
            <w:rStyle w:val="Hyperlink"/>
            <w:rFonts w:ascii="Calibri" w:hAnsi="Calibri" w:cs="Calibri"/>
            <w:noProof/>
            <w:spacing w:val="-1"/>
          </w:rPr>
          <w:t>service</w:t>
        </w:r>
        <w:r w:rsidRPr="00FE3921">
          <w:rPr>
            <w:rStyle w:val="Hyperlink"/>
            <w:rFonts w:ascii="Calibri" w:hAnsi="Calibri" w:cs="Calibri"/>
            <w:noProof/>
            <w:spacing w:val="-5"/>
          </w:rPr>
          <w:t xml:space="preserve"> </w:t>
        </w:r>
        <w:r w:rsidRPr="00FE3921">
          <w:rPr>
            <w:rStyle w:val="Hyperlink"/>
            <w:rFonts w:ascii="Calibri" w:hAnsi="Calibri" w:cs="Calibri"/>
            <w:noProof/>
          </w:rPr>
          <w:t>provision</w:t>
        </w:r>
        <w:r>
          <w:rPr>
            <w:noProof/>
            <w:webHidden/>
          </w:rPr>
          <w:tab/>
        </w:r>
        <w:r>
          <w:rPr>
            <w:noProof/>
            <w:webHidden/>
          </w:rPr>
          <w:fldChar w:fldCharType="begin"/>
        </w:r>
        <w:r>
          <w:rPr>
            <w:noProof/>
            <w:webHidden/>
          </w:rPr>
          <w:instrText xml:space="preserve"> PAGEREF _Toc445902129 \h </w:instrText>
        </w:r>
        <w:r>
          <w:rPr>
            <w:noProof/>
            <w:webHidden/>
          </w:rPr>
        </w:r>
        <w:r>
          <w:rPr>
            <w:noProof/>
            <w:webHidden/>
          </w:rPr>
          <w:fldChar w:fldCharType="separate"/>
        </w:r>
        <w:r>
          <w:rPr>
            <w:noProof/>
            <w:webHidden/>
          </w:rPr>
          <w:t>6</w:t>
        </w:r>
        <w:r>
          <w:rPr>
            <w:noProof/>
            <w:webHidden/>
          </w:rPr>
          <w:fldChar w:fldCharType="end"/>
        </w:r>
        <w:r>
          <w:rPr>
            <w:noProof/>
          </w:rPr>
          <w:fldChar w:fldCharType="end"/>
        </w:r>
      </w:ins>
    </w:p>
    <w:p w:rsidR="006B4ECF" w:rsidRPr="00E44BFA" w:rsidRDefault="006B4ECF" w:rsidP="006B4ECF">
      <w:pPr>
        <w:spacing w:before="174"/>
        <w:ind w:left="3429" w:right="3443"/>
        <w:jc w:val="center"/>
        <w:rPr>
          <w:ins w:id="489" w:author="Gewies, Stefan" w:date="2016-03-17T15:10:00Z"/>
          <w:b/>
          <w:sz w:val="32"/>
        </w:rPr>
        <w:sectPr w:rsidR="006B4ECF" w:rsidRPr="00E44BFA">
          <w:pgSz w:w="11900" w:h="16840"/>
          <w:pgMar w:top="1260" w:right="1260" w:bottom="1060" w:left="1280" w:header="874" w:footer="863" w:gutter="0"/>
          <w:cols w:space="720"/>
        </w:sectPr>
      </w:pPr>
      <w:ins w:id="490" w:author="Gewies, Stefan" w:date="2016-03-17T15:10:00Z">
        <w:r>
          <w:rPr>
            <w:b/>
            <w:sz w:val="32"/>
          </w:rPr>
          <w:fldChar w:fldCharType="end"/>
        </w:r>
      </w:ins>
    </w:p>
    <w:p w:rsidR="006B4ECF" w:rsidRDefault="006B4ECF" w:rsidP="006B4ECF">
      <w:pPr>
        <w:rPr>
          <w:ins w:id="491" w:author="Gewies, Stefan" w:date="2016-03-17T15:10:00Z"/>
          <w:rFonts w:eastAsia="Arial"/>
          <w:b/>
          <w:bCs/>
          <w:sz w:val="20"/>
          <w:szCs w:val="20"/>
        </w:rPr>
      </w:pPr>
    </w:p>
    <w:p w:rsidR="006B4ECF" w:rsidRDefault="006B4ECF" w:rsidP="006B4ECF">
      <w:pPr>
        <w:spacing w:before="5"/>
        <w:rPr>
          <w:ins w:id="492" w:author="Gewies, Stefan" w:date="2016-03-17T15:10:00Z"/>
          <w:rFonts w:eastAsia="Arial"/>
          <w:b/>
          <w:bCs/>
          <w:sz w:val="21"/>
          <w:szCs w:val="21"/>
        </w:rPr>
      </w:pPr>
    </w:p>
    <w:p w:rsidR="006B4ECF" w:rsidRDefault="006B4ECF" w:rsidP="006B4ECF">
      <w:pPr>
        <w:tabs>
          <w:tab w:val="left" w:pos="6663"/>
          <w:tab w:val="left" w:pos="7513"/>
          <w:tab w:val="left" w:pos="8222"/>
        </w:tabs>
        <w:spacing w:before="14"/>
        <w:ind w:left="1134" w:right="1038"/>
        <w:jc w:val="center"/>
        <w:rPr>
          <w:ins w:id="493" w:author="Gewies, Stefan" w:date="2016-03-17T15:10:00Z"/>
          <w:rFonts w:eastAsia="Arial"/>
          <w:b/>
          <w:bCs/>
          <w:sz w:val="36"/>
          <w:szCs w:val="36"/>
        </w:rPr>
      </w:pPr>
      <w:ins w:id="494" w:author="Gewies, Stefan" w:date="2016-03-17T15:10:00Z">
        <w:r>
          <w:rPr>
            <w:b/>
            <w:spacing w:val="-1"/>
            <w:sz w:val="36"/>
          </w:rPr>
          <w:t>Performanc</w:t>
        </w:r>
        <w:r w:rsidRPr="005B5749">
          <w:rPr>
            <w:rFonts w:eastAsia="Arial"/>
            <w:b/>
            <w:bCs/>
            <w:sz w:val="36"/>
            <w:szCs w:val="36"/>
          </w:rPr>
          <w:t>e and Monitoring of</w:t>
        </w:r>
        <w:r>
          <w:rPr>
            <w:rFonts w:eastAsia="Arial"/>
            <w:b/>
            <w:bCs/>
            <w:sz w:val="36"/>
            <w:szCs w:val="36"/>
          </w:rPr>
          <w:t xml:space="preserve"> </w:t>
        </w:r>
        <w:r w:rsidRPr="005B5749">
          <w:rPr>
            <w:rFonts w:eastAsia="Arial"/>
            <w:b/>
            <w:bCs/>
            <w:sz w:val="36"/>
            <w:szCs w:val="36"/>
          </w:rPr>
          <w:t>Maritime Ground Based Augmentation Systems</w:t>
        </w:r>
        <w:r>
          <w:rPr>
            <w:rFonts w:eastAsia="Arial"/>
            <w:b/>
            <w:bCs/>
            <w:sz w:val="36"/>
            <w:szCs w:val="36"/>
          </w:rPr>
          <w:t xml:space="preserve"> (MGBAS) for high-accurate positioning in harbours</w:t>
        </w:r>
      </w:ins>
    </w:p>
    <w:p w:rsidR="006B4ECF" w:rsidRDefault="006B4ECF" w:rsidP="006B4ECF">
      <w:pPr>
        <w:tabs>
          <w:tab w:val="left" w:pos="6663"/>
          <w:tab w:val="left" w:pos="7513"/>
          <w:tab w:val="left" w:pos="8222"/>
        </w:tabs>
        <w:spacing w:before="14"/>
        <w:ind w:left="1134" w:right="1038"/>
        <w:jc w:val="center"/>
        <w:rPr>
          <w:ins w:id="495" w:author="Gewies, Stefan" w:date="2016-03-17T15:10:00Z"/>
          <w:spacing w:val="-1"/>
        </w:rPr>
      </w:pPr>
    </w:p>
    <w:p w:rsidR="006B4ECF" w:rsidRDefault="006B4ECF" w:rsidP="006B4ECF">
      <w:pPr>
        <w:tabs>
          <w:tab w:val="left" w:pos="6663"/>
          <w:tab w:val="left" w:pos="7513"/>
          <w:tab w:val="left" w:pos="8222"/>
        </w:tabs>
        <w:spacing w:before="14"/>
        <w:ind w:left="1134" w:right="1038"/>
        <w:jc w:val="center"/>
        <w:rPr>
          <w:ins w:id="496" w:author="Gewies, Stefan" w:date="2016-03-17T15:10:00Z"/>
          <w:spacing w:val="-1"/>
        </w:rPr>
      </w:pPr>
    </w:p>
    <w:p w:rsidR="006B4ECF" w:rsidRPr="00BA1C75" w:rsidRDefault="006B4ECF" w:rsidP="006B4ECF">
      <w:pPr>
        <w:pStyle w:val="berschrift1"/>
        <w:keepNext w:val="0"/>
        <w:widowControl w:val="0"/>
        <w:numPr>
          <w:ilvl w:val="0"/>
          <w:numId w:val="80"/>
        </w:numPr>
        <w:spacing w:before="1" w:after="0"/>
        <w:rPr>
          <w:ins w:id="497" w:author="Gewies, Stefan" w:date="2016-03-17T15:10:00Z"/>
        </w:rPr>
      </w:pPr>
      <w:bookmarkStart w:id="498" w:name="_Toc445902065"/>
      <w:ins w:id="499" w:author="Gewies, Stefan" w:date="2016-03-17T15:10:00Z">
        <w:r w:rsidRPr="00BA1C75">
          <w:t>INTRODUCTION</w:t>
        </w:r>
        <w:bookmarkEnd w:id="498"/>
      </w:ins>
    </w:p>
    <w:p w:rsidR="006B4ECF" w:rsidRPr="009E1420" w:rsidRDefault="006B4ECF" w:rsidP="006B4ECF">
      <w:pPr>
        <w:pStyle w:val="Textkrper"/>
        <w:spacing w:before="124"/>
        <w:ind w:right="108"/>
        <w:rPr>
          <w:ins w:id="500" w:author="Gewies, Stefan" w:date="2016-03-17T15:10:00Z"/>
          <w:color w:val="548DD4" w:themeColor="text2" w:themeTint="99"/>
        </w:rPr>
      </w:pPr>
      <w:ins w:id="501" w:author="Gewies, Stefan" w:date="2016-03-17T15:10:00Z">
        <w:r w:rsidRPr="009E1420">
          <w:rPr>
            <w:color w:val="548DD4" w:themeColor="text2" w:themeTint="99"/>
          </w:rPr>
          <w:t xml:space="preserve">This </w:t>
        </w:r>
        <w:r>
          <w:rPr>
            <w:color w:val="548DD4" w:themeColor="text2" w:themeTint="99"/>
          </w:rPr>
          <w:t xml:space="preserve">appendix to the </w:t>
        </w:r>
        <w:r w:rsidRPr="009E1420">
          <w:rPr>
            <w:color w:val="548DD4" w:themeColor="text2" w:themeTint="99"/>
          </w:rPr>
          <w:t xml:space="preserve">Guideline </w:t>
        </w:r>
        <w:r>
          <w:rPr>
            <w:color w:val="548DD4" w:themeColor="text2" w:themeTint="99"/>
          </w:rPr>
          <w:t>“Systems for h</w:t>
        </w:r>
        <w:r w:rsidRPr="009E2D8D">
          <w:rPr>
            <w:color w:val="548DD4" w:themeColor="text2" w:themeTint="99"/>
          </w:rPr>
          <w:t>igh accuracy services in ports and harbours</w:t>
        </w:r>
        <w:r>
          <w:rPr>
            <w:color w:val="548DD4" w:themeColor="text2" w:themeTint="99"/>
          </w:rPr>
          <w:t xml:space="preserve">” </w:t>
        </w:r>
        <w:r w:rsidRPr="009E1420">
          <w:rPr>
            <w:color w:val="548DD4" w:themeColor="text2" w:themeTint="99"/>
          </w:rPr>
          <w:t xml:space="preserve">provides the design and implementation principles of Maritime Ground Based Augmentation Systems usable in </w:t>
        </w:r>
        <w:proofErr w:type="spellStart"/>
        <w:r w:rsidRPr="009E1420">
          <w:rPr>
            <w:color w:val="548DD4" w:themeColor="text2" w:themeTint="99"/>
          </w:rPr>
          <w:t>harbor</w:t>
        </w:r>
        <w:proofErr w:type="spellEnd"/>
        <w:r w:rsidRPr="009E1420">
          <w:rPr>
            <w:color w:val="548DD4" w:themeColor="text2" w:themeTint="99"/>
          </w:rPr>
          <w:t xml:space="preserve"> environment for high-accurate absolute and/or relative positioning. High-accurate positioning means that the absolute and/or relative position accuracy (95%) is 0.1</w:t>
        </w:r>
        <w:r>
          <w:rPr>
            <w:color w:val="548DD4" w:themeColor="text2" w:themeTint="99"/>
          </w:rPr>
          <w:t xml:space="preserve"> </w:t>
        </w:r>
        <w:r w:rsidRPr="009E1420">
          <w:rPr>
            <w:color w:val="548DD4" w:themeColor="text2" w:themeTint="99"/>
          </w:rPr>
          <w:t xml:space="preserve">m or better. </w:t>
        </w:r>
      </w:ins>
    </w:p>
    <w:p w:rsidR="006B4ECF" w:rsidRPr="00BA1C75" w:rsidRDefault="006B4ECF" w:rsidP="006B4ECF">
      <w:pPr>
        <w:pStyle w:val="berschrift2"/>
        <w:rPr>
          <w:ins w:id="502" w:author="Gewies, Stefan" w:date="2016-03-17T15:10:00Z"/>
          <w:lang w:eastAsia="fi-FI"/>
        </w:rPr>
      </w:pPr>
      <w:ins w:id="503" w:author="Gewies, Stefan" w:date="2016-03-17T15:10:00Z">
        <w:r>
          <w:rPr>
            <w:lang w:eastAsia="fi-FI"/>
          </w:rPr>
          <w:t xml:space="preserve">1.1 </w:t>
        </w:r>
        <w:r w:rsidRPr="00BA1C75">
          <w:rPr>
            <w:lang w:eastAsia="fi-FI"/>
          </w:rPr>
          <w:t>Scope of document</w:t>
        </w:r>
      </w:ins>
    </w:p>
    <w:p w:rsidR="006B4ECF" w:rsidRPr="009E1420" w:rsidRDefault="006B4ECF" w:rsidP="006B4ECF">
      <w:pPr>
        <w:pStyle w:val="Textkrper"/>
        <w:spacing w:before="124"/>
        <w:ind w:right="108"/>
        <w:rPr>
          <w:ins w:id="504" w:author="Gewies, Stefan" w:date="2016-03-17T15:10:00Z"/>
          <w:color w:val="548DD4" w:themeColor="text2" w:themeTint="99"/>
          <w:spacing w:val="-1"/>
        </w:rPr>
      </w:pPr>
      <w:ins w:id="505" w:author="Gewies, Stefan" w:date="2016-03-17T15:10:00Z">
        <w:r w:rsidRPr="009E1420">
          <w:rPr>
            <w:color w:val="548DD4" w:themeColor="text2" w:themeTint="99"/>
            <w:spacing w:val="-1"/>
          </w:rPr>
          <w:t xml:space="preserve">Global Navigation Satellite Systems (GNSS) are space-based systems providing navigation signals and information, whose use enables world-wide the determination of positioning, navigation and time data. GPS and GLONASS are the first GNSS available. Modernised GNSS include enhanced GPS and GLONASS along with new core constellations such as Galileo and </w:t>
        </w:r>
        <w:proofErr w:type="spellStart"/>
        <w:r w:rsidRPr="009E1420">
          <w:rPr>
            <w:color w:val="548DD4" w:themeColor="text2" w:themeTint="99"/>
            <w:spacing w:val="-1"/>
          </w:rPr>
          <w:t>BeiDou</w:t>
        </w:r>
        <w:proofErr w:type="spellEnd"/>
        <w:r w:rsidRPr="009E1420">
          <w:rPr>
            <w:color w:val="548DD4" w:themeColor="text2" w:themeTint="99"/>
            <w:spacing w:val="-1"/>
          </w:rPr>
          <w:t>.</w:t>
        </w:r>
      </w:ins>
    </w:p>
    <w:p w:rsidR="006B4ECF" w:rsidRPr="0000350F" w:rsidRDefault="006B4ECF" w:rsidP="006B4ECF">
      <w:pPr>
        <w:pStyle w:val="Textkrper"/>
        <w:spacing w:before="121"/>
        <w:ind w:right="108"/>
        <w:rPr>
          <w:ins w:id="506" w:author="Gewies, Stefan" w:date="2016-03-17T15:10:00Z"/>
          <w:spacing w:val="-1"/>
        </w:rPr>
      </w:pPr>
      <w:ins w:id="507" w:author="Gewies, Stefan" w:date="2016-03-17T15:10:00Z">
        <w:r w:rsidRPr="009E1420">
          <w:rPr>
            <w:color w:val="548DD4" w:themeColor="text2" w:themeTint="99"/>
            <w:spacing w:val="-1"/>
          </w:rPr>
          <w:t xml:space="preserve">Differential GNSS (DGNSS) </w:t>
        </w:r>
        <w:r>
          <w:rPr>
            <w:color w:val="548DD4" w:themeColor="text2" w:themeTint="99"/>
            <w:spacing w:val="-1"/>
          </w:rPr>
          <w:t xml:space="preserve">are </w:t>
        </w:r>
        <w:r w:rsidRPr="009E1420">
          <w:rPr>
            <w:color w:val="548DD4" w:themeColor="text2" w:themeTint="99"/>
            <w:spacing w:val="-1"/>
          </w:rPr>
          <w:t>mean</w:t>
        </w:r>
        <w:r>
          <w:rPr>
            <w:color w:val="548DD4" w:themeColor="text2" w:themeTint="99"/>
            <w:spacing w:val="-1"/>
          </w:rPr>
          <w:t>s to provide augmentation services to improve the accuracy of GNSS-based positioning and to monitor the integrity</w:t>
        </w:r>
        <w:r w:rsidRPr="009E1420">
          <w:rPr>
            <w:color w:val="548DD4" w:themeColor="text2" w:themeTint="99"/>
            <w:spacing w:val="-1"/>
          </w:rPr>
          <w:t>. DGNSS involves having reference stations, at precisely known locations that provide real-time corrections and integrity information for GNSS signals.</w:t>
        </w:r>
        <w:r>
          <w:rPr>
            <w:color w:val="548DD4" w:themeColor="text2" w:themeTint="99"/>
            <w:spacing w:val="-1"/>
          </w:rPr>
          <w:t xml:space="preserve"> </w:t>
        </w:r>
        <w:r w:rsidRPr="0000350F">
          <w:rPr>
            <w:color w:val="548DD4" w:themeColor="text2" w:themeTint="99"/>
            <w:spacing w:val="-1"/>
          </w:rPr>
          <w:t>Therefore DGNSS is not a stand-alone radio navigation system. DGNSS systems provide shore-to-ship services.</w:t>
        </w:r>
      </w:ins>
    </w:p>
    <w:p w:rsidR="006B4ECF" w:rsidRDefault="006B4ECF" w:rsidP="006B4ECF">
      <w:pPr>
        <w:pStyle w:val="Textkrper"/>
        <w:spacing w:before="119"/>
        <w:ind w:right="111"/>
        <w:rPr>
          <w:ins w:id="508" w:author="Gewies, Stefan" w:date="2016-03-17T15:10:00Z"/>
          <w:color w:val="548DD4" w:themeColor="text2" w:themeTint="99"/>
          <w:spacing w:val="-1"/>
        </w:rPr>
      </w:pPr>
      <w:ins w:id="509" w:author="Gewies, Stefan" w:date="2016-03-17T15:10:00Z">
        <w:r w:rsidRPr="0000350F">
          <w:rPr>
            <w:color w:val="548DD4" w:themeColor="text2" w:themeTint="99"/>
            <w:spacing w:val="-1"/>
          </w:rPr>
          <w:t>This existing IALA Guideline G-</w:t>
        </w:r>
        <w:commentRangeStart w:id="510"/>
        <w:r w:rsidRPr="0000350F">
          <w:rPr>
            <w:color w:val="548DD4" w:themeColor="text2" w:themeTint="99"/>
            <w:spacing w:val="-1"/>
          </w:rPr>
          <w:t>1121</w:t>
        </w:r>
        <w:commentRangeEnd w:id="510"/>
        <w:r>
          <w:rPr>
            <w:rStyle w:val="Kommentarzeichen"/>
            <w:rFonts w:asciiTheme="minorHAnsi" w:eastAsiaTheme="minorHAnsi" w:hAnsiTheme="minorHAnsi"/>
          </w:rPr>
          <w:commentReference w:id="510"/>
        </w:r>
        <w:r w:rsidRPr="0000350F">
          <w:rPr>
            <w:color w:val="548DD4" w:themeColor="text2" w:themeTint="99"/>
            <w:spacing w:val="-1"/>
          </w:rPr>
          <w:t xml:space="preserve"> describes the generation and broadcast of code based corrections with a focus on the maritime domain. The application of code-based DGNSS services enables that position accuracies of few meters up to</w:t>
        </w:r>
        <w:r>
          <w:rPr>
            <w:color w:val="548DD4" w:themeColor="text2" w:themeTint="99"/>
            <w:spacing w:val="-1"/>
          </w:rPr>
          <w:t xml:space="preserve"> few </w:t>
        </w:r>
        <w:proofErr w:type="spellStart"/>
        <w:r>
          <w:rPr>
            <w:color w:val="548DD4" w:themeColor="text2" w:themeTint="99"/>
            <w:spacing w:val="-1"/>
          </w:rPr>
          <w:t>decimeters</w:t>
        </w:r>
        <w:proofErr w:type="spellEnd"/>
        <w:r>
          <w:rPr>
            <w:color w:val="548DD4" w:themeColor="text2" w:themeTint="99"/>
            <w:spacing w:val="-1"/>
          </w:rPr>
          <w:t xml:space="preserve"> can be achieved depending on distance between reference site and user. </w:t>
        </w:r>
        <w:r w:rsidRPr="0000350F">
          <w:rPr>
            <w:color w:val="548DD4" w:themeColor="text2" w:themeTint="99"/>
            <w:spacing w:val="-1"/>
          </w:rPr>
          <w:t>IALA recommendation R-135</w:t>
        </w:r>
        <w:r>
          <w:rPr>
            <w:color w:val="548DD4" w:themeColor="text2" w:themeTint="99"/>
            <w:spacing w:val="-1"/>
          </w:rPr>
          <w:t xml:space="preserve"> introduced alternative technologies such as Real Time Kinematic (RTK) under consideration of technical progress of last decades. RTK has been identified as service supporting the application of phase-based differential positioning algorithm to achieve position accuracy of 0.1 m or better. </w:t>
        </w:r>
      </w:ins>
    </w:p>
    <w:p w:rsidR="006B4ECF" w:rsidRPr="00D74613" w:rsidRDefault="006B4ECF" w:rsidP="006B4ECF">
      <w:pPr>
        <w:pStyle w:val="Textkrper"/>
        <w:spacing w:before="121"/>
        <w:ind w:right="108"/>
        <w:rPr>
          <w:ins w:id="511" w:author="Gewies, Stefan" w:date="2016-03-17T15:10:00Z"/>
          <w:color w:val="548DD4" w:themeColor="text2" w:themeTint="99"/>
          <w:spacing w:val="-1"/>
        </w:rPr>
      </w:pPr>
      <w:ins w:id="512" w:author="Gewies, Stefan" w:date="2016-03-17T15:10:00Z">
        <w:r w:rsidRPr="008F3301">
          <w:rPr>
            <w:color w:val="548DD4" w:themeColor="text2" w:themeTint="99"/>
            <w:spacing w:val="-1"/>
          </w:rPr>
          <w:t xml:space="preserve">Neither GNSS nor DGNSS do inherently provide integrity information. However, code-based as well as phase-based DGNSS services are in the position to provide also integrity information in relation to used GNSS and provided DGNSS service. </w:t>
        </w:r>
        <w:r>
          <w:rPr>
            <w:color w:val="548DD4" w:themeColor="text2" w:themeTint="99"/>
            <w:spacing w:val="-1"/>
          </w:rPr>
          <w:t xml:space="preserve">System failures as well as disturbances can result into </w:t>
        </w:r>
        <w:r w:rsidRPr="008F3301">
          <w:rPr>
            <w:color w:val="548DD4" w:themeColor="text2" w:themeTint="99"/>
            <w:spacing w:val="-1"/>
          </w:rPr>
          <w:t xml:space="preserve">significant errors for extended periods of time, without notifying the user. Maritime augmentation services should provide the user with integrity </w:t>
        </w:r>
        <w:r>
          <w:rPr>
            <w:color w:val="548DD4" w:themeColor="text2" w:themeTint="99"/>
            <w:spacing w:val="-1"/>
          </w:rPr>
          <w:t>information to support the situation awareness of mariners in relation to current reliability and usability of applied navigation aids.</w:t>
        </w:r>
        <w:r w:rsidRPr="00D74613">
          <w:rPr>
            <w:color w:val="548DD4" w:themeColor="text2" w:themeTint="99"/>
            <w:spacing w:val="-1"/>
          </w:rPr>
          <w:t xml:space="preserve"> The service provider should publish that they follow IMO and IALA Recommendations for the provision of DGNSS services, giving emphasis to the provision of integrity information. In addition to these Guidelines the following recommendations from IALA should be taken into account:</w:t>
        </w:r>
      </w:ins>
    </w:p>
    <w:p w:rsidR="006B4ECF" w:rsidRPr="00D74613" w:rsidRDefault="006B4ECF" w:rsidP="006B4ECF">
      <w:pPr>
        <w:pStyle w:val="Textkrper"/>
        <w:widowControl w:val="0"/>
        <w:numPr>
          <w:ilvl w:val="2"/>
          <w:numId w:val="78"/>
        </w:numPr>
        <w:tabs>
          <w:tab w:val="left" w:pos="840"/>
        </w:tabs>
        <w:spacing w:before="118" w:after="0"/>
        <w:jc w:val="left"/>
        <w:rPr>
          <w:ins w:id="513" w:author="Gewies, Stefan" w:date="2016-03-17T15:10:00Z"/>
          <w:color w:val="548DD4" w:themeColor="text2" w:themeTint="99"/>
          <w:spacing w:val="-1"/>
        </w:rPr>
      </w:pPr>
      <w:ins w:id="514" w:author="Gewies, Stefan" w:date="2016-03-17T15:10:00Z">
        <w:r w:rsidRPr="00D74613">
          <w:rPr>
            <w:color w:val="548DD4" w:themeColor="text2" w:themeTint="99"/>
            <w:spacing w:val="-1"/>
          </w:rPr>
          <w:t>Future DGNSS options are captured in R-135 [2]</w:t>
        </w:r>
      </w:ins>
    </w:p>
    <w:p w:rsidR="006B4ECF" w:rsidRPr="00D74613" w:rsidRDefault="006B4ECF" w:rsidP="006B4ECF">
      <w:pPr>
        <w:pStyle w:val="Textkrper"/>
        <w:widowControl w:val="0"/>
        <w:numPr>
          <w:ilvl w:val="2"/>
          <w:numId w:val="78"/>
        </w:numPr>
        <w:tabs>
          <w:tab w:val="left" w:pos="840"/>
        </w:tabs>
        <w:spacing w:before="59" w:after="0"/>
        <w:jc w:val="left"/>
        <w:rPr>
          <w:ins w:id="515" w:author="Gewies, Stefan" w:date="2016-03-17T15:10:00Z"/>
          <w:color w:val="548DD4" w:themeColor="text2" w:themeTint="99"/>
          <w:spacing w:val="-1"/>
        </w:rPr>
      </w:pPr>
      <w:ins w:id="516" w:author="Gewies, Stefan" w:date="2016-03-17T15:10:00Z">
        <w:r w:rsidRPr="00D74613">
          <w:rPr>
            <w:color w:val="548DD4" w:themeColor="text2" w:themeTint="99"/>
            <w:spacing w:val="-1"/>
          </w:rPr>
          <w:t>Vulnerability of GNSS systems is discussed in R-129 [3]</w:t>
        </w:r>
      </w:ins>
    </w:p>
    <w:p w:rsidR="006B4ECF" w:rsidRPr="00D74613" w:rsidRDefault="006B4ECF" w:rsidP="006B4ECF">
      <w:pPr>
        <w:pStyle w:val="Textkrper"/>
        <w:widowControl w:val="0"/>
        <w:numPr>
          <w:ilvl w:val="2"/>
          <w:numId w:val="78"/>
        </w:numPr>
        <w:tabs>
          <w:tab w:val="left" w:pos="840"/>
        </w:tabs>
        <w:spacing w:before="57" w:after="0"/>
        <w:jc w:val="left"/>
        <w:rPr>
          <w:ins w:id="517" w:author="Gewies, Stefan" w:date="2016-03-17T15:10:00Z"/>
          <w:color w:val="548DD4" w:themeColor="text2" w:themeTint="99"/>
          <w:spacing w:val="-1"/>
        </w:rPr>
      </w:pPr>
      <w:ins w:id="518" w:author="Gewies, Stefan" w:date="2016-03-17T15:10:00Z">
        <w:r w:rsidRPr="00D74613">
          <w:rPr>
            <w:color w:val="548DD4" w:themeColor="text2" w:themeTint="99"/>
            <w:spacing w:val="-1"/>
          </w:rPr>
          <w:t>Recommendation to National Members to provide DGNSS is captured in R-115 [4].</w:t>
        </w:r>
      </w:ins>
    </w:p>
    <w:p w:rsidR="006B4ECF" w:rsidRDefault="006B4ECF" w:rsidP="006B4ECF">
      <w:pPr>
        <w:rPr>
          <w:ins w:id="519" w:author="Gewies, Stefan" w:date="2016-03-17T15:10:00Z"/>
          <w:rFonts w:eastAsia="Arial"/>
          <w:sz w:val="20"/>
          <w:szCs w:val="20"/>
        </w:rPr>
      </w:pPr>
    </w:p>
    <w:p w:rsidR="006B4ECF" w:rsidRDefault="006B4ECF" w:rsidP="006B4ECF">
      <w:pPr>
        <w:rPr>
          <w:ins w:id="520" w:author="Gewies, Stefan" w:date="2016-03-17T15:10:00Z"/>
          <w:rFonts w:eastAsia="Arial"/>
          <w:sz w:val="20"/>
          <w:szCs w:val="20"/>
        </w:rPr>
      </w:pPr>
    </w:p>
    <w:p w:rsidR="006B4ECF" w:rsidRDefault="006B4ECF" w:rsidP="006B4ECF">
      <w:pPr>
        <w:rPr>
          <w:ins w:id="521" w:author="Gewies, Stefan" w:date="2016-03-17T15:10:00Z"/>
          <w:rFonts w:eastAsia="Arial"/>
          <w:sz w:val="20"/>
          <w:szCs w:val="20"/>
        </w:rPr>
      </w:pPr>
    </w:p>
    <w:p w:rsidR="006B4ECF" w:rsidRDefault="006B4ECF" w:rsidP="006B4ECF">
      <w:pPr>
        <w:spacing w:before="9"/>
        <w:rPr>
          <w:ins w:id="522" w:author="Gewies, Stefan" w:date="2016-03-17T15:10:00Z"/>
          <w:rFonts w:eastAsia="Arial"/>
          <w:sz w:val="11"/>
          <w:szCs w:val="11"/>
        </w:rPr>
      </w:pPr>
    </w:p>
    <w:p w:rsidR="006B4ECF" w:rsidRDefault="006B4ECF" w:rsidP="006B4ECF">
      <w:pPr>
        <w:spacing w:line="20" w:lineRule="atLeast"/>
        <w:ind w:left="113"/>
        <w:rPr>
          <w:ins w:id="523" w:author="Gewies, Stefan" w:date="2016-03-17T15:10:00Z"/>
          <w:rFonts w:eastAsia="Arial"/>
          <w:sz w:val="2"/>
          <w:szCs w:val="2"/>
        </w:rPr>
      </w:pPr>
      <w:ins w:id="524" w:author="Gewies, Stefan" w:date="2016-03-17T15:10:00Z">
        <w:r>
          <w:rPr>
            <w:rFonts w:eastAsia="Arial"/>
            <w:noProof/>
            <w:sz w:val="2"/>
            <w:szCs w:val="2"/>
            <w:lang w:val="de-DE" w:eastAsia="de-DE"/>
          </w:rPr>
          <mc:AlternateContent>
            <mc:Choice Requires="wpg">
              <w:drawing>
                <wp:inline distT="0" distB="0" distL="0" distR="0" wp14:anchorId="05B44C05" wp14:editId="70D50BEB">
                  <wp:extent cx="1837690" cy="8890"/>
                  <wp:effectExtent l="3175" t="6350" r="6985" b="3810"/>
                  <wp:docPr id="3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31" name="Group 21"/>
                          <wpg:cNvGrpSpPr>
                            <a:grpSpLocks/>
                          </wpg:cNvGrpSpPr>
                          <wpg:grpSpPr bwMode="auto">
                            <a:xfrm>
                              <a:off x="7" y="7"/>
                              <a:ext cx="2880" cy="2"/>
                              <a:chOff x="7" y="7"/>
                              <a:chExt cx="2880" cy="2"/>
                            </a:xfrm>
                          </wpg:grpSpPr>
                          <wps:wsp>
                            <wps:cNvPr id="32" name="Freeform 22"/>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20"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">
                  <v:group id="Group 21" o:spid="_x0000_s1027" style="position:absolute;left:7;top:7;width:2880;height:2" coordorigin="7,7" coordsize="28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22" o:spid="_x0000_s1028" style="position:absolute;left:7;top:7;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HN+8IA&#10;AADbAAAADwAAAGRycy9kb3ducmV2LnhtbESPUWvCQBCE3wv+h2MF3+rFSEuJniKCVLAP1voDltya&#10;RHN74W4b47/vFQp9HGbmG2a5Hlyregqx8WxgNs1AEZfeNlwZOH/tnt9ARUG22HomAw+KsF6NnpZY&#10;WH/nT+pPUqkE4ViggVqkK7SOZU0O49R3xMm7+OBQkgyVtgHvCe5anWfZq3bYcFqosaNtTeXt9O0M&#10;HI95dpMc+/eD66/hgPbjhcSYyXjYLEAJDfIf/mvvrYF5Dr9f0g/Q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wc37wgAAANsAAAAPAAAAAAAAAAAAAAAAAJgCAABkcnMvZG93&#10;bnJldi54bWxQSwUGAAAAAAQABAD1AAAAhwMAAAAA&#10;" path="m,l2880,e" filled="f" strokeweight=".7pt">
                      <v:path arrowok="t" o:connecttype="custom" o:connectlocs="0,0;2880,0" o:connectangles="0,0"/>
                    </v:shape>
                  </v:group>
                  <w10:anchorlock/>
                </v:group>
              </w:pict>
            </mc:Fallback>
          </mc:AlternateContent>
        </w:r>
      </w:ins>
    </w:p>
    <w:p w:rsidR="006B4ECF" w:rsidRDefault="006B4ECF" w:rsidP="006B4ECF">
      <w:pPr>
        <w:spacing w:before="75"/>
        <w:ind w:left="119"/>
        <w:rPr>
          <w:ins w:id="525" w:author="Gewies, Stefan" w:date="2016-03-17T15:10:00Z"/>
          <w:rFonts w:eastAsia="Arial"/>
          <w:sz w:val="20"/>
          <w:szCs w:val="20"/>
        </w:rPr>
      </w:pPr>
      <w:ins w:id="526" w:author="Gewies, Stefan" w:date="2016-03-17T15:10:00Z">
        <w:r>
          <w:rPr>
            <w:position w:val="6"/>
            <w:sz w:val="13"/>
          </w:rPr>
          <w:t>1</w:t>
        </w:r>
        <w:r>
          <w:rPr>
            <w:spacing w:val="12"/>
            <w:position w:val="6"/>
            <w:sz w:val="13"/>
          </w:rPr>
          <w:t xml:space="preserve"> </w:t>
        </w:r>
        <w:r>
          <w:rPr>
            <w:spacing w:val="-1"/>
            <w:sz w:val="20"/>
          </w:rPr>
          <w:t>IEC</w:t>
        </w:r>
        <w:r>
          <w:rPr>
            <w:spacing w:val="-4"/>
            <w:sz w:val="20"/>
          </w:rPr>
          <w:t xml:space="preserve"> </w:t>
        </w:r>
        <w:r>
          <w:rPr>
            <w:spacing w:val="-1"/>
            <w:sz w:val="20"/>
          </w:rPr>
          <w:t>61108-4</w:t>
        </w:r>
      </w:ins>
    </w:p>
    <w:p w:rsidR="006B4ECF" w:rsidRDefault="006B4ECF" w:rsidP="006B4ECF">
      <w:pPr>
        <w:rPr>
          <w:ins w:id="527" w:author="Gewies, Stefan" w:date="2016-03-17T15:10:00Z"/>
          <w:rFonts w:eastAsia="Arial"/>
          <w:sz w:val="20"/>
          <w:szCs w:val="20"/>
        </w:rPr>
        <w:sectPr w:rsidR="006B4ECF">
          <w:pgSz w:w="11900" w:h="16840"/>
          <w:pgMar w:top="1260" w:right="1320" w:bottom="1060" w:left="1320" w:header="874" w:footer="863" w:gutter="0"/>
          <w:cols w:space="720"/>
        </w:sectPr>
      </w:pPr>
    </w:p>
    <w:p w:rsidR="006B4ECF" w:rsidRDefault="006B4ECF" w:rsidP="006B4ECF">
      <w:pPr>
        <w:rPr>
          <w:ins w:id="528" w:author="Gewies, Stefan" w:date="2016-03-17T15:10:00Z"/>
          <w:rFonts w:eastAsia="Arial"/>
          <w:sz w:val="20"/>
          <w:szCs w:val="20"/>
        </w:rPr>
      </w:pPr>
    </w:p>
    <w:p w:rsidR="006B4ECF" w:rsidRDefault="006B4ECF" w:rsidP="006B4ECF">
      <w:pPr>
        <w:spacing w:before="11"/>
        <w:rPr>
          <w:ins w:id="529" w:author="Gewies, Stefan" w:date="2016-03-17T15:10:00Z"/>
          <w:rFonts w:eastAsia="Arial"/>
          <w:sz w:val="19"/>
          <w:szCs w:val="19"/>
        </w:rPr>
      </w:pPr>
    </w:p>
    <w:p w:rsidR="006B4ECF" w:rsidRPr="00BA1C75" w:rsidRDefault="006B4ECF" w:rsidP="006B4ECF">
      <w:pPr>
        <w:pStyle w:val="berschrift2"/>
        <w:rPr>
          <w:ins w:id="530" w:author="Gewies, Stefan" w:date="2016-03-17T15:10:00Z"/>
          <w:lang w:eastAsia="fi-FI"/>
        </w:rPr>
      </w:pPr>
      <w:ins w:id="531" w:author="Gewies, Stefan" w:date="2016-03-17T15:10:00Z">
        <w:r>
          <w:rPr>
            <w:lang w:eastAsia="fi-FI"/>
          </w:rPr>
          <w:t xml:space="preserve">1.2 </w:t>
        </w:r>
        <w:r w:rsidRPr="00BA1C75">
          <w:rPr>
            <w:lang w:eastAsia="fi-FI"/>
          </w:rPr>
          <w:t>Structure of document</w:t>
        </w:r>
      </w:ins>
    </w:p>
    <w:p w:rsidR="006B4ECF" w:rsidRPr="00DB3E6C" w:rsidRDefault="006B4ECF" w:rsidP="006B4ECF">
      <w:pPr>
        <w:pStyle w:val="Textkrper"/>
        <w:spacing w:before="121"/>
        <w:ind w:right="108"/>
        <w:rPr>
          <w:ins w:id="532" w:author="Gewies, Stefan" w:date="2016-03-17T15:10:00Z"/>
          <w:color w:val="548DD4" w:themeColor="text2" w:themeTint="99"/>
        </w:rPr>
      </w:pPr>
      <w:ins w:id="533" w:author="Gewies, Stefan" w:date="2016-03-17T15:10:00Z">
        <w:r w:rsidRPr="00DB3E6C">
          <w:rPr>
            <w:color w:val="548DD4" w:themeColor="text2" w:themeTint="99"/>
            <w:spacing w:val="-1"/>
          </w:rPr>
          <w:t xml:space="preserve">Chapter </w:t>
        </w:r>
        <w:r w:rsidRPr="00DB3E6C">
          <w:rPr>
            <w:color w:val="548DD4" w:themeColor="text2" w:themeTint="99"/>
          </w:rPr>
          <w:t>2</w:t>
        </w:r>
        <w:r w:rsidRPr="00DB3E6C">
          <w:rPr>
            <w:color w:val="548DD4" w:themeColor="text2" w:themeTint="99"/>
            <w:spacing w:val="12"/>
          </w:rPr>
          <w:t xml:space="preserve"> </w:t>
        </w:r>
        <w:r w:rsidRPr="00DB3E6C">
          <w:rPr>
            <w:color w:val="548DD4" w:themeColor="text2" w:themeTint="99"/>
            <w:spacing w:val="-1"/>
          </w:rPr>
          <w:t>…..</w:t>
        </w:r>
      </w:ins>
    </w:p>
    <w:p w:rsidR="006B4ECF" w:rsidRPr="00DB3E6C" w:rsidRDefault="006B4ECF" w:rsidP="006B4ECF">
      <w:pPr>
        <w:pStyle w:val="Textkrper"/>
        <w:spacing w:before="121"/>
        <w:ind w:right="108"/>
        <w:rPr>
          <w:ins w:id="534" w:author="Gewies, Stefan" w:date="2016-03-17T15:10:00Z"/>
          <w:color w:val="548DD4" w:themeColor="text2" w:themeTint="99"/>
          <w:spacing w:val="-2"/>
        </w:rPr>
      </w:pPr>
      <w:ins w:id="535" w:author="Gewies, Stefan" w:date="2016-03-17T15:10:00Z">
        <w:r w:rsidRPr="00DB3E6C">
          <w:rPr>
            <w:color w:val="548DD4" w:themeColor="text2" w:themeTint="99"/>
            <w:spacing w:val="-1"/>
          </w:rPr>
          <w:t xml:space="preserve">Chapter </w:t>
        </w:r>
        <w:r w:rsidRPr="00DB3E6C">
          <w:rPr>
            <w:color w:val="548DD4" w:themeColor="text2" w:themeTint="99"/>
          </w:rPr>
          <w:t>3</w:t>
        </w:r>
        <w:r w:rsidRPr="00DB3E6C">
          <w:rPr>
            <w:color w:val="548DD4" w:themeColor="text2" w:themeTint="99"/>
            <w:spacing w:val="-7"/>
          </w:rPr>
          <w:t xml:space="preserve"> </w:t>
        </w:r>
        <w:r w:rsidRPr="00DB3E6C">
          <w:rPr>
            <w:color w:val="548DD4" w:themeColor="text2" w:themeTint="99"/>
            <w:spacing w:val="-2"/>
          </w:rPr>
          <w:t>…..</w:t>
        </w:r>
      </w:ins>
    </w:p>
    <w:p w:rsidR="006B4ECF" w:rsidRPr="00DB3E6C" w:rsidRDefault="006B4ECF" w:rsidP="006B4ECF">
      <w:pPr>
        <w:pStyle w:val="Textkrper"/>
        <w:spacing w:before="119"/>
        <w:ind w:right="108"/>
        <w:rPr>
          <w:ins w:id="536" w:author="Gewies, Stefan" w:date="2016-03-17T15:10:00Z"/>
          <w:color w:val="548DD4" w:themeColor="text2" w:themeTint="99"/>
        </w:rPr>
      </w:pPr>
      <w:ins w:id="537" w:author="Gewies, Stefan" w:date="2016-03-17T15:10:00Z">
        <w:r w:rsidRPr="00DB3E6C">
          <w:rPr>
            <w:color w:val="548DD4" w:themeColor="text2" w:themeTint="99"/>
            <w:spacing w:val="-1"/>
          </w:rPr>
          <w:t xml:space="preserve">Chapter </w:t>
        </w:r>
        <w:r w:rsidRPr="00DB3E6C">
          <w:rPr>
            <w:color w:val="548DD4" w:themeColor="text2" w:themeTint="99"/>
          </w:rPr>
          <w:t>4</w:t>
        </w:r>
        <w:r w:rsidRPr="00DB3E6C">
          <w:rPr>
            <w:color w:val="548DD4" w:themeColor="text2" w:themeTint="99"/>
            <w:spacing w:val="17"/>
          </w:rPr>
          <w:t xml:space="preserve"> </w:t>
        </w:r>
        <w:r w:rsidRPr="00DB3E6C">
          <w:rPr>
            <w:color w:val="548DD4" w:themeColor="text2" w:themeTint="99"/>
            <w:spacing w:val="-1"/>
          </w:rPr>
          <w:t>……</w:t>
        </w:r>
      </w:ins>
    </w:p>
    <w:p w:rsidR="006B4ECF" w:rsidRPr="00DB3E6C" w:rsidRDefault="006B4ECF" w:rsidP="006B4ECF">
      <w:pPr>
        <w:pStyle w:val="Textkrper"/>
        <w:spacing w:before="119"/>
        <w:rPr>
          <w:ins w:id="538" w:author="Gewies, Stefan" w:date="2016-03-17T15:10:00Z"/>
          <w:color w:val="548DD4" w:themeColor="text2" w:themeTint="99"/>
        </w:rPr>
      </w:pPr>
      <w:ins w:id="539" w:author="Gewies, Stefan" w:date="2016-03-17T15:10:00Z">
        <w:r w:rsidRPr="00DB3E6C">
          <w:rPr>
            <w:color w:val="548DD4" w:themeColor="text2" w:themeTint="99"/>
            <w:spacing w:val="-1"/>
          </w:rPr>
          <w:t xml:space="preserve">Chapter </w:t>
        </w:r>
        <w:r w:rsidRPr="00DB3E6C">
          <w:rPr>
            <w:color w:val="548DD4" w:themeColor="text2" w:themeTint="99"/>
          </w:rPr>
          <w:t>5</w:t>
        </w:r>
        <w:r w:rsidRPr="00DB3E6C">
          <w:rPr>
            <w:color w:val="548DD4" w:themeColor="text2" w:themeTint="99"/>
            <w:spacing w:val="-2"/>
          </w:rPr>
          <w:t xml:space="preserve"> </w:t>
        </w:r>
        <w:r w:rsidRPr="00DB3E6C">
          <w:rPr>
            <w:color w:val="548DD4" w:themeColor="text2" w:themeTint="99"/>
            <w:spacing w:val="-1"/>
          </w:rPr>
          <w:t>……</w:t>
        </w:r>
      </w:ins>
    </w:p>
    <w:p w:rsidR="006B4ECF" w:rsidRPr="00DB3E6C" w:rsidRDefault="006B4ECF" w:rsidP="006B4ECF">
      <w:pPr>
        <w:pStyle w:val="Textkrper"/>
        <w:spacing w:before="119"/>
        <w:ind w:right="110"/>
        <w:rPr>
          <w:ins w:id="540" w:author="Gewies, Stefan" w:date="2016-03-17T15:10:00Z"/>
          <w:color w:val="548DD4" w:themeColor="text2" w:themeTint="99"/>
        </w:rPr>
      </w:pPr>
      <w:ins w:id="541" w:author="Gewies, Stefan" w:date="2016-03-17T15:10:00Z">
        <w:r w:rsidRPr="00DB3E6C">
          <w:rPr>
            <w:color w:val="548DD4" w:themeColor="text2" w:themeTint="99"/>
            <w:spacing w:val="-2"/>
          </w:rPr>
          <w:t>Annexes</w:t>
        </w:r>
        <w:r w:rsidRPr="00DB3E6C">
          <w:rPr>
            <w:color w:val="548DD4" w:themeColor="text2" w:themeTint="99"/>
            <w:spacing w:val="-14"/>
          </w:rPr>
          <w:t xml:space="preserve"> </w:t>
        </w:r>
        <w:r w:rsidRPr="00DB3E6C">
          <w:rPr>
            <w:color w:val="548DD4" w:themeColor="text2" w:themeTint="99"/>
            <w:spacing w:val="-1"/>
          </w:rPr>
          <w:t>include</w:t>
        </w:r>
        <w:r w:rsidRPr="00DB3E6C">
          <w:rPr>
            <w:color w:val="548DD4" w:themeColor="text2" w:themeTint="99"/>
            <w:spacing w:val="-14"/>
          </w:rPr>
          <w:t xml:space="preserve"> abbreviations and various technical settings for</w:t>
        </w:r>
        <w:r w:rsidRPr="00DB3E6C">
          <w:rPr>
            <w:color w:val="548DD4" w:themeColor="text2" w:themeTint="99"/>
            <w:spacing w:val="-1"/>
          </w:rPr>
          <w:t xml:space="preserve"> evaluation and indication of GNSS and DGNSS status and integrity. </w:t>
        </w:r>
        <w:r w:rsidRPr="00DB3E6C">
          <w:rPr>
            <w:color w:val="548DD4" w:themeColor="text2" w:themeTint="99"/>
          </w:rPr>
          <w:t>The</w:t>
        </w:r>
        <w:r w:rsidRPr="00DB3E6C">
          <w:rPr>
            <w:color w:val="548DD4" w:themeColor="text2" w:themeTint="99"/>
            <w:spacing w:val="-4"/>
          </w:rPr>
          <w:t xml:space="preserve"> </w:t>
        </w:r>
        <w:r w:rsidRPr="00DB3E6C">
          <w:rPr>
            <w:color w:val="548DD4" w:themeColor="text2" w:themeTint="99"/>
            <w:spacing w:val="-1"/>
          </w:rPr>
          <w:t>following</w:t>
        </w:r>
        <w:r w:rsidRPr="00DB3E6C">
          <w:rPr>
            <w:color w:val="548DD4" w:themeColor="text2" w:themeTint="99"/>
            <w:spacing w:val="3"/>
          </w:rPr>
          <w:t xml:space="preserve"> </w:t>
        </w:r>
        <w:r w:rsidRPr="00DB3E6C">
          <w:rPr>
            <w:color w:val="548DD4" w:themeColor="text2" w:themeTint="99"/>
            <w:spacing w:val="-2"/>
          </w:rPr>
          <w:t>annexes</w:t>
        </w:r>
        <w:r w:rsidRPr="00DB3E6C">
          <w:rPr>
            <w:color w:val="548DD4" w:themeColor="text2" w:themeTint="99"/>
            <w:spacing w:val="1"/>
          </w:rPr>
          <w:t xml:space="preserve"> </w:t>
        </w:r>
        <w:r w:rsidRPr="00DB3E6C">
          <w:rPr>
            <w:color w:val="548DD4" w:themeColor="text2" w:themeTint="99"/>
            <w:spacing w:val="-1"/>
          </w:rPr>
          <w:t>are</w:t>
        </w:r>
        <w:r w:rsidRPr="00DB3E6C">
          <w:rPr>
            <w:color w:val="548DD4" w:themeColor="text2" w:themeTint="99"/>
          </w:rPr>
          <w:t xml:space="preserve"> </w:t>
        </w:r>
        <w:r w:rsidRPr="00DB3E6C">
          <w:rPr>
            <w:color w:val="548DD4" w:themeColor="text2" w:themeTint="99"/>
            <w:spacing w:val="-1"/>
          </w:rPr>
          <w:t>included:</w:t>
        </w:r>
      </w:ins>
    </w:p>
    <w:p w:rsidR="006B4ECF" w:rsidRPr="00DB3E6C" w:rsidRDefault="006B4ECF" w:rsidP="006B4ECF">
      <w:pPr>
        <w:pStyle w:val="Textkrper"/>
        <w:widowControl w:val="0"/>
        <w:numPr>
          <w:ilvl w:val="2"/>
          <w:numId w:val="78"/>
        </w:numPr>
        <w:tabs>
          <w:tab w:val="left" w:pos="840"/>
        </w:tabs>
        <w:spacing w:before="118" w:after="0"/>
        <w:jc w:val="left"/>
        <w:rPr>
          <w:ins w:id="542" w:author="Gewies, Stefan" w:date="2016-03-17T15:10:00Z"/>
          <w:color w:val="548DD4" w:themeColor="text2" w:themeTint="99"/>
        </w:rPr>
      </w:pPr>
      <w:ins w:id="543" w:author="Gewies, Stefan" w:date="2016-03-17T15:10:00Z">
        <w:r w:rsidRPr="00DB3E6C">
          <w:rPr>
            <w:color w:val="548DD4" w:themeColor="text2" w:themeTint="99"/>
            <w:spacing w:val="-1"/>
          </w:rPr>
          <w:t>Annex</w:t>
        </w:r>
        <w:r w:rsidRPr="00DB3E6C">
          <w:rPr>
            <w:color w:val="548DD4" w:themeColor="text2" w:themeTint="99"/>
            <w:spacing w:val="-2"/>
          </w:rPr>
          <w:t xml:space="preserve"> </w:t>
        </w:r>
        <w:r w:rsidRPr="00DB3E6C">
          <w:rPr>
            <w:color w:val="548DD4" w:themeColor="text2" w:themeTint="99"/>
            <w:spacing w:val="-1"/>
          </w:rPr>
          <w:t>A:</w:t>
        </w:r>
        <w:r w:rsidRPr="00DB3E6C">
          <w:rPr>
            <w:color w:val="548DD4" w:themeColor="text2" w:themeTint="99"/>
            <w:spacing w:val="2"/>
          </w:rPr>
          <w:t xml:space="preserve"> </w:t>
        </w:r>
        <w:r w:rsidRPr="00DB3E6C">
          <w:rPr>
            <w:color w:val="548DD4" w:themeColor="text2" w:themeTint="99"/>
            <w:spacing w:val="-1"/>
          </w:rPr>
          <w:t>Abbreviations</w:t>
        </w:r>
      </w:ins>
    </w:p>
    <w:p w:rsidR="006B4ECF" w:rsidRPr="00DB3E6C" w:rsidRDefault="006B4ECF" w:rsidP="006B4ECF">
      <w:pPr>
        <w:pStyle w:val="Textkrper"/>
        <w:widowControl w:val="0"/>
        <w:numPr>
          <w:ilvl w:val="2"/>
          <w:numId w:val="78"/>
        </w:numPr>
        <w:tabs>
          <w:tab w:val="left" w:pos="840"/>
        </w:tabs>
        <w:spacing w:before="57" w:after="0"/>
        <w:ind w:right="111"/>
        <w:jc w:val="left"/>
        <w:rPr>
          <w:ins w:id="544" w:author="Gewies, Stefan" w:date="2016-03-17T15:10:00Z"/>
          <w:color w:val="548DD4" w:themeColor="text2" w:themeTint="99"/>
        </w:rPr>
      </w:pPr>
      <w:ins w:id="545" w:author="Gewies, Stefan" w:date="2016-03-17T15:10:00Z">
        <w:r w:rsidRPr="00DB3E6C">
          <w:rPr>
            <w:color w:val="548DD4" w:themeColor="text2" w:themeTint="99"/>
            <w:spacing w:val="-1"/>
          </w:rPr>
          <w:t xml:space="preserve">Annex </w:t>
        </w:r>
        <w:r w:rsidRPr="00DB3E6C">
          <w:rPr>
            <w:color w:val="548DD4" w:themeColor="text2" w:themeTint="99"/>
            <w:spacing w:val="22"/>
          </w:rPr>
          <w:t>B</w:t>
        </w:r>
        <w:r w:rsidRPr="00DB3E6C">
          <w:rPr>
            <w:color w:val="548DD4" w:themeColor="text2" w:themeTint="99"/>
            <w:spacing w:val="-1"/>
          </w:rPr>
          <w:t>:</w:t>
        </w:r>
        <w:r w:rsidRPr="00DB3E6C">
          <w:rPr>
            <w:color w:val="548DD4" w:themeColor="text2" w:themeTint="99"/>
            <w:spacing w:val="26"/>
          </w:rPr>
          <w:t xml:space="preserve"> </w:t>
        </w:r>
        <w:r w:rsidRPr="00DB3E6C">
          <w:rPr>
            <w:color w:val="548DD4" w:themeColor="text2" w:themeTint="99"/>
            <w:spacing w:val="-1"/>
          </w:rPr>
          <w:t>Technical settings for GNSS and DGNSS evaluation</w:t>
        </w:r>
      </w:ins>
    </w:p>
    <w:p w:rsidR="006B4ECF" w:rsidRPr="00DB3E6C" w:rsidRDefault="006B4ECF" w:rsidP="006B4ECF">
      <w:pPr>
        <w:pStyle w:val="Textkrper"/>
        <w:widowControl w:val="0"/>
        <w:numPr>
          <w:ilvl w:val="2"/>
          <w:numId w:val="78"/>
        </w:numPr>
        <w:tabs>
          <w:tab w:val="left" w:pos="840"/>
        </w:tabs>
        <w:spacing w:before="58" w:after="0"/>
        <w:jc w:val="left"/>
        <w:rPr>
          <w:ins w:id="546" w:author="Gewies, Stefan" w:date="2016-03-17T15:10:00Z"/>
          <w:color w:val="548DD4" w:themeColor="text2" w:themeTint="99"/>
        </w:rPr>
      </w:pPr>
      <w:ins w:id="547" w:author="Gewies, Stefan" w:date="2016-03-17T15:10:00Z">
        <w:r w:rsidRPr="00DB3E6C">
          <w:rPr>
            <w:color w:val="548DD4" w:themeColor="text2" w:themeTint="99"/>
            <w:spacing w:val="-1"/>
          </w:rPr>
          <w:t>Annex</w:t>
        </w:r>
        <w:r w:rsidRPr="00DB3E6C">
          <w:rPr>
            <w:color w:val="548DD4" w:themeColor="text2" w:themeTint="99"/>
            <w:spacing w:val="-2"/>
          </w:rPr>
          <w:t xml:space="preserve"> </w:t>
        </w:r>
        <w:r w:rsidRPr="00DB3E6C">
          <w:rPr>
            <w:color w:val="548DD4" w:themeColor="text2" w:themeTint="99"/>
            <w:spacing w:val="-1"/>
          </w:rPr>
          <w:t>C:  Technical settings for integrity indication</w:t>
        </w:r>
      </w:ins>
    </w:p>
    <w:p w:rsidR="006B4ECF" w:rsidRPr="00DB3E6C" w:rsidRDefault="006B4ECF" w:rsidP="006B4ECF">
      <w:pPr>
        <w:pStyle w:val="Textkrper"/>
        <w:widowControl w:val="0"/>
        <w:numPr>
          <w:ilvl w:val="2"/>
          <w:numId w:val="78"/>
        </w:numPr>
        <w:tabs>
          <w:tab w:val="left" w:pos="840"/>
        </w:tabs>
        <w:spacing w:before="58" w:after="0"/>
        <w:jc w:val="left"/>
        <w:rPr>
          <w:ins w:id="548" w:author="Gewies, Stefan" w:date="2016-03-17T15:10:00Z"/>
          <w:color w:val="548DD4" w:themeColor="text2" w:themeTint="99"/>
        </w:rPr>
      </w:pPr>
      <w:ins w:id="549" w:author="Gewies, Stefan" w:date="2016-03-17T15:10:00Z">
        <w:r w:rsidRPr="00DB3E6C">
          <w:rPr>
            <w:color w:val="548DD4" w:themeColor="text2" w:themeTint="99"/>
            <w:spacing w:val="-1"/>
          </w:rPr>
          <w:t>Annex D</w:t>
        </w:r>
        <w:proofErr w:type="gramStart"/>
        <w:r w:rsidRPr="00DB3E6C">
          <w:rPr>
            <w:color w:val="548DD4" w:themeColor="text2" w:themeTint="99"/>
            <w:spacing w:val="-1"/>
          </w:rPr>
          <w:t>:  ….</w:t>
        </w:r>
        <w:proofErr w:type="gramEnd"/>
      </w:ins>
    </w:p>
    <w:p w:rsidR="006B4ECF" w:rsidRDefault="006B4ECF" w:rsidP="006B4ECF">
      <w:pPr>
        <w:spacing w:before="8"/>
        <w:rPr>
          <w:ins w:id="550" w:author="Gewies, Stefan" w:date="2016-03-17T15:10:00Z"/>
          <w:rFonts w:eastAsia="Arial"/>
          <w:sz w:val="20"/>
          <w:szCs w:val="20"/>
        </w:rPr>
      </w:pPr>
    </w:p>
    <w:p w:rsidR="006B4ECF" w:rsidRDefault="006B4ECF" w:rsidP="006B4ECF">
      <w:pPr>
        <w:pStyle w:val="berschrift1"/>
        <w:keepNext w:val="0"/>
        <w:widowControl w:val="0"/>
        <w:numPr>
          <w:ilvl w:val="0"/>
          <w:numId w:val="80"/>
        </w:numPr>
        <w:spacing w:before="1" w:after="0"/>
        <w:rPr>
          <w:ins w:id="551" w:author="Gewies, Stefan" w:date="2016-03-17T15:10:00Z"/>
        </w:rPr>
      </w:pPr>
      <w:bookmarkStart w:id="552" w:name="_Toc445902066"/>
      <w:commentRangeStart w:id="553"/>
      <w:ins w:id="554" w:author="Gewies, Stefan" w:date="2016-03-17T15:10:00Z">
        <w:r>
          <w:t>PERFORMANCE</w:t>
        </w:r>
        <w:r w:rsidRPr="00BA1C75">
          <w:t xml:space="preserve"> </w:t>
        </w:r>
        <w:r>
          <w:t>REQUIREMENTS</w:t>
        </w:r>
        <w:bookmarkEnd w:id="552"/>
        <w:commentRangeEnd w:id="553"/>
        <w:r>
          <w:rPr>
            <w:rStyle w:val="Kommentarzeichen"/>
            <w:rFonts w:asciiTheme="minorHAnsi" w:eastAsiaTheme="minorHAnsi" w:hAnsiTheme="minorHAnsi"/>
            <w:b w:val="0"/>
          </w:rPr>
          <w:commentReference w:id="553"/>
        </w:r>
      </w:ins>
    </w:p>
    <w:p w:rsidR="006B4ECF" w:rsidRDefault="006B4ECF" w:rsidP="006B4ECF">
      <w:pPr>
        <w:pStyle w:val="berschrift4"/>
        <w:keepNext w:val="0"/>
        <w:widowControl w:val="0"/>
        <w:numPr>
          <w:ilvl w:val="1"/>
          <w:numId w:val="80"/>
        </w:numPr>
        <w:tabs>
          <w:tab w:val="left" w:pos="696"/>
        </w:tabs>
        <w:spacing w:before="119" w:after="0"/>
        <w:jc w:val="both"/>
        <w:rPr>
          <w:ins w:id="555" w:author="Gewies, Stefan" w:date="2016-03-17T15:10:00Z"/>
          <w:b/>
          <w:bCs/>
        </w:rPr>
      </w:pPr>
      <w:ins w:id="556" w:author="Gewies, Stefan" w:date="2016-03-17T15:10:00Z">
        <w:r>
          <w:rPr>
            <w:spacing w:val="-1"/>
          </w:rPr>
          <w:t>Definitions</w:t>
        </w:r>
      </w:ins>
    </w:p>
    <w:p w:rsidR="006B4ECF" w:rsidRPr="00DB3E6C" w:rsidRDefault="006B4ECF" w:rsidP="006B4ECF">
      <w:pPr>
        <w:pStyle w:val="Textkrper"/>
        <w:spacing w:before="121"/>
        <w:ind w:right="110"/>
        <w:rPr>
          <w:ins w:id="557" w:author="Gewies, Stefan" w:date="2016-03-17T15:10:00Z"/>
          <w:color w:val="548DD4" w:themeColor="text2" w:themeTint="99"/>
        </w:rPr>
      </w:pPr>
      <w:ins w:id="558" w:author="Gewies, Stefan" w:date="2016-03-17T15:10:00Z">
        <w:r w:rsidRPr="00DB3E6C">
          <w:rPr>
            <w:color w:val="548DD4" w:themeColor="text2" w:themeTint="99"/>
            <w:spacing w:val="-1"/>
          </w:rPr>
          <w:t>System</w:t>
        </w:r>
        <w:r w:rsidRPr="00DB3E6C">
          <w:rPr>
            <w:color w:val="548DD4" w:themeColor="text2" w:themeTint="99"/>
            <w:spacing w:val="19"/>
          </w:rPr>
          <w:t xml:space="preserve"> </w:t>
        </w:r>
        <w:r w:rsidRPr="00DB3E6C">
          <w:rPr>
            <w:color w:val="548DD4" w:themeColor="text2" w:themeTint="99"/>
            <w:spacing w:val="-1"/>
          </w:rPr>
          <w:t>performance</w:t>
        </w:r>
        <w:r w:rsidRPr="00DB3E6C">
          <w:rPr>
            <w:color w:val="548DD4" w:themeColor="text2" w:themeTint="99"/>
            <w:spacing w:val="15"/>
          </w:rPr>
          <w:t xml:space="preserve"> </w:t>
        </w:r>
        <w:r w:rsidRPr="00DB3E6C">
          <w:rPr>
            <w:color w:val="548DD4" w:themeColor="text2" w:themeTint="99"/>
            <w:spacing w:val="-1"/>
          </w:rPr>
          <w:t>is</w:t>
        </w:r>
        <w:r w:rsidRPr="00DB3E6C">
          <w:rPr>
            <w:color w:val="548DD4" w:themeColor="text2" w:themeTint="99"/>
            <w:spacing w:val="15"/>
          </w:rPr>
          <w:t xml:space="preserve"> </w:t>
        </w:r>
        <w:r w:rsidRPr="00DB3E6C">
          <w:rPr>
            <w:color w:val="548DD4" w:themeColor="text2" w:themeTint="99"/>
            <w:spacing w:val="-1"/>
          </w:rPr>
          <w:t>characterized</w:t>
        </w:r>
        <w:r w:rsidRPr="00DB3E6C">
          <w:rPr>
            <w:color w:val="548DD4" w:themeColor="text2" w:themeTint="99"/>
            <w:spacing w:val="15"/>
          </w:rPr>
          <w:t xml:space="preserve"> </w:t>
        </w:r>
        <w:r w:rsidRPr="00DB3E6C">
          <w:rPr>
            <w:color w:val="548DD4" w:themeColor="text2" w:themeTint="99"/>
            <w:spacing w:val="-1"/>
          </w:rPr>
          <w:t>by</w:t>
        </w:r>
        <w:r w:rsidRPr="00DB3E6C">
          <w:rPr>
            <w:color w:val="548DD4" w:themeColor="text2" w:themeTint="99"/>
            <w:spacing w:val="15"/>
          </w:rPr>
          <w:t xml:space="preserve"> </w:t>
        </w:r>
        <w:r w:rsidRPr="00DB3E6C">
          <w:rPr>
            <w:color w:val="548DD4" w:themeColor="text2" w:themeTint="99"/>
          </w:rPr>
          <w:t>a</w:t>
        </w:r>
        <w:r w:rsidRPr="00DB3E6C">
          <w:rPr>
            <w:color w:val="548DD4" w:themeColor="text2" w:themeTint="99"/>
            <w:spacing w:val="15"/>
          </w:rPr>
          <w:t xml:space="preserve"> </w:t>
        </w:r>
        <w:r w:rsidRPr="00DB3E6C">
          <w:rPr>
            <w:color w:val="548DD4" w:themeColor="text2" w:themeTint="99"/>
            <w:spacing w:val="-1"/>
          </w:rPr>
          <w:t>number</w:t>
        </w:r>
        <w:r w:rsidRPr="00DB3E6C">
          <w:rPr>
            <w:color w:val="548DD4" w:themeColor="text2" w:themeTint="99"/>
            <w:spacing w:val="18"/>
          </w:rPr>
          <w:t xml:space="preserve"> </w:t>
        </w:r>
        <w:r w:rsidRPr="00DB3E6C">
          <w:rPr>
            <w:color w:val="548DD4" w:themeColor="text2" w:themeTint="99"/>
            <w:spacing w:val="-2"/>
          </w:rPr>
          <w:t>of</w:t>
        </w:r>
        <w:r w:rsidRPr="00DB3E6C">
          <w:rPr>
            <w:color w:val="548DD4" w:themeColor="text2" w:themeTint="99"/>
            <w:spacing w:val="16"/>
          </w:rPr>
          <w:t xml:space="preserve"> </w:t>
        </w:r>
        <w:r w:rsidRPr="00DB3E6C">
          <w:rPr>
            <w:color w:val="548DD4" w:themeColor="text2" w:themeTint="99"/>
            <w:spacing w:val="-1"/>
          </w:rPr>
          <w:t>different</w:t>
        </w:r>
        <w:r w:rsidRPr="00DB3E6C">
          <w:rPr>
            <w:color w:val="548DD4" w:themeColor="text2" w:themeTint="99"/>
            <w:spacing w:val="16"/>
          </w:rPr>
          <w:t xml:space="preserve"> </w:t>
        </w:r>
        <w:r w:rsidRPr="00DB3E6C">
          <w:rPr>
            <w:color w:val="548DD4" w:themeColor="text2" w:themeTint="99"/>
            <w:spacing w:val="-1"/>
          </w:rPr>
          <w:t>aspects,</w:t>
        </w:r>
        <w:r w:rsidRPr="00DB3E6C">
          <w:rPr>
            <w:color w:val="548DD4" w:themeColor="text2" w:themeTint="99"/>
            <w:spacing w:val="14"/>
          </w:rPr>
          <w:t xml:space="preserve"> </w:t>
        </w:r>
        <w:r w:rsidRPr="00DB3E6C">
          <w:rPr>
            <w:color w:val="548DD4" w:themeColor="text2" w:themeTint="99"/>
            <w:spacing w:val="-1"/>
          </w:rPr>
          <w:t>including</w:t>
        </w:r>
        <w:r w:rsidRPr="00DB3E6C">
          <w:rPr>
            <w:color w:val="548DD4" w:themeColor="text2" w:themeTint="99"/>
            <w:spacing w:val="20"/>
          </w:rPr>
          <w:t xml:space="preserve"> </w:t>
        </w:r>
        <w:r w:rsidRPr="00DB3E6C">
          <w:rPr>
            <w:color w:val="548DD4" w:themeColor="text2" w:themeTint="99"/>
            <w:spacing w:val="-2"/>
          </w:rPr>
          <w:t>Accuracy,</w:t>
        </w:r>
        <w:r w:rsidRPr="00DB3E6C">
          <w:rPr>
            <w:color w:val="548DD4" w:themeColor="text2" w:themeTint="99"/>
            <w:spacing w:val="55"/>
          </w:rPr>
          <w:t xml:space="preserve"> </w:t>
        </w:r>
        <w:r w:rsidRPr="00DB3E6C">
          <w:rPr>
            <w:color w:val="548DD4" w:themeColor="text2" w:themeTint="99"/>
            <w:spacing w:val="-1"/>
          </w:rPr>
          <w:t>Integrity,</w:t>
        </w:r>
        <w:r w:rsidRPr="00DB3E6C">
          <w:rPr>
            <w:color w:val="548DD4" w:themeColor="text2" w:themeTint="99"/>
            <w:spacing w:val="2"/>
          </w:rPr>
          <w:t xml:space="preserve"> </w:t>
        </w:r>
        <w:r w:rsidRPr="00DB3E6C">
          <w:rPr>
            <w:color w:val="548DD4" w:themeColor="text2" w:themeTint="99"/>
            <w:spacing w:val="-1"/>
          </w:rPr>
          <w:t>Continuity,</w:t>
        </w:r>
        <w:r w:rsidRPr="00DB3E6C">
          <w:rPr>
            <w:color w:val="548DD4" w:themeColor="text2" w:themeTint="99"/>
            <w:spacing w:val="2"/>
          </w:rPr>
          <w:t xml:space="preserve"> </w:t>
        </w:r>
        <w:r w:rsidRPr="00DB3E6C">
          <w:rPr>
            <w:color w:val="548DD4" w:themeColor="text2" w:themeTint="99"/>
            <w:spacing w:val="-1"/>
          </w:rPr>
          <w:t>Availability</w:t>
        </w:r>
        <w:r w:rsidRPr="00DB3E6C">
          <w:rPr>
            <w:color w:val="548DD4" w:themeColor="text2" w:themeTint="99"/>
            <w:spacing w:val="-2"/>
          </w:rPr>
          <w:t xml:space="preserve"> </w:t>
        </w:r>
        <w:r w:rsidRPr="00DB3E6C">
          <w:rPr>
            <w:color w:val="548DD4" w:themeColor="text2" w:themeTint="99"/>
            <w:spacing w:val="-1"/>
          </w:rPr>
          <w:t>and</w:t>
        </w:r>
        <w:r w:rsidRPr="00DB3E6C">
          <w:rPr>
            <w:color w:val="548DD4" w:themeColor="text2" w:themeTint="99"/>
          </w:rPr>
          <w:t xml:space="preserve"> </w:t>
        </w:r>
        <w:r w:rsidRPr="00DB3E6C">
          <w:rPr>
            <w:color w:val="548DD4" w:themeColor="text2" w:themeTint="99"/>
            <w:spacing w:val="-1"/>
          </w:rPr>
          <w:t>Coverage</w:t>
        </w:r>
        <w:r>
          <w:rPr>
            <w:color w:val="548DD4" w:themeColor="text2" w:themeTint="99"/>
            <w:spacing w:val="-1"/>
          </w:rPr>
          <w:t xml:space="preserve"> as defined in [IALA G-1121] and </w:t>
        </w:r>
      </w:ins>
    </w:p>
    <w:p w:rsidR="006B4ECF" w:rsidRDefault="006B4ECF" w:rsidP="006B4ECF">
      <w:pPr>
        <w:pStyle w:val="berschrift4"/>
        <w:ind w:left="119" w:firstLine="0"/>
        <w:jc w:val="both"/>
        <w:rPr>
          <w:ins w:id="559" w:author="Gewies, Stefan" w:date="2016-03-17T15:10:00Z"/>
          <w:b/>
          <w:bCs/>
        </w:rPr>
      </w:pPr>
      <w:ins w:id="560" w:author="Gewies, Stefan" w:date="2016-03-17T15:10:00Z">
        <w:r>
          <w:t xml:space="preserve">2.2 </w:t>
        </w:r>
        <w:r>
          <w:rPr>
            <w:spacing w:val="-1"/>
          </w:rPr>
          <w:t>Positioning</w:t>
        </w:r>
        <w:r>
          <w:t xml:space="preserve"> </w:t>
        </w:r>
        <w:r>
          <w:rPr>
            <w:spacing w:val="-2"/>
          </w:rPr>
          <w:t>Performance</w:t>
        </w:r>
        <w:r>
          <w:t xml:space="preserve"> </w:t>
        </w:r>
        <w:r>
          <w:rPr>
            <w:spacing w:val="-1"/>
          </w:rPr>
          <w:t>Requirements</w:t>
        </w:r>
      </w:ins>
    </w:p>
    <w:p w:rsidR="006B4ECF" w:rsidRPr="00DB3E6C" w:rsidRDefault="006B4ECF" w:rsidP="006B4ECF">
      <w:pPr>
        <w:pStyle w:val="Textkrper"/>
        <w:spacing w:before="121"/>
        <w:ind w:right="108"/>
        <w:rPr>
          <w:ins w:id="561" w:author="Gewies, Stefan" w:date="2016-03-17T15:10:00Z"/>
          <w:color w:val="548DD4" w:themeColor="text2" w:themeTint="99"/>
          <w:spacing w:val="38"/>
        </w:rPr>
      </w:pPr>
      <w:ins w:id="562" w:author="Gewies, Stefan" w:date="2016-03-17T15:10:00Z">
        <w:r w:rsidRPr="00DB3E6C">
          <w:rPr>
            <w:color w:val="548DD4" w:themeColor="text2" w:themeTint="99"/>
            <w:spacing w:val="-1"/>
          </w:rPr>
          <w:t>IMO</w:t>
        </w:r>
        <w:r w:rsidRPr="00DB3E6C">
          <w:rPr>
            <w:color w:val="548DD4" w:themeColor="text2" w:themeTint="99"/>
            <w:spacing w:val="7"/>
          </w:rPr>
          <w:t xml:space="preserve"> </w:t>
        </w:r>
        <w:r w:rsidRPr="00DB3E6C">
          <w:rPr>
            <w:color w:val="548DD4" w:themeColor="text2" w:themeTint="99"/>
            <w:spacing w:val="-1"/>
          </w:rPr>
          <w:t>Resolution</w:t>
        </w:r>
        <w:r w:rsidRPr="00DB3E6C">
          <w:rPr>
            <w:color w:val="548DD4" w:themeColor="text2" w:themeTint="99"/>
            <w:spacing w:val="5"/>
          </w:rPr>
          <w:t xml:space="preserve"> </w:t>
        </w:r>
        <w:r w:rsidRPr="00DB3E6C">
          <w:rPr>
            <w:color w:val="548DD4" w:themeColor="text2" w:themeTint="99"/>
            <w:spacing w:val="-1"/>
          </w:rPr>
          <w:t>A.1046</w:t>
        </w:r>
        <w:r w:rsidRPr="00DB3E6C">
          <w:rPr>
            <w:color w:val="548DD4" w:themeColor="text2" w:themeTint="99"/>
            <w:spacing w:val="5"/>
          </w:rPr>
          <w:t xml:space="preserve"> </w:t>
        </w:r>
        <w:r w:rsidRPr="00DB3E6C">
          <w:rPr>
            <w:color w:val="548DD4" w:themeColor="text2" w:themeTint="99"/>
            <w:spacing w:val="-1"/>
          </w:rPr>
          <w:t>(27)</w:t>
        </w:r>
        <w:r w:rsidRPr="00DB3E6C">
          <w:rPr>
            <w:color w:val="548DD4" w:themeColor="text2" w:themeTint="99"/>
            <w:spacing w:val="6"/>
          </w:rPr>
          <w:t xml:space="preserve"> </w:t>
        </w:r>
        <w:r w:rsidRPr="00DB3E6C">
          <w:rPr>
            <w:color w:val="548DD4" w:themeColor="text2" w:themeTint="99"/>
            <w:spacing w:val="-1"/>
          </w:rPr>
          <w:t>details</w:t>
        </w:r>
        <w:r w:rsidRPr="00DB3E6C">
          <w:rPr>
            <w:color w:val="548DD4" w:themeColor="text2" w:themeTint="99"/>
            <w:spacing w:val="6"/>
          </w:rPr>
          <w:t xml:space="preserve"> </w:t>
        </w:r>
        <w:r w:rsidRPr="00DB3E6C">
          <w:rPr>
            <w:color w:val="548DD4" w:themeColor="text2" w:themeTint="99"/>
          </w:rPr>
          <w:t>the</w:t>
        </w:r>
        <w:r w:rsidRPr="00DB3E6C">
          <w:rPr>
            <w:color w:val="548DD4" w:themeColor="text2" w:themeTint="99"/>
            <w:spacing w:val="3"/>
          </w:rPr>
          <w:t xml:space="preserve"> minimum </w:t>
        </w:r>
        <w:r w:rsidRPr="00DB3E6C">
          <w:rPr>
            <w:color w:val="548DD4" w:themeColor="text2" w:themeTint="99"/>
            <w:spacing w:val="-1"/>
          </w:rPr>
          <w:t>requirements</w:t>
        </w:r>
        <w:r w:rsidRPr="00DB3E6C">
          <w:rPr>
            <w:color w:val="548DD4" w:themeColor="text2" w:themeTint="99"/>
            <w:spacing w:val="6"/>
          </w:rPr>
          <w:t xml:space="preserve"> </w:t>
        </w:r>
        <w:r w:rsidRPr="00DB3E6C">
          <w:rPr>
            <w:color w:val="548DD4" w:themeColor="text2" w:themeTint="99"/>
            <w:spacing w:val="-1"/>
          </w:rPr>
          <w:t>on</w:t>
        </w:r>
        <w:r w:rsidRPr="00DB3E6C">
          <w:rPr>
            <w:color w:val="548DD4" w:themeColor="text2" w:themeTint="99"/>
            <w:spacing w:val="5"/>
          </w:rPr>
          <w:t xml:space="preserve"> </w:t>
        </w:r>
        <w:r w:rsidRPr="00DB3E6C">
          <w:rPr>
            <w:color w:val="548DD4" w:themeColor="text2" w:themeTint="99"/>
            <w:spacing w:val="-2"/>
          </w:rPr>
          <w:t>worldwide</w:t>
        </w:r>
        <w:r w:rsidRPr="00DB3E6C">
          <w:rPr>
            <w:color w:val="548DD4" w:themeColor="text2" w:themeTint="99"/>
            <w:spacing w:val="5"/>
          </w:rPr>
          <w:t xml:space="preserve"> </w:t>
        </w:r>
        <w:r w:rsidRPr="00DB3E6C">
          <w:rPr>
            <w:color w:val="548DD4" w:themeColor="text2" w:themeTint="99"/>
            <w:spacing w:val="-1"/>
          </w:rPr>
          <w:t>radio</w:t>
        </w:r>
        <w:r w:rsidRPr="00DB3E6C">
          <w:rPr>
            <w:color w:val="548DD4" w:themeColor="text2" w:themeTint="99"/>
            <w:spacing w:val="5"/>
          </w:rPr>
          <w:t xml:space="preserve"> </w:t>
        </w:r>
        <w:r w:rsidRPr="00DB3E6C">
          <w:rPr>
            <w:color w:val="548DD4" w:themeColor="text2" w:themeTint="99"/>
            <w:spacing w:val="-1"/>
          </w:rPr>
          <w:t>navigation</w:t>
        </w:r>
        <w:r w:rsidRPr="00DB3E6C">
          <w:rPr>
            <w:color w:val="548DD4" w:themeColor="text2" w:themeTint="99"/>
            <w:spacing w:val="5"/>
          </w:rPr>
          <w:t xml:space="preserve"> </w:t>
        </w:r>
        <w:r w:rsidRPr="00DB3E6C">
          <w:rPr>
            <w:color w:val="548DD4" w:themeColor="text2" w:themeTint="99"/>
            <w:spacing w:val="-1"/>
          </w:rPr>
          <w:t>systems</w:t>
        </w:r>
        <w:r w:rsidRPr="00DB3E6C">
          <w:rPr>
            <w:color w:val="548DD4" w:themeColor="text2" w:themeTint="99"/>
            <w:spacing w:val="69"/>
          </w:rPr>
          <w:t xml:space="preserve"> </w:t>
        </w:r>
        <w:r w:rsidRPr="00DB3E6C">
          <w:rPr>
            <w:color w:val="548DD4" w:themeColor="text2" w:themeTint="99"/>
            <w:spacing w:val="-1"/>
          </w:rPr>
          <w:t>considering</w:t>
        </w:r>
        <w:r w:rsidRPr="00DB3E6C">
          <w:rPr>
            <w:color w:val="548DD4" w:themeColor="text2" w:themeTint="99"/>
            <w:spacing w:val="46"/>
          </w:rPr>
          <w:t xml:space="preserve"> </w:t>
        </w:r>
        <w:r w:rsidRPr="00DB3E6C">
          <w:rPr>
            <w:color w:val="548DD4" w:themeColor="text2" w:themeTint="99"/>
            <w:spacing w:val="-1"/>
          </w:rPr>
          <w:t>vessels</w:t>
        </w:r>
        <w:r w:rsidRPr="00DB3E6C">
          <w:rPr>
            <w:color w:val="548DD4" w:themeColor="text2" w:themeTint="99"/>
            <w:spacing w:val="44"/>
          </w:rPr>
          <w:t xml:space="preserve"> </w:t>
        </w:r>
        <w:r w:rsidRPr="00DB3E6C">
          <w:rPr>
            <w:color w:val="548DD4" w:themeColor="text2" w:themeTint="99"/>
            <w:spacing w:val="-1"/>
          </w:rPr>
          <w:t>operating</w:t>
        </w:r>
        <w:r w:rsidRPr="00DB3E6C">
          <w:rPr>
            <w:color w:val="548DD4" w:themeColor="text2" w:themeTint="99"/>
            <w:spacing w:val="46"/>
          </w:rPr>
          <w:t xml:space="preserve"> </w:t>
        </w:r>
        <w:r w:rsidRPr="00DB3E6C">
          <w:rPr>
            <w:color w:val="548DD4" w:themeColor="text2" w:themeTint="99"/>
            <w:spacing w:val="-1"/>
          </w:rPr>
          <w:t>in</w:t>
        </w:r>
        <w:r w:rsidRPr="00DB3E6C">
          <w:rPr>
            <w:color w:val="548DD4" w:themeColor="text2" w:themeTint="99"/>
            <w:spacing w:val="44"/>
          </w:rPr>
          <w:t xml:space="preserve"> </w:t>
        </w:r>
        <w:r w:rsidRPr="00DB3E6C">
          <w:rPr>
            <w:color w:val="548DD4" w:themeColor="text2" w:themeTint="99"/>
            <w:spacing w:val="-1"/>
          </w:rPr>
          <w:t>ocean</w:t>
        </w:r>
        <w:r w:rsidRPr="00DB3E6C">
          <w:rPr>
            <w:color w:val="548DD4" w:themeColor="text2" w:themeTint="99"/>
            <w:spacing w:val="44"/>
          </w:rPr>
          <w:t xml:space="preserve"> </w:t>
        </w:r>
        <w:r w:rsidRPr="00DB3E6C">
          <w:rPr>
            <w:color w:val="548DD4" w:themeColor="text2" w:themeTint="99"/>
            <w:spacing w:val="-1"/>
          </w:rPr>
          <w:t>and</w:t>
        </w:r>
        <w:r w:rsidRPr="00DB3E6C">
          <w:rPr>
            <w:color w:val="548DD4" w:themeColor="text2" w:themeTint="99"/>
            <w:spacing w:val="44"/>
          </w:rPr>
          <w:t xml:space="preserve"> </w:t>
        </w:r>
        <w:r w:rsidRPr="00DB3E6C">
          <w:rPr>
            <w:color w:val="548DD4" w:themeColor="text2" w:themeTint="99"/>
            <w:spacing w:val="-2"/>
          </w:rPr>
          <w:t>harbour</w:t>
        </w:r>
        <w:r w:rsidRPr="00DB3E6C">
          <w:rPr>
            <w:color w:val="548DD4" w:themeColor="text2" w:themeTint="99"/>
            <w:spacing w:val="46"/>
          </w:rPr>
          <w:t xml:space="preserve"> </w:t>
        </w:r>
        <w:r w:rsidRPr="00DB3E6C">
          <w:rPr>
            <w:color w:val="548DD4" w:themeColor="text2" w:themeTint="99"/>
            <w:spacing w:val="-1"/>
          </w:rPr>
          <w:t>entrances,</w:t>
        </w:r>
        <w:r w:rsidRPr="00DB3E6C">
          <w:rPr>
            <w:color w:val="548DD4" w:themeColor="text2" w:themeTint="99"/>
            <w:spacing w:val="45"/>
          </w:rPr>
          <w:t xml:space="preserve"> </w:t>
        </w:r>
        <w:r w:rsidRPr="00DB3E6C">
          <w:rPr>
            <w:color w:val="548DD4" w:themeColor="text2" w:themeTint="99"/>
            <w:spacing w:val="-1"/>
          </w:rPr>
          <w:t>harbour</w:t>
        </w:r>
        <w:r w:rsidRPr="00DB3E6C">
          <w:rPr>
            <w:color w:val="548DD4" w:themeColor="text2" w:themeTint="99"/>
            <w:spacing w:val="42"/>
          </w:rPr>
          <w:t xml:space="preserve"> </w:t>
        </w:r>
        <w:r w:rsidRPr="00DB3E6C">
          <w:rPr>
            <w:color w:val="548DD4" w:themeColor="text2" w:themeTint="99"/>
            <w:spacing w:val="-1"/>
          </w:rPr>
          <w:t>approaches</w:t>
        </w:r>
        <w:r w:rsidRPr="00DB3E6C">
          <w:rPr>
            <w:color w:val="548DD4" w:themeColor="text2" w:themeTint="99"/>
            <w:spacing w:val="44"/>
          </w:rPr>
          <w:t xml:space="preserve"> </w:t>
        </w:r>
        <w:r w:rsidRPr="00DB3E6C">
          <w:rPr>
            <w:color w:val="548DD4" w:themeColor="text2" w:themeTint="99"/>
            <w:spacing w:val="-1"/>
          </w:rPr>
          <w:t>and</w:t>
        </w:r>
        <w:r w:rsidRPr="00DB3E6C">
          <w:rPr>
            <w:color w:val="548DD4" w:themeColor="text2" w:themeTint="99"/>
            <w:spacing w:val="37"/>
          </w:rPr>
          <w:t xml:space="preserve"> </w:t>
        </w:r>
        <w:r w:rsidRPr="00DB3E6C">
          <w:rPr>
            <w:color w:val="548DD4" w:themeColor="text2" w:themeTint="99"/>
            <w:spacing w:val="-1"/>
          </w:rPr>
          <w:t>coastal</w:t>
        </w:r>
        <w:r w:rsidRPr="00DB3E6C">
          <w:rPr>
            <w:color w:val="548DD4" w:themeColor="text2" w:themeTint="99"/>
            <w:spacing w:val="1"/>
          </w:rPr>
          <w:t xml:space="preserve"> </w:t>
        </w:r>
        <w:r w:rsidRPr="00DB3E6C">
          <w:rPr>
            <w:color w:val="548DD4" w:themeColor="text2" w:themeTint="99"/>
            <w:spacing w:val="-1"/>
          </w:rPr>
          <w:t>waters.</w:t>
        </w:r>
        <w:r w:rsidRPr="00DB3E6C">
          <w:rPr>
            <w:color w:val="548DD4" w:themeColor="text2" w:themeTint="99"/>
            <w:spacing w:val="59"/>
          </w:rPr>
          <w:t xml:space="preserve"> </w:t>
        </w:r>
        <w:r w:rsidRPr="00DB3E6C">
          <w:rPr>
            <w:color w:val="548DD4" w:themeColor="text2" w:themeTint="99"/>
          </w:rPr>
          <w:t>The</w:t>
        </w:r>
        <w:r w:rsidRPr="00DB3E6C">
          <w:rPr>
            <w:color w:val="548DD4" w:themeColor="text2" w:themeTint="99"/>
            <w:spacing w:val="60"/>
          </w:rPr>
          <w:t xml:space="preserve"> </w:t>
        </w:r>
        <w:r w:rsidRPr="00DB3E6C">
          <w:rPr>
            <w:color w:val="548DD4" w:themeColor="text2" w:themeTint="99"/>
            <w:spacing w:val="-1"/>
          </w:rPr>
          <w:t>requirements</w:t>
        </w:r>
        <w:r w:rsidRPr="00DB3E6C">
          <w:rPr>
            <w:color w:val="548DD4" w:themeColor="text2" w:themeTint="99"/>
            <w:spacing w:val="2"/>
          </w:rPr>
          <w:t xml:space="preserve"> </w:t>
        </w:r>
        <w:r w:rsidRPr="00DB3E6C">
          <w:rPr>
            <w:color w:val="548DD4" w:themeColor="text2" w:themeTint="99"/>
            <w:spacing w:val="-1"/>
          </w:rPr>
          <w:t>are</w:t>
        </w:r>
        <w:r w:rsidRPr="00DB3E6C">
          <w:rPr>
            <w:color w:val="548DD4" w:themeColor="text2" w:themeTint="99"/>
            <w:spacing w:val="60"/>
          </w:rPr>
          <w:t xml:space="preserve"> </w:t>
        </w:r>
        <w:r w:rsidRPr="00DB3E6C">
          <w:rPr>
            <w:color w:val="548DD4" w:themeColor="text2" w:themeTint="99"/>
            <w:spacing w:val="-1"/>
          </w:rPr>
          <w:t>described</w:t>
        </w:r>
        <w:r w:rsidRPr="00DB3E6C">
          <w:rPr>
            <w:color w:val="548DD4" w:themeColor="text2" w:themeTint="99"/>
            <w:spacing w:val="2"/>
          </w:rPr>
          <w:t xml:space="preserve"> </w:t>
        </w:r>
        <w:r w:rsidRPr="00DB3E6C">
          <w:rPr>
            <w:color w:val="548DD4" w:themeColor="text2" w:themeTint="99"/>
            <w:spacing w:val="-1"/>
          </w:rPr>
          <w:t>by</w:t>
        </w:r>
        <w:r w:rsidRPr="00DB3E6C">
          <w:rPr>
            <w:color w:val="548DD4" w:themeColor="text2" w:themeTint="99"/>
          </w:rPr>
          <w:t xml:space="preserve"> </w:t>
        </w:r>
        <w:r w:rsidRPr="00DB3E6C">
          <w:rPr>
            <w:color w:val="548DD4" w:themeColor="text2" w:themeTint="99"/>
            <w:spacing w:val="-1"/>
          </w:rPr>
          <w:t>accuracy,</w:t>
        </w:r>
        <w:r w:rsidRPr="00DB3E6C">
          <w:rPr>
            <w:color w:val="548DD4" w:themeColor="text2" w:themeTint="99"/>
            <w:spacing w:val="3"/>
          </w:rPr>
          <w:t xml:space="preserve"> </w:t>
        </w:r>
        <w:r w:rsidRPr="00DB3E6C">
          <w:rPr>
            <w:color w:val="548DD4" w:themeColor="text2" w:themeTint="99"/>
            <w:spacing w:val="-2"/>
          </w:rPr>
          <w:t>integrity,</w:t>
        </w:r>
        <w:r w:rsidRPr="00DB3E6C">
          <w:rPr>
            <w:color w:val="548DD4" w:themeColor="text2" w:themeTint="99"/>
            <w:spacing w:val="3"/>
          </w:rPr>
          <w:t xml:space="preserve"> </w:t>
        </w:r>
        <w:r w:rsidRPr="00DB3E6C">
          <w:rPr>
            <w:color w:val="548DD4" w:themeColor="text2" w:themeTint="99"/>
            <w:spacing w:val="-1"/>
          </w:rPr>
          <w:t>availability,</w:t>
        </w:r>
        <w:r w:rsidRPr="00DB3E6C">
          <w:rPr>
            <w:color w:val="548DD4" w:themeColor="text2" w:themeTint="99"/>
            <w:spacing w:val="3"/>
          </w:rPr>
          <w:t xml:space="preserve"> </w:t>
        </w:r>
        <w:r w:rsidRPr="00DB3E6C">
          <w:rPr>
            <w:color w:val="548DD4" w:themeColor="text2" w:themeTint="99"/>
            <w:spacing w:val="-1"/>
          </w:rPr>
          <w:t>and</w:t>
        </w:r>
        <w:r w:rsidRPr="00DB3E6C">
          <w:rPr>
            <w:color w:val="548DD4" w:themeColor="text2" w:themeTint="99"/>
            <w:spacing w:val="63"/>
          </w:rPr>
          <w:t xml:space="preserve"> </w:t>
        </w:r>
        <w:r w:rsidRPr="00DB3E6C">
          <w:rPr>
            <w:color w:val="548DD4" w:themeColor="text2" w:themeTint="99"/>
            <w:spacing w:val="-1"/>
          </w:rPr>
          <w:t>continuity</w:t>
        </w:r>
        <w:r w:rsidRPr="00DB3E6C">
          <w:rPr>
            <w:color w:val="548DD4" w:themeColor="text2" w:themeTint="99"/>
            <w:spacing w:val="34"/>
          </w:rPr>
          <w:t xml:space="preserve"> </w:t>
        </w:r>
        <w:r w:rsidRPr="00DB3E6C">
          <w:rPr>
            <w:color w:val="548DD4" w:themeColor="text2" w:themeTint="99"/>
          </w:rPr>
          <w:t>for</w:t>
        </w:r>
        <w:r w:rsidRPr="00DB3E6C">
          <w:rPr>
            <w:color w:val="548DD4" w:themeColor="text2" w:themeTint="99"/>
            <w:spacing w:val="38"/>
          </w:rPr>
          <w:t xml:space="preserve"> </w:t>
        </w:r>
        <w:r w:rsidRPr="00DB3E6C">
          <w:rPr>
            <w:color w:val="548DD4" w:themeColor="text2" w:themeTint="99"/>
            <w:spacing w:val="-1"/>
          </w:rPr>
          <w:t>positioning……</w:t>
        </w:r>
      </w:ins>
    </w:p>
    <w:p w:rsidR="006B4ECF" w:rsidRPr="00DB3E6C" w:rsidRDefault="006B4ECF" w:rsidP="006B4ECF">
      <w:pPr>
        <w:rPr>
          <w:ins w:id="563" w:author="Gewies, Stefan" w:date="2016-03-17T15:10:00Z"/>
          <w:rFonts w:eastAsia="Arial"/>
          <w:color w:val="548DD4" w:themeColor="text2" w:themeTint="99"/>
        </w:rPr>
      </w:pPr>
    </w:p>
    <w:p w:rsidR="006B4ECF" w:rsidRDefault="006B4ECF" w:rsidP="006B4ECF">
      <w:pPr>
        <w:pStyle w:val="Beschriftung"/>
        <w:rPr>
          <w:ins w:id="564" w:author="Gewies, Stefan" w:date="2016-03-17T15:10:00Z"/>
        </w:rPr>
      </w:pPr>
      <w:bookmarkStart w:id="565" w:name="_Toc445902164"/>
      <w:ins w:id="566" w:author="Gewies, Stefan" w:date="2016-03-17T15:10:00Z">
        <w:r>
          <w:t xml:space="preserve">Table </w:t>
        </w:r>
        <w:r>
          <w:fldChar w:fldCharType="begin"/>
        </w:r>
        <w:r>
          <w:instrText xml:space="preserve"> SEQ Table \* ARABIC </w:instrText>
        </w:r>
        <w:r>
          <w:fldChar w:fldCharType="separate"/>
        </w:r>
        <w:r>
          <w:rPr>
            <w:noProof/>
          </w:rPr>
          <w:t>1</w:t>
        </w:r>
        <w:r>
          <w:rPr>
            <w:noProof/>
          </w:rPr>
          <w:fldChar w:fldCharType="end"/>
        </w:r>
        <w:r>
          <w:t xml:space="preserve">   Performance levels of RTK services enabling high-accurate positioning in harbours</w:t>
        </w:r>
        <w:bookmarkEnd w:id="565"/>
      </w:ins>
    </w:p>
    <w:tbl>
      <w:tblPr>
        <w:tblStyle w:val="Tabellenraster"/>
        <w:tblW w:w="9072" w:type="dxa"/>
        <w:jc w:val="center"/>
        <w:tblLook w:val="04A0" w:firstRow="1" w:lastRow="0" w:firstColumn="1" w:lastColumn="0" w:noHBand="0" w:noVBand="1"/>
      </w:tblPr>
      <w:tblGrid>
        <w:gridCol w:w="1815"/>
        <w:gridCol w:w="1814"/>
        <w:gridCol w:w="1814"/>
        <w:gridCol w:w="1814"/>
        <w:gridCol w:w="1815"/>
      </w:tblGrid>
      <w:tr w:rsidR="006B4ECF" w:rsidTr="006B4ECF">
        <w:trPr>
          <w:jc w:val="center"/>
          <w:ins w:id="567" w:author="Gewies, Stefan" w:date="2016-03-17T15:10:00Z"/>
        </w:trPr>
        <w:tc>
          <w:tcPr>
            <w:tcW w:w="1895" w:type="dxa"/>
          </w:tcPr>
          <w:p w:rsidR="006B4ECF" w:rsidRDefault="006B4ECF" w:rsidP="006B4ECF">
            <w:pPr>
              <w:pStyle w:val="Beschriftung"/>
              <w:rPr>
                <w:ins w:id="568" w:author="Gewies, Stefan" w:date="2016-03-17T15:10:00Z"/>
              </w:rPr>
            </w:pPr>
          </w:p>
        </w:tc>
        <w:tc>
          <w:tcPr>
            <w:tcW w:w="1895" w:type="dxa"/>
          </w:tcPr>
          <w:p w:rsidR="006B4ECF" w:rsidRDefault="006B4ECF" w:rsidP="006B4ECF">
            <w:pPr>
              <w:pStyle w:val="Beschriftung"/>
              <w:rPr>
                <w:ins w:id="569" w:author="Gewies, Stefan" w:date="2016-03-17T15:10:00Z"/>
              </w:rPr>
            </w:pPr>
          </w:p>
        </w:tc>
        <w:tc>
          <w:tcPr>
            <w:tcW w:w="1895" w:type="dxa"/>
          </w:tcPr>
          <w:p w:rsidR="006B4ECF" w:rsidRDefault="006B4ECF" w:rsidP="006B4ECF">
            <w:pPr>
              <w:pStyle w:val="Beschriftung"/>
              <w:rPr>
                <w:ins w:id="570" w:author="Gewies, Stefan" w:date="2016-03-17T15:10:00Z"/>
              </w:rPr>
            </w:pPr>
          </w:p>
        </w:tc>
        <w:tc>
          <w:tcPr>
            <w:tcW w:w="1895" w:type="dxa"/>
          </w:tcPr>
          <w:p w:rsidR="006B4ECF" w:rsidRDefault="006B4ECF" w:rsidP="006B4ECF">
            <w:pPr>
              <w:pStyle w:val="Beschriftung"/>
              <w:rPr>
                <w:ins w:id="571" w:author="Gewies, Stefan" w:date="2016-03-17T15:10:00Z"/>
              </w:rPr>
            </w:pPr>
          </w:p>
        </w:tc>
        <w:tc>
          <w:tcPr>
            <w:tcW w:w="1896" w:type="dxa"/>
          </w:tcPr>
          <w:p w:rsidR="006B4ECF" w:rsidRDefault="006B4ECF" w:rsidP="006B4ECF">
            <w:pPr>
              <w:pStyle w:val="Beschriftung"/>
              <w:rPr>
                <w:ins w:id="572" w:author="Gewies, Stefan" w:date="2016-03-17T15:10:00Z"/>
              </w:rPr>
            </w:pPr>
          </w:p>
        </w:tc>
      </w:tr>
      <w:tr w:rsidR="006B4ECF" w:rsidTr="006B4ECF">
        <w:trPr>
          <w:jc w:val="center"/>
          <w:ins w:id="573" w:author="Gewies, Stefan" w:date="2016-03-17T15:10:00Z"/>
        </w:trPr>
        <w:tc>
          <w:tcPr>
            <w:tcW w:w="1895" w:type="dxa"/>
          </w:tcPr>
          <w:p w:rsidR="006B4ECF" w:rsidRDefault="006B4ECF" w:rsidP="006B4ECF">
            <w:pPr>
              <w:pStyle w:val="Beschriftung"/>
              <w:rPr>
                <w:ins w:id="574" w:author="Gewies, Stefan" w:date="2016-03-17T15:10:00Z"/>
              </w:rPr>
            </w:pPr>
          </w:p>
        </w:tc>
        <w:tc>
          <w:tcPr>
            <w:tcW w:w="1895" w:type="dxa"/>
          </w:tcPr>
          <w:p w:rsidR="006B4ECF" w:rsidRDefault="006B4ECF" w:rsidP="006B4ECF">
            <w:pPr>
              <w:pStyle w:val="Beschriftung"/>
              <w:rPr>
                <w:ins w:id="575" w:author="Gewies, Stefan" w:date="2016-03-17T15:10:00Z"/>
              </w:rPr>
            </w:pPr>
          </w:p>
        </w:tc>
        <w:tc>
          <w:tcPr>
            <w:tcW w:w="1895" w:type="dxa"/>
          </w:tcPr>
          <w:p w:rsidR="006B4ECF" w:rsidRDefault="006B4ECF" w:rsidP="006B4ECF">
            <w:pPr>
              <w:pStyle w:val="Beschriftung"/>
              <w:rPr>
                <w:ins w:id="576" w:author="Gewies, Stefan" w:date="2016-03-17T15:10:00Z"/>
              </w:rPr>
            </w:pPr>
          </w:p>
        </w:tc>
        <w:tc>
          <w:tcPr>
            <w:tcW w:w="1895" w:type="dxa"/>
          </w:tcPr>
          <w:p w:rsidR="006B4ECF" w:rsidRDefault="006B4ECF" w:rsidP="006B4ECF">
            <w:pPr>
              <w:pStyle w:val="Beschriftung"/>
              <w:rPr>
                <w:ins w:id="577" w:author="Gewies, Stefan" w:date="2016-03-17T15:10:00Z"/>
              </w:rPr>
            </w:pPr>
          </w:p>
        </w:tc>
        <w:tc>
          <w:tcPr>
            <w:tcW w:w="1896" w:type="dxa"/>
          </w:tcPr>
          <w:p w:rsidR="006B4ECF" w:rsidRDefault="006B4ECF" w:rsidP="006B4ECF">
            <w:pPr>
              <w:pStyle w:val="Beschriftung"/>
              <w:rPr>
                <w:ins w:id="578" w:author="Gewies, Stefan" w:date="2016-03-17T15:10:00Z"/>
              </w:rPr>
            </w:pPr>
          </w:p>
        </w:tc>
      </w:tr>
      <w:tr w:rsidR="006B4ECF" w:rsidTr="006B4ECF">
        <w:trPr>
          <w:jc w:val="center"/>
          <w:ins w:id="579" w:author="Gewies, Stefan" w:date="2016-03-17T15:10:00Z"/>
        </w:trPr>
        <w:tc>
          <w:tcPr>
            <w:tcW w:w="1895" w:type="dxa"/>
          </w:tcPr>
          <w:p w:rsidR="006B4ECF" w:rsidRDefault="006B4ECF" w:rsidP="006B4ECF">
            <w:pPr>
              <w:pStyle w:val="Beschriftung"/>
              <w:rPr>
                <w:ins w:id="580" w:author="Gewies, Stefan" w:date="2016-03-17T15:10:00Z"/>
              </w:rPr>
            </w:pPr>
          </w:p>
        </w:tc>
        <w:tc>
          <w:tcPr>
            <w:tcW w:w="1895" w:type="dxa"/>
          </w:tcPr>
          <w:p w:rsidR="006B4ECF" w:rsidRDefault="006B4ECF" w:rsidP="006B4ECF">
            <w:pPr>
              <w:pStyle w:val="Beschriftung"/>
              <w:rPr>
                <w:ins w:id="581" w:author="Gewies, Stefan" w:date="2016-03-17T15:10:00Z"/>
              </w:rPr>
            </w:pPr>
          </w:p>
        </w:tc>
        <w:tc>
          <w:tcPr>
            <w:tcW w:w="1895" w:type="dxa"/>
          </w:tcPr>
          <w:p w:rsidR="006B4ECF" w:rsidRDefault="006B4ECF" w:rsidP="006B4ECF">
            <w:pPr>
              <w:pStyle w:val="Beschriftung"/>
              <w:rPr>
                <w:ins w:id="582" w:author="Gewies, Stefan" w:date="2016-03-17T15:10:00Z"/>
              </w:rPr>
            </w:pPr>
          </w:p>
        </w:tc>
        <w:tc>
          <w:tcPr>
            <w:tcW w:w="1895" w:type="dxa"/>
          </w:tcPr>
          <w:p w:rsidR="006B4ECF" w:rsidRDefault="006B4ECF" w:rsidP="006B4ECF">
            <w:pPr>
              <w:pStyle w:val="Beschriftung"/>
              <w:rPr>
                <w:ins w:id="583" w:author="Gewies, Stefan" w:date="2016-03-17T15:10:00Z"/>
              </w:rPr>
            </w:pPr>
          </w:p>
        </w:tc>
        <w:tc>
          <w:tcPr>
            <w:tcW w:w="1896" w:type="dxa"/>
          </w:tcPr>
          <w:p w:rsidR="006B4ECF" w:rsidRDefault="006B4ECF" w:rsidP="006B4ECF">
            <w:pPr>
              <w:pStyle w:val="Beschriftung"/>
              <w:rPr>
                <w:ins w:id="584" w:author="Gewies, Stefan" w:date="2016-03-17T15:10:00Z"/>
              </w:rPr>
            </w:pPr>
          </w:p>
        </w:tc>
      </w:tr>
      <w:tr w:rsidR="006B4ECF" w:rsidTr="006B4ECF">
        <w:trPr>
          <w:jc w:val="center"/>
          <w:ins w:id="585" w:author="Gewies, Stefan" w:date="2016-03-17T15:10:00Z"/>
        </w:trPr>
        <w:tc>
          <w:tcPr>
            <w:tcW w:w="1895" w:type="dxa"/>
          </w:tcPr>
          <w:p w:rsidR="006B4ECF" w:rsidRDefault="006B4ECF" w:rsidP="006B4ECF">
            <w:pPr>
              <w:pStyle w:val="Beschriftung"/>
              <w:rPr>
                <w:ins w:id="586" w:author="Gewies, Stefan" w:date="2016-03-17T15:10:00Z"/>
              </w:rPr>
            </w:pPr>
          </w:p>
        </w:tc>
        <w:tc>
          <w:tcPr>
            <w:tcW w:w="1895" w:type="dxa"/>
          </w:tcPr>
          <w:p w:rsidR="006B4ECF" w:rsidRDefault="006B4ECF" w:rsidP="006B4ECF">
            <w:pPr>
              <w:pStyle w:val="Beschriftung"/>
              <w:rPr>
                <w:ins w:id="587" w:author="Gewies, Stefan" w:date="2016-03-17T15:10:00Z"/>
              </w:rPr>
            </w:pPr>
          </w:p>
        </w:tc>
        <w:tc>
          <w:tcPr>
            <w:tcW w:w="1895" w:type="dxa"/>
          </w:tcPr>
          <w:p w:rsidR="006B4ECF" w:rsidRDefault="006B4ECF" w:rsidP="006B4ECF">
            <w:pPr>
              <w:pStyle w:val="Beschriftung"/>
              <w:rPr>
                <w:ins w:id="588" w:author="Gewies, Stefan" w:date="2016-03-17T15:10:00Z"/>
              </w:rPr>
            </w:pPr>
          </w:p>
        </w:tc>
        <w:tc>
          <w:tcPr>
            <w:tcW w:w="1895" w:type="dxa"/>
          </w:tcPr>
          <w:p w:rsidR="006B4ECF" w:rsidRDefault="006B4ECF" w:rsidP="006B4ECF">
            <w:pPr>
              <w:pStyle w:val="Beschriftung"/>
              <w:rPr>
                <w:ins w:id="589" w:author="Gewies, Stefan" w:date="2016-03-17T15:10:00Z"/>
              </w:rPr>
            </w:pPr>
          </w:p>
        </w:tc>
        <w:tc>
          <w:tcPr>
            <w:tcW w:w="1896" w:type="dxa"/>
          </w:tcPr>
          <w:p w:rsidR="006B4ECF" w:rsidRDefault="006B4ECF" w:rsidP="006B4ECF">
            <w:pPr>
              <w:pStyle w:val="Beschriftung"/>
              <w:rPr>
                <w:ins w:id="590" w:author="Gewies, Stefan" w:date="2016-03-17T15:10:00Z"/>
              </w:rPr>
            </w:pPr>
          </w:p>
        </w:tc>
      </w:tr>
      <w:tr w:rsidR="006B4ECF" w:rsidTr="006B4ECF">
        <w:trPr>
          <w:jc w:val="center"/>
          <w:ins w:id="591" w:author="Gewies, Stefan" w:date="2016-03-17T15:10:00Z"/>
        </w:trPr>
        <w:tc>
          <w:tcPr>
            <w:tcW w:w="1895" w:type="dxa"/>
          </w:tcPr>
          <w:p w:rsidR="006B4ECF" w:rsidRDefault="006B4ECF" w:rsidP="006B4ECF">
            <w:pPr>
              <w:pStyle w:val="Beschriftung"/>
              <w:rPr>
                <w:ins w:id="592" w:author="Gewies, Stefan" w:date="2016-03-17T15:10:00Z"/>
              </w:rPr>
            </w:pPr>
          </w:p>
        </w:tc>
        <w:tc>
          <w:tcPr>
            <w:tcW w:w="1895" w:type="dxa"/>
          </w:tcPr>
          <w:p w:rsidR="006B4ECF" w:rsidRDefault="006B4ECF" w:rsidP="006B4ECF">
            <w:pPr>
              <w:pStyle w:val="Beschriftung"/>
              <w:rPr>
                <w:ins w:id="593" w:author="Gewies, Stefan" w:date="2016-03-17T15:10:00Z"/>
              </w:rPr>
            </w:pPr>
          </w:p>
        </w:tc>
        <w:tc>
          <w:tcPr>
            <w:tcW w:w="1895" w:type="dxa"/>
          </w:tcPr>
          <w:p w:rsidR="006B4ECF" w:rsidRDefault="006B4ECF" w:rsidP="006B4ECF">
            <w:pPr>
              <w:pStyle w:val="Beschriftung"/>
              <w:rPr>
                <w:ins w:id="594" w:author="Gewies, Stefan" w:date="2016-03-17T15:10:00Z"/>
              </w:rPr>
            </w:pPr>
          </w:p>
        </w:tc>
        <w:tc>
          <w:tcPr>
            <w:tcW w:w="1895" w:type="dxa"/>
          </w:tcPr>
          <w:p w:rsidR="006B4ECF" w:rsidRDefault="006B4ECF" w:rsidP="006B4ECF">
            <w:pPr>
              <w:pStyle w:val="Beschriftung"/>
              <w:rPr>
                <w:ins w:id="595" w:author="Gewies, Stefan" w:date="2016-03-17T15:10:00Z"/>
              </w:rPr>
            </w:pPr>
          </w:p>
        </w:tc>
        <w:tc>
          <w:tcPr>
            <w:tcW w:w="1896" w:type="dxa"/>
          </w:tcPr>
          <w:p w:rsidR="006B4ECF" w:rsidRDefault="006B4ECF" w:rsidP="006B4ECF">
            <w:pPr>
              <w:pStyle w:val="Beschriftung"/>
              <w:rPr>
                <w:ins w:id="596" w:author="Gewies, Stefan" w:date="2016-03-17T15:10:00Z"/>
              </w:rPr>
            </w:pPr>
          </w:p>
        </w:tc>
      </w:tr>
    </w:tbl>
    <w:p w:rsidR="006B4ECF" w:rsidRDefault="006B4ECF" w:rsidP="006B4ECF">
      <w:pPr>
        <w:pStyle w:val="Beschriftung"/>
        <w:rPr>
          <w:ins w:id="597" w:author="Gewies, Stefan" w:date="2016-03-17T15:10:00Z"/>
        </w:rPr>
      </w:pPr>
    </w:p>
    <w:p w:rsidR="006B4ECF" w:rsidRPr="00DB3E6C" w:rsidRDefault="006B4ECF" w:rsidP="006B4ECF">
      <w:pPr>
        <w:pStyle w:val="Textkrper"/>
        <w:spacing w:before="119"/>
        <w:ind w:right="109"/>
        <w:rPr>
          <w:ins w:id="598" w:author="Gewies, Stefan" w:date="2016-03-17T15:10:00Z"/>
          <w:color w:val="548DD4" w:themeColor="text2" w:themeTint="99"/>
        </w:rPr>
      </w:pPr>
      <w:ins w:id="599" w:author="Gewies, Stefan" w:date="2016-03-17T15:10:00Z">
        <w:r w:rsidRPr="00DB3E6C">
          <w:rPr>
            <w:color w:val="548DD4" w:themeColor="text2" w:themeTint="99"/>
            <w:spacing w:val="-1"/>
          </w:rPr>
          <w:t>RTK Service</w:t>
        </w:r>
        <w:r w:rsidRPr="00DB3E6C">
          <w:rPr>
            <w:color w:val="548DD4" w:themeColor="text2" w:themeTint="99"/>
            <w:spacing w:val="-4"/>
          </w:rPr>
          <w:t xml:space="preserve"> </w:t>
        </w:r>
        <w:r w:rsidRPr="00DB3E6C">
          <w:rPr>
            <w:color w:val="548DD4" w:themeColor="text2" w:themeTint="99"/>
            <w:spacing w:val="-1"/>
          </w:rPr>
          <w:t>providers</w:t>
        </w:r>
        <w:r w:rsidRPr="00DB3E6C">
          <w:rPr>
            <w:color w:val="548DD4" w:themeColor="text2" w:themeTint="99"/>
            <w:spacing w:val="-4"/>
          </w:rPr>
          <w:t xml:space="preserve"> </w:t>
        </w:r>
        <w:r w:rsidRPr="00DB3E6C">
          <w:rPr>
            <w:color w:val="548DD4" w:themeColor="text2" w:themeTint="99"/>
            <w:spacing w:val="-1"/>
          </w:rPr>
          <w:t>should</w:t>
        </w:r>
        <w:r w:rsidRPr="00DB3E6C">
          <w:rPr>
            <w:color w:val="548DD4" w:themeColor="text2" w:themeTint="99"/>
            <w:spacing w:val="-4"/>
          </w:rPr>
          <w:t xml:space="preserve"> </w:t>
        </w:r>
        <w:r w:rsidRPr="00DB3E6C">
          <w:rPr>
            <w:color w:val="548DD4" w:themeColor="text2" w:themeTint="99"/>
            <w:spacing w:val="-1"/>
          </w:rPr>
          <w:t>consider</w:t>
        </w:r>
        <w:r w:rsidRPr="00DB3E6C">
          <w:rPr>
            <w:color w:val="548DD4" w:themeColor="text2" w:themeTint="99"/>
            <w:spacing w:val="-6"/>
          </w:rPr>
          <w:t xml:space="preserve"> </w:t>
        </w:r>
        <w:r w:rsidRPr="00DB3E6C">
          <w:rPr>
            <w:color w:val="548DD4" w:themeColor="text2" w:themeTint="99"/>
          </w:rPr>
          <w:t>the</w:t>
        </w:r>
        <w:r w:rsidRPr="00DB3E6C">
          <w:rPr>
            <w:color w:val="548DD4" w:themeColor="text2" w:themeTint="99"/>
            <w:spacing w:val="-4"/>
          </w:rPr>
          <w:t xml:space="preserve"> </w:t>
        </w:r>
        <w:r w:rsidRPr="00DB3E6C">
          <w:rPr>
            <w:color w:val="548DD4" w:themeColor="text2" w:themeTint="99"/>
            <w:spacing w:val="-1"/>
          </w:rPr>
          <w:t>appropriate</w:t>
        </w:r>
        <w:r w:rsidRPr="00DB3E6C">
          <w:rPr>
            <w:color w:val="548DD4" w:themeColor="text2" w:themeTint="99"/>
            <w:spacing w:val="-7"/>
          </w:rPr>
          <w:t xml:space="preserve"> </w:t>
        </w:r>
        <w:r w:rsidRPr="00DB3E6C">
          <w:rPr>
            <w:color w:val="548DD4" w:themeColor="text2" w:themeTint="99"/>
            <w:spacing w:val="-1"/>
          </w:rPr>
          <w:t>number,</w:t>
        </w:r>
        <w:r w:rsidRPr="00DB3E6C">
          <w:rPr>
            <w:color w:val="548DD4" w:themeColor="text2" w:themeTint="99"/>
            <w:spacing w:val="-3"/>
          </w:rPr>
          <w:t xml:space="preserve"> </w:t>
        </w:r>
        <w:r w:rsidRPr="00DB3E6C">
          <w:rPr>
            <w:color w:val="548DD4" w:themeColor="text2" w:themeTint="99"/>
            <w:spacing w:val="-1"/>
          </w:rPr>
          <w:t>and</w:t>
        </w:r>
        <w:r w:rsidRPr="00DB3E6C">
          <w:rPr>
            <w:color w:val="548DD4" w:themeColor="text2" w:themeTint="99"/>
            <w:spacing w:val="-7"/>
          </w:rPr>
          <w:t xml:space="preserve"> </w:t>
        </w:r>
        <w:r w:rsidRPr="00DB3E6C">
          <w:rPr>
            <w:color w:val="548DD4" w:themeColor="text2" w:themeTint="99"/>
            <w:spacing w:val="-1"/>
          </w:rPr>
          <w:t>location,</w:t>
        </w:r>
        <w:r w:rsidRPr="00DB3E6C">
          <w:rPr>
            <w:color w:val="548DD4" w:themeColor="text2" w:themeTint="99"/>
            <w:spacing w:val="-5"/>
          </w:rPr>
          <w:t xml:space="preserve"> </w:t>
        </w:r>
        <w:r w:rsidRPr="00DB3E6C">
          <w:rPr>
            <w:color w:val="548DD4" w:themeColor="text2" w:themeTint="99"/>
            <w:spacing w:val="-2"/>
          </w:rPr>
          <w:t>of</w:t>
        </w:r>
        <w:r w:rsidRPr="00DB3E6C">
          <w:rPr>
            <w:color w:val="548DD4" w:themeColor="text2" w:themeTint="99"/>
            <w:spacing w:val="-3"/>
          </w:rPr>
          <w:t xml:space="preserve"> </w:t>
        </w:r>
        <w:r w:rsidRPr="00DB3E6C">
          <w:rPr>
            <w:color w:val="548DD4" w:themeColor="text2" w:themeTint="99"/>
            <w:spacing w:val="-1"/>
          </w:rPr>
          <w:t>reference</w:t>
        </w:r>
        <w:r w:rsidRPr="00DB3E6C">
          <w:rPr>
            <w:color w:val="548DD4" w:themeColor="text2" w:themeTint="99"/>
            <w:spacing w:val="-7"/>
          </w:rPr>
          <w:t xml:space="preserve"> </w:t>
        </w:r>
        <w:r w:rsidRPr="00DB3E6C">
          <w:rPr>
            <w:color w:val="548DD4" w:themeColor="text2" w:themeTint="99"/>
            <w:spacing w:val="-1"/>
          </w:rPr>
          <w:t>stations</w:t>
        </w:r>
        <w:r w:rsidRPr="00DB3E6C">
          <w:rPr>
            <w:color w:val="548DD4" w:themeColor="text2" w:themeTint="99"/>
            <w:spacing w:val="53"/>
          </w:rPr>
          <w:t xml:space="preserve"> </w:t>
        </w:r>
        <w:r w:rsidRPr="00DB3E6C">
          <w:rPr>
            <w:color w:val="548DD4" w:themeColor="text2" w:themeTint="99"/>
          </w:rPr>
          <w:t xml:space="preserve">to </w:t>
        </w:r>
        <w:r w:rsidRPr="00DB3E6C">
          <w:rPr>
            <w:color w:val="548DD4" w:themeColor="text2" w:themeTint="99"/>
            <w:spacing w:val="-1"/>
          </w:rPr>
          <w:t>achieve</w:t>
        </w:r>
        <w:r w:rsidRPr="00DB3E6C">
          <w:rPr>
            <w:color w:val="548DD4" w:themeColor="text2" w:themeTint="99"/>
          </w:rPr>
          <w:t xml:space="preserve"> </w:t>
        </w:r>
        <w:r w:rsidRPr="00DB3E6C">
          <w:rPr>
            <w:color w:val="548DD4" w:themeColor="text2" w:themeTint="99"/>
            <w:spacing w:val="-1"/>
          </w:rPr>
          <w:t>sufficient coverage</w:t>
        </w:r>
        <w:r w:rsidRPr="00DB3E6C">
          <w:rPr>
            <w:color w:val="548DD4" w:themeColor="text2" w:themeTint="99"/>
            <w:spacing w:val="-2"/>
          </w:rPr>
          <w:t xml:space="preserve"> </w:t>
        </w:r>
        <w:r w:rsidRPr="00DB3E6C">
          <w:rPr>
            <w:color w:val="548DD4" w:themeColor="text2" w:themeTint="99"/>
          </w:rPr>
          <w:t xml:space="preserve">to </w:t>
        </w:r>
        <w:r w:rsidRPr="00DB3E6C">
          <w:rPr>
            <w:color w:val="548DD4" w:themeColor="text2" w:themeTint="99"/>
            <w:spacing w:val="-1"/>
          </w:rPr>
          <w:t>ensure</w:t>
        </w:r>
        <w:r w:rsidRPr="00DB3E6C">
          <w:rPr>
            <w:color w:val="548DD4" w:themeColor="text2" w:themeTint="99"/>
            <w:spacing w:val="-2"/>
          </w:rPr>
          <w:t xml:space="preserve"> that </w:t>
        </w:r>
        <w:r w:rsidRPr="00DB3E6C">
          <w:rPr>
            <w:color w:val="548DD4" w:themeColor="text2" w:themeTint="99"/>
            <w:spacing w:val="-1"/>
          </w:rPr>
          <w:t>these</w:t>
        </w:r>
        <w:r w:rsidRPr="00DB3E6C">
          <w:rPr>
            <w:color w:val="548DD4" w:themeColor="text2" w:themeTint="99"/>
            <w:spacing w:val="-2"/>
          </w:rPr>
          <w:t xml:space="preserve"> </w:t>
        </w:r>
        <w:r w:rsidRPr="00DB3E6C">
          <w:rPr>
            <w:color w:val="548DD4" w:themeColor="text2" w:themeTint="99"/>
            <w:spacing w:val="-1"/>
          </w:rPr>
          <w:t>requirements</w:t>
        </w:r>
        <w:r w:rsidRPr="00DB3E6C">
          <w:rPr>
            <w:color w:val="548DD4" w:themeColor="text2" w:themeTint="99"/>
            <w:spacing w:val="1"/>
          </w:rPr>
          <w:t xml:space="preserve"> </w:t>
        </w:r>
        <w:r w:rsidRPr="00DB3E6C">
          <w:rPr>
            <w:color w:val="548DD4" w:themeColor="text2" w:themeTint="99"/>
            <w:spacing w:val="-1"/>
          </w:rPr>
          <w:t>are</w:t>
        </w:r>
        <w:r w:rsidRPr="00DB3E6C">
          <w:rPr>
            <w:color w:val="548DD4" w:themeColor="text2" w:themeTint="99"/>
            <w:spacing w:val="-2"/>
          </w:rPr>
          <w:t xml:space="preserve"> </w:t>
        </w:r>
        <w:r w:rsidRPr="00DB3E6C">
          <w:rPr>
            <w:color w:val="548DD4" w:themeColor="text2" w:themeTint="99"/>
            <w:spacing w:val="-1"/>
          </w:rPr>
          <w:t xml:space="preserve">met in selected and/or complete </w:t>
        </w:r>
        <w:proofErr w:type="spellStart"/>
        <w:r w:rsidRPr="00DB3E6C">
          <w:rPr>
            <w:color w:val="548DD4" w:themeColor="text2" w:themeTint="99"/>
            <w:spacing w:val="-1"/>
          </w:rPr>
          <w:t>harbor</w:t>
        </w:r>
        <w:proofErr w:type="spellEnd"/>
        <w:r w:rsidRPr="00DB3E6C">
          <w:rPr>
            <w:color w:val="548DD4" w:themeColor="text2" w:themeTint="99"/>
            <w:spacing w:val="-1"/>
          </w:rPr>
          <w:t xml:space="preserve"> areas.</w:t>
        </w:r>
      </w:ins>
    </w:p>
    <w:p w:rsidR="006B4ECF" w:rsidRDefault="006B4ECF" w:rsidP="006B4ECF">
      <w:pPr>
        <w:spacing w:before="7"/>
        <w:rPr>
          <w:ins w:id="600" w:author="Gewies, Stefan" w:date="2016-03-17T15:10:00Z"/>
          <w:rFonts w:eastAsia="Arial"/>
          <w:sz w:val="20"/>
          <w:szCs w:val="20"/>
        </w:rPr>
      </w:pPr>
    </w:p>
    <w:p w:rsidR="006B4ECF" w:rsidRDefault="006B4ECF" w:rsidP="006B4ECF">
      <w:pPr>
        <w:pStyle w:val="berschrift1"/>
        <w:keepNext w:val="0"/>
        <w:widowControl w:val="0"/>
        <w:numPr>
          <w:ilvl w:val="0"/>
          <w:numId w:val="80"/>
        </w:numPr>
        <w:spacing w:before="1" w:after="0"/>
        <w:rPr>
          <w:ins w:id="601" w:author="Gewies, Stefan" w:date="2016-03-17T15:10:00Z"/>
        </w:rPr>
      </w:pPr>
      <w:bookmarkStart w:id="602" w:name="_Toc445902067"/>
      <w:ins w:id="603" w:author="Gewies, Stefan" w:date="2016-03-17T15:10:00Z">
        <w:r>
          <w:t>SHORE</w:t>
        </w:r>
        <w:r w:rsidRPr="00BA1C75">
          <w:t xml:space="preserve"> </w:t>
        </w:r>
        <w:r>
          <w:t>SITE</w:t>
        </w:r>
        <w:r w:rsidRPr="00BA1C75">
          <w:t xml:space="preserve"> </w:t>
        </w:r>
        <w:r>
          <w:t>ARCHITECTURE</w:t>
        </w:r>
        <w:bookmarkEnd w:id="602"/>
      </w:ins>
    </w:p>
    <w:p w:rsidR="006B4ECF" w:rsidRDefault="006B4ECF" w:rsidP="006B4ECF">
      <w:pPr>
        <w:pStyle w:val="Textkrper"/>
        <w:spacing w:before="122"/>
        <w:ind w:right="108"/>
        <w:rPr>
          <w:ins w:id="604" w:author="Gewies, Stefan" w:date="2016-03-17T15:10:00Z"/>
          <w:color w:val="548DD4" w:themeColor="text2" w:themeTint="99"/>
        </w:rPr>
      </w:pPr>
      <w:ins w:id="605" w:author="Gewies, Stefan" w:date="2016-03-17T15:10:00Z">
        <w:r w:rsidRPr="009D772F">
          <w:rPr>
            <w:color w:val="548DD4" w:themeColor="text2" w:themeTint="99"/>
            <w:spacing w:val="-1"/>
          </w:rPr>
          <w:t>This</w:t>
        </w:r>
        <w:r w:rsidRPr="009D772F">
          <w:rPr>
            <w:color w:val="548DD4" w:themeColor="text2" w:themeTint="99"/>
            <w:spacing w:val="46"/>
          </w:rPr>
          <w:t xml:space="preserve"> </w:t>
        </w:r>
        <w:r w:rsidRPr="009D772F">
          <w:rPr>
            <w:color w:val="548DD4" w:themeColor="text2" w:themeTint="99"/>
            <w:spacing w:val="-1"/>
          </w:rPr>
          <w:t>chapter</w:t>
        </w:r>
        <w:r w:rsidRPr="009D772F">
          <w:rPr>
            <w:color w:val="548DD4" w:themeColor="text2" w:themeTint="99"/>
            <w:spacing w:val="47"/>
          </w:rPr>
          <w:t xml:space="preserve"> </w:t>
        </w:r>
        <w:r w:rsidRPr="009D772F">
          <w:rPr>
            <w:color w:val="548DD4" w:themeColor="text2" w:themeTint="99"/>
            <w:spacing w:val="-1"/>
          </w:rPr>
          <w:t>deals</w:t>
        </w:r>
        <w:r w:rsidRPr="009D772F">
          <w:rPr>
            <w:color w:val="548DD4" w:themeColor="text2" w:themeTint="99"/>
            <w:spacing w:val="46"/>
          </w:rPr>
          <w:t xml:space="preserve"> </w:t>
        </w:r>
        <w:r w:rsidRPr="009D772F">
          <w:rPr>
            <w:color w:val="548DD4" w:themeColor="text2" w:themeTint="99"/>
            <w:spacing w:val="-1"/>
          </w:rPr>
          <w:t>with</w:t>
        </w:r>
        <w:r w:rsidRPr="009D772F">
          <w:rPr>
            <w:color w:val="548DD4" w:themeColor="text2" w:themeTint="99"/>
            <w:spacing w:val="46"/>
          </w:rPr>
          <w:t xml:space="preserve"> </w:t>
        </w:r>
        <w:r w:rsidRPr="009D772F">
          <w:rPr>
            <w:color w:val="548DD4" w:themeColor="text2" w:themeTint="99"/>
          </w:rPr>
          <w:t>the</w:t>
        </w:r>
        <w:r w:rsidRPr="009D772F">
          <w:rPr>
            <w:color w:val="548DD4" w:themeColor="text2" w:themeTint="99"/>
            <w:spacing w:val="46"/>
          </w:rPr>
          <w:t xml:space="preserve"> </w:t>
        </w:r>
        <w:r w:rsidRPr="009D772F">
          <w:rPr>
            <w:color w:val="548DD4" w:themeColor="text2" w:themeTint="99"/>
            <w:spacing w:val="-1"/>
          </w:rPr>
          <w:t>shore</w:t>
        </w:r>
        <w:r w:rsidRPr="009D772F">
          <w:rPr>
            <w:color w:val="548DD4" w:themeColor="text2" w:themeTint="99"/>
            <w:spacing w:val="46"/>
          </w:rPr>
          <w:t xml:space="preserve"> </w:t>
        </w:r>
        <w:r w:rsidRPr="009D772F">
          <w:rPr>
            <w:color w:val="548DD4" w:themeColor="text2" w:themeTint="99"/>
          </w:rPr>
          <w:t>site</w:t>
        </w:r>
        <w:r w:rsidRPr="009D772F">
          <w:rPr>
            <w:color w:val="548DD4" w:themeColor="text2" w:themeTint="99"/>
            <w:spacing w:val="47"/>
          </w:rPr>
          <w:t xml:space="preserve"> </w:t>
        </w:r>
        <w:r w:rsidRPr="009D772F">
          <w:rPr>
            <w:color w:val="548DD4" w:themeColor="text2" w:themeTint="99"/>
            <w:spacing w:val="-1"/>
          </w:rPr>
          <w:t>architecture</w:t>
        </w:r>
        <w:r w:rsidRPr="009D772F">
          <w:rPr>
            <w:color w:val="548DD4" w:themeColor="text2" w:themeTint="99"/>
            <w:spacing w:val="46"/>
          </w:rPr>
          <w:t xml:space="preserve"> </w:t>
        </w:r>
        <w:r w:rsidRPr="00411158">
          <w:rPr>
            <w:color w:val="548DD4" w:themeColor="text2" w:themeTint="99"/>
          </w:rPr>
          <w:t xml:space="preserve">of phase-based </w:t>
        </w:r>
        <w:r>
          <w:rPr>
            <w:color w:val="548DD4" w:themeColor="text2" w:themeTint="99"/>
          </w:rPr>
          <w:t>DGNSS services and follows the generalized DGNSS architecture introduced by [G-1112]. Therefore a phase-based DGNSS is composed by 2 subsystems:</w:t>
        </w:r>
      </w:ins>
    </w:p>
    <w:p w:rsidR="006B4ECF" w:rsidRDefault="006B4ECF" w:rsidP="006B4ECF">
      <w:pPr>
        <w:pStyle w:val="Textkrper"/>
        <w:widowControl w:val="0"/>
        <w:numPr>
          <w:ilvl w:val="0"/>
          <w:numId w:val="79"/>
        </w:numPr>
        <w:spacing w:before="122" w:after="0"/>
        <w:ind w:right="108"/>
        <w:rPr>
          <w:ins w:id="606" w:author="Gewies, Stefan" w:date="2016-03-17T15:10:00Z"/>
          <w:color w:val="548DD4" w:themeColor="text2" w:themeTint="99"/>
        </w:rPr>
      </w:pPr>
      <w:ins w:id="607" w:author="Gewies, Stefan" w:date="2016-03-17T15:10:00Z">
        <w:r>
          <w:rPr>
            <w:color w:val="548DD4" w:themeColor="text2" w:themeTint="99"/>
          </w:rPr>
          <w:t xml:space="preserve">subsystem for the generation of GNSS augmentation service and </w:t>
        </w:r>
      </w:ins>
    </w:p>
    <w:p w:rsidR="006B4ECF" w:rsidRDefault="006B4ECF" w:rsidP="006B4ECF">
      <w:pPr>
        <w:pStyle w:val="Textkrper"/>
        <w:widowControl w:val="0"/>
        <w:numPr>
          <w:ilvl w:val="0"/>
          <w:numId w:val="79"/>
        </w:numPr>
        <w:spacing w:before="122" w:after="0"/>
        <w:ind w:right="108"/>
        <w:rPr>
          <w:ins w:id="608" w:author="Gewies, Stefan" w:date="2016-03-17T15:10:00Z"/>
          <w:color w:val="548DD4" w:themeColor="text2" w:themeTint="99"/>
        </w:rPr>
      </w:pPr>
      <w:proofErr w:type="gramStart"/>
      <w:ins w:id="609" w:author="Gewies, Stefan" w:date="2016-03-17T15:10:00Z">
        <w:r>
          <w:rPr>
            <w:color w:val="548DD4" w:themeColor="text2" w:themeTint="99"/>
          </w:rPr>
          <w:t>the</w:t>
        </w:r>
        <w:proofErr w:type="gramEnd"/>
        <w:r>
          <w:rPr>
            <w:color w:val="548DD4" w:themeColor="text2" w:themeTint="99"/>
          </w:rPr>
          <w:t xml:space="preserve"> subsystem realizing the transmission service. </w:t>
        </w:r>
      </w:ins>
    </w:p>
    <w:p w:rsidR="006B4ECF" w:rsidRDefault="006B4ECF" w:rsidP="006B4ECF">
      <w:pPr>
        <w:rPr>
          <w:ins w:id="610" w:author="Gewies, Stefan" w:date="2016-03-17T15:10:00Z"/>
          <w:rFonts w:eastAsia="Arial"/>
          <w:sz w:val="20"/>
          <w:szCs w:val="20"/>
        </w:rPr>
      </w:pPr>
    </w:p>
    <w:p w:rsidR="006B4ECF" w:rsidRDefault="006B4ECF" w:rsidP="006B4ECF">
      <w:pPr>
        <w:spacing w:before="3"/>
        <w:rPr>
          <w:ins w:id="611" w:author="Gewies, Stefan" w:date="2016-03-17T15:10:00Z"/>
          <w:rFonts w:eastAsia="Arial"/>
          <w:sz w:val="21"/>
          <w:szCs w:val="21"/>
        </w:rPr>
      </w:pPr>
    </w:p>
    <w:p w:rsidR="006B4ECF" w:rsidRDefault="006B4ECF" w:rsidP="006B4ECF">
      <w:pPr>
        <w:rPr>
          <w:ins w:id="612" w:author="Gewies, Stefan" w:date="2016-03-17T15:10:00Z"/>
          <w:rFonts w:eastAsia="Arial"/>
          <w:sz w:val="20"/>
          <w:szCs w:val="20"/>
        </w:rPr>
      </w:pPr>
    </w:p>
    <w:p w:rsidR="006B4ECF" w:rsidRDefault="006B4ECF" w:rsidP="006B4ECF">
      <w:pPr>
        <w:spacing w:before="3"/>
        <w:rPr>
          <w:ins w:id="613" w:author="Gewies, Stefan" w:date="2016-03-17T15:10:00Z"/>
          <w:rFonts w:eastAsia="Arial"/>
          <w:sz w:val="21"/>
          <w:szCs w:val="21"/>
        </w:rPr>
      </w:pPr>
    </w:p>
    <w:p w:rsidR="006B4ECF" w:rsidRDefault="006B4ECF" w:rsidP="006B4ECF">
      <w:pPr>
        <w:pStyle w:val="berschrift4"/>
        <w:keepNext w:val="0"/>
        <w:widowControl w:val="0"/>
        <w:numPr>
          <w:ilvl w:val="1"/>
          <w:numId w:val="77"/>
        </w:numPr>
        <w:tabs>
          <w:tab w:val="left" w:pos="696"/>
        </w:tabs>
        <w:spacing w:before="116" w:after="0"/>
        <w:jc w:val="both"/>
        <w:rPr>
          <w:ins w:id="614" w:author="Gewies, Stefan" w:date="2016-03-17T15:10:00Z"/>
          <w:b/>
          <w:bCs/>
        </w:rPr>
      </w:pPr>
      <w:ins w:id="615" w:author="Gewies, Stefan" w:date="2016-03-17T15:10:00Z">
        <w:r>
          <w:rPr>
            <w:spacing w:val="-1"/>
          </w:rPr>
          <w:t>GNSS</w:t>
        </w:r>
        <w:r>
          <w:rPr>
            <w:spacing w:val="2"/>
          </w:rPr>
          <w:t xml:space="preserve"> </w:t>
        </w:r>
        <w:r>
          <w:rPr>
            <w:spacing w:val="-2"/>
          </w:rPr>
          <w:t>Augmentation</w:t>
        </w:r>
        <w:r>
          <w:t xml:space="preserve"> </w:t>
        </w:r>
        <w:r>
          <w:rPr>
            <w:spacing w:val="-2"/>
          </w:rPr>
          <w:t>Service</w:t>
        </w:r>
      </w:ins>
    </w:p>
    <w:p w:rsidR="006B4ECF" w:rsidRDefault="006B4ECF" w:rsidP="006B4ECF">
      <w:pPr>
        <w:spacing w:before="11"/>
        <w:rPr>
          <w:ins w:id="616" w:author="Gewies, Stefan" w:date="2016-03-17T15:10:00Z"/>
          <w:rFonts w:eastAsia="Arial"/>
          <w:sz w:val="20"/>
          <w:szCs w:val="20"/>
        </w:rPr>
      </w:pPr>
    </w:p>
    <w:p w:rsidR="006B4ECF" w:rsidRDefault="006B4ECF" w:rsidP="006B4ECF">
      <w:pPr>
        <w:pStyle w:val="Textkrper"/>
        <w:widowControl w:val="0"/>
        <w:numPr>
          <w:ilvl w:val="2"/>
          <w:numId w:val="77"/>
        </w:numPr>
        <w:tabs>
          <w:tab w:val="left" w:pos="1080"/>
        </w:tabs>
        <w:spacing w:after="0"/>
        <w:rPr>
          <w:ins w:id="617" w:author="Gewies, Stefan" w:date="2016-03-17T15:10:00Z"/>
        </w:rPr>
      </w:pPr>
      <w:ins w:id="618" w:author="Gewies, Stefan" w:date="2016-03-17T15:10:00Z">
        <w:r>
          <w:rPr>
            <w:spacing w:val="-1"/>
          </w:rPr>
          <w:t>GNSS</w:t>
        </w:r>
        <w:r>
          <w:t xml:space="preserve"> </w:t>
        </w:r>
        <w:r>
          <w:rPr>
            <w:spacing w:val="-1"/>
          </w:rPr>
          <w:t>Data</w:t>
        </w:r>
        <w:r>
          <w:rPr>
            <w:spacing w:val="-2"/>
          </w:rPr>
          <w:t xml:space="preserve"> </w:t>
        </w:r>
        <w:r>
          <w:rPr>
            <w:spacing w:val="-1"/>
          </w:rPr>
          <w:t>Acquisition</w:t>
        </w:r>
      </w:ins>
    </w:p>
    <w:p w:rsidR="006B4ECF" w:rsidRDefault="006B4ECF" w:rsidP="006B4ECF">
      <w:pPr>
        <w:rPr>
          <w:ins w:id="619" w:author="Gewies, Stefan" w:date="2016-03-17T15:10:00Z"/>
          <w:rFonts w:eastAsia="Arial"/>
          <w:sz w:val="20"/>
          <w:szCs w:val="20"/>
        </w:rPr>
      </w:pPr>
    </w:p>
    <w:p w:rsidR="006B4ECF" w:rsidRPr="008D3E1B" w:rsidRDefault="006B4ECF" w:rsidP="006B4ECF">
      <w:pPr>
        <w:pStyle w:val="berschrift4"/>
        <w:ind w:left="119" w:firstLine="0"/>
        <w:jc w:val="both"/>
        <w:rPr>
          <w:ins w:id="620" w:author="Gewies, Stefan" w:date="2016-03-17T15:10:00Z"/>
          <w:rFonts w:asciiTheme="minorHAnsi" w:hAnsiTheme="minorHAnsi" w:cstheme="minorHAnsi"/>
          <w:b/>
          <w:bCs/>
        </w:rPr>
      </w:pPr>
      <w:ins w:id="621" w:author="Gewies, Stefan" w:date="2016-03-17T15:10:00Z">
        <w:r w:rsidRPr="008D3E1B">
          <w:rPr>
            <w:rFonts w:asciiTheme="minorHAnsi" w:hAnsiTheme="minorHAnsi" w:cstheme="minorHAnsi"/>
            <w:spacing w:val="-1"/>
            <w:u w:val="thick" w:color="000000"/>
          </w:rPr>
          <w:t>Single site</w:t>
        </w:r>
        <w:r w:rsidRPr="008D3E1B">
          <w:rPr>
            <w:rFonts w:asciiTheme="minorHAnsi" w:hAnsiTheme="minorHAnsi" w:cstheme="minorHAnsi"/>
            <w:spacing w:val="3"/>
            <w:u w:val="thick" w:color="000000"/>
          </w:rPr>
          <w:t xml:space="preserve"> </w:t>
        </w:r>
        <w:r w:rsidRPr="008D3E1B">
          <w:rPr>
            <w:rFonts w:asciiTheme="minorHAnsi" w:hAnsiTheme="minorHAnsi" w:cstheme="minorHAnsi"/>
            <w:spacing w:val="-2"/>
            <w:u w:val="thick" w:color="000000"/>
          </w:rPr>
          <w:t>Approach:</w:t>
        </w:r>
      </w:ins>
    </w:p>
    <w:p w:rsidR="006B4ECF" w:rsidRDefault="006B4ECF" w:rsidP="006B4ECF">
      <w:pPr>
        <w:pStyle w:val="Textkrper"/>
        <w:spacing w:before="1"/>
        <w:ind w:right="108"/>
        <w:rPr>
          <w:ins w:id="622" w:author="Gewies, Stefan" w:date="2016-03-17T15:10:00Z"/>
        </w:rPr>
      </w:pPr>
      <w:ins w:id="623" w:author="Gewies, Stefan" w:date="2016-03-17T15:10:00Z">
        <w:r>
          <w:t>….</w:t>
        </w:r>
      </w:ins>
    </w:p>
    <w:p w:rsidR="006B4ECF" w:rsidRPr="008D3E1B" w:rsidRDefault="006B4ECF" w:rsidP="006B4ECF">
      <w:pPr>
        <w:pStyle w:val="berschrift4"/>
        <w:ind w:left="119" w:firstLine="0"/>
        <w:jc w:val="both"/>
        <w:rPr>
          <w:ins w:id="624" w:author="Gewies, Stefan" w:date="2016-03-17T15:10:00Z"/>
          <w:rFonts w:asciiTheme="minorHAnsi" w:hAnsiTheme="minorHAnsi" w:cstheme="minorHAnsi"/>
          <w:spacing w:val="-1"/>
          <w:u w:val="thick" w:color="000000"/>
        </w:rPr>
      </w:pPr>
      <w:ins w:id="625" w:author="Gewies, Stefan" w:date="2016-03-17T15:10:00Z">
        <w:r w:rsidRPr="008D3E1B">
          <w:rPr>
            <w:rFonts w:asciiTheme="minorHAnsi" w:hAnsiTheme="minorHAnsi" w:cstheme="minorHAnsi"/>
            <w:spacing w:val="-1"/>
            <w:u w:val="thick" w:color="000000"/>
          </w:rPr>
          <w:t>Network based Approach:</w:t>
        </w:r>
      </w:ins>
    </w:p>
    <w:p w:rsidR="006B4ECF" w:rsidRDefault="006B4ECF" w:rsidP="006B4ECF">
      <w:pPr>
        <w:pStyle w:val="Textkrper"/>
        <w:spacing w:before="4"/>
        <w:ind w:right="108"/>
        <w:rPr>
          <w:ins w:id="626" w:author="Gewies, Stefan" w:date="2016-03-17T15:10:00Z"/>
        </w:rPr>
      </w:pPr>
      <w:ins w:id="627" w:author="Gewies, Stefan" w:date="2016-03-17T15:10:00Z">
        <w:r>
          <w:t>….</w:t>
        </w:r>
      </w:ins>
    </w:p>
    <w:p w:rsidR="006B4ECF" w:rsidRDefault="006B4ECF" w:rsidP="006B4ECF">
      <w:pPr>
        <w:jc w:val="both"/>
        <w:rPr>
          <w:ins w:id="628" w:author="Gewies, Stefan" w:date="2016-03-17T15:10:00Z"/>
        </w:rPr>
      </w:pPr>
    </w:p>
    <w:p w:rsidR="006B4ECF" w:rsidRDefault="006B4ECF" w:rsidP="006B4ECF">
      <w:pPr>
        <w:spacing w:before="9"/>
        <w:rPr>
          <w:ins w:id="629" w:author="Gewies, Stefan" w:date="2016-03-17T15:10:00Z"/>
          <w:rFonts w:eastAsia="Arial"/>
          <w:sz w:val="20"/>
          <w:szCs w:val="20"/>
        </w:rPr>
      </w:pPr>
    </w:p>
    <w:p w:rsidR="006B4ECF" w:rsidRDefault="006B4ECF" w:rsidP="006B4ECF">
      <w:pPr>
        <w:pStyle w:val="Textkrper"/>
        <w:widowControl w:val="0"/>
        <w:numPr>
          <w:ilvl w:val="2"/>
          <w:numId w:val="77"/>
        </w:numPr>
        <w:tabs>
          <w:tab w:val="left" w:pos="1080"/>
        </w:tabs>
        <w:spacing w:after="0"/>
        <w:rPr>
          <w:ins w:id="630" w:author="Gewies, Stefan" w:date="2016-03-17T15:10:00Z"/>
        </w:rPr>
      </w:pPr>
      <w:ins w:id="631" w:author="Gewies, Stefan" w:date="2016-03-17T15:10:00Z">
        <w:r>
          <w:rPr>
            <w:spacing w:val="-1"/>
          </w:rPr>
          <w:t>GNSS</w:t>
        </w:r>
        <w:r>
          <w:t xml:space="preserve"> </w:t>
        </w:r>
        <w:r>
          <w:rPr>
            <w:spacing w:val="-1"/>
          </w:rPr>
          <w:t>Data</w:t>
        </w:r>
        <w:r>
          <w:rPr>
            <w:spacing w:val="-2"/>
          </w:rPr>
          <w:t xml:space="preserve"> </w:t>
        </w:r>
        <w:r>
          <w:rPr>
            <w:spacing w:val="-1"/>
          </w:rPr>
          <w:t>Processing</w:t>
        </w:r>
      </w:ins>
    </w:p>
    <w:p w:rsidR="006B4ECF" w:rsidRDefault="006B4ECF" w:rsidP="006B4ECF">
      <w:pPr>
        <w:spacing w:before="11"/>
        <w:rPr>
          <w:ins w:id="632" w:author="Gewies, Stefan" w:date="2016-03-17T15:10:00Z"/>
          <w:rFonts w:eastAsia="Arial"/>
          <w:sz w:val="20"/>
          <w:szCs w:val="20"/>
        </w:rPr>
      </w:pPr>
    </w:p>
    <w:p w:rsidR="006B4ECF" w:rsidRPr="008D3E1B" w:rsidRDefault="006B4ECF" w:rsidP="006B4ECF">
      <w:pPr>
        <w:pStyle w:val="Beschriftung"/>
        <w:rPr>
          <w:ins w:id="633" w:author="Gewies, Stefan" w:date="2016-03-17T15:10:00Z"/>
          <w:rFonts w:ascii="Calibri" w:hAnsi="Calibri" w:cs="Calibri"/>
          <w:b/>
        </w:rPr>
      </w:pPr>
      <w:bookmarkStart w:id="634" w:name="_Toc445902111"/>
      <w:bookmarkStart w:id="635" w:name="_Toc445902129"/>
      <w:ins w:id="636" w:author="Gewies, Stefan" w:date="2016-03-17T15:10:00Z">
        <w:r w:rsidRPr="008D3E1B">
          <w:rPr>
            <w:rFonts w:ascii="Calibri" w:hAnsi="Calibri" w:cs="Calibri"/>
          </w:rPr>
          <w:t xml:space="preserve">Figure </w:t>
        </w:r>
        <w:r w:rsidRPr="008D3E1B">
          <w:rPr>
            <w:rFonts w:ascii="Calibri" w:hAnsi="Calibri" w:cs="Calibri"/>
            <w:b/>
          </w:rPr>
          <w:fldChar w:fldCharType="begin"/>
        </w:r>
        <w:r w:rsidRPr="008D3E1B">
          <w:rPr>
            <w:rFonts w:ascii="Calibri" w:hAnsi="Calibri" w:cs="Calibri"/>
          </w:rPr>
          <w:instrText xml:space="preserve"> SEQ Figure \* ARABIC </w:instrText>
        </w:r>
        <w:r w:rsidRPr="008D3E1B">
          <w:rPr>
            <w:rFonts w:ascii="Calibri" w:hAnsi="Calibri" w:cs="Calibri"/>
            <w:b/>
          </w:rPr>
          <w:fldChar w:fldCharType="separate"/>
        </w:r>
        <w:r w:rsidRPr="008D3E1B">
          <w:rPr>
            <w:rFonts w:ascii="Calibri" w:hAnsi="Calibri" w:cs="Calibri"/>
            <w:noProof/>
          </w:rPr>
          <w:t>1</w:t>
        </w:r>
        <w:r w:rsidRPr="008D3E1B">
          <w:rPr>
            <w:rFonts w:ascii="Calibri" w:hAnsi="Calibri" w:cs="Calibri"/>
            <w:b/>
          </w:rPr>
          <w:fldChar w:fldCharType="end"/>
        </w:r>
        <w:r>
          <w:rPr>
            <w:rFonts w:ascii="Calibri" w:hAnsi="Calibri" w:cs="Calibri"/>
          </w:rPr>
          <w:t xml:space="preserve">   </w:t>
        </w:r>
        <w:r>
          <w:rPr>
            <w:rFonts w:ascii="Calibri" w:hAnsi="Calibri" w:cs="Calibri"/>
            <w:spacing w:val="-6"/>
          </w:rPr>
          <w:t xml:space="preserve">Main stages </w:t>
        </w:r>
        <w:r w:rsidRPr="008D3E1B">
          <w:rPr>
            <w:rFonts w:ascii="Calibri" w:hAnsi="Calibri" w:cs="Calibri"/>
          </w:rPr>
          <w:t>of</w:t>
        </w:r>
        <w:r w:rsidRPr="008D3E1B">
          <w:rPr>
            <w:rFonts w:ascii="Calibri" w:hAnsi="Calibri" w:cs="Calibri"/>
            <w:spacing w:val="-6"/>
          </w:rPr>
          <w:t xml:space="preserve"> </w:t>
        </w:r>
        <w:r w:rsidRPr="008D3E1B">
          <w:rPr>
            <w:rFonts w:ascii="Calibri" w:hAnsi="Calibri" w:cs="Calibri"/>
            <w:spacing w:val="-1"/>
          </w:rPr>
          <w:t>GNSS</w:t>
        </w:r>
        <w:r w:rsidRPr="008D3E1B">
          <w:rPr>
            <w:rFonts w:ascii="Calibri" w:hAnsi="Calibri" w:cs="Calibri"/>
            <w:spacing w:val="-5"/>
          </w:rPr>
          <w:t xml:space="preserve"> </w:t>
        </w:r>
        <w:r w:rsidRPr="008D3E1B">
          <w:rPr>
            <w:rFonts w:ascii="Calibri" w:hAnsi="Calibri" w:cs="Calibri"/>
          </w:rPr>
          <w:t>data</w:t>
        </w:r>
        <w:r w:rsidRPr="008D3E1B">
          <w:rPr>
            <w:rFonts w:ascii="Calibri" w:hAnsi="Calibri" w:cs="Calibri"/>
            <w:spacing w:val="-4"/>
          </w:rPr>
          <w:t xml:space="preserve"> </w:t>
        </w:r>
        <w:r w:rsidRPr="008D3E1B">
          <w:rPr>
            <w:rFonts w:ascii="Calibri" w:hAnsi="Calibri" w:cs="Calibri"/>
            <w:spacing w:val="-1"/>
          </w:rPr>
          <w:t>processing</w:t>
        </w:r>
        <w:r w:rsidRPr="008D3E1B">
          <w:rPr>
            <w:rFonts w:ascii="Calibri" w:hAnsi="Calibri" w:cs="Calibri"/>
            <w:spacing w:val="-4"/>
          </w:rPr>
          <w:t xml:space="preserve"> </w:t>
        </w:r>
        <w:r w:rsidRPr="008D3E1B">
          <w:rPr>
            <w:rFonts w:ascii="Calibri" w:hAnsi="Calibri" w:cs="Calibri"/>
            <w:spacing w:val="-1"/>
          </w:rPr>
          <w:t>during</w:t>
        </w:r>
        <w:r w:rsidRPr="008D3E1B">
          <w:rPr>
            <w:rFonts w:ascii="Calibri" w:hAnsi="Calibri" w:cs="Calibri"/>
            <w:spacing w:val="-3"/>
          </w:rPr>
          <w:t xml:space="preserve"> </w:t>
        </w:r>
        <w:r w:rsidRPr="008D3E1B">
          <w:rPr>
            <w:rFonts w:ascii="Calibri" w:hAnsi="Calibri" w:cs="Calibri"/>
            <w:spacing w:val="-1"/>
          </w:rPr>
          <w:t>service</w:t>
        </w:r>
        <w:r w:rsidRPr="008D3E1B">
          <w:rPr>
            <w:rFonts w:ascii="Calibri" w:hAnsi="Calibri" w:cs="Calibri"/>
            <w:spacing w:val="-5"/>
          </w:rPr>
          <w:t xml:space="preserve"> </w:t>
        </w:r>
        <w:r w:rsidRPr="008D3E1B">
          <w:rPr>
            <w:rFonts w:ascii="Calibri" w:hAnsi="Calibri" w:cs="Calibri"/>
          </w:rPr>
          <w:t>provision</w:t>
        </w:r>
        <w:bookmarkEnd w:id="634"/>
        <w:bookmarkEnd w:id="635"/>
      </w:ins>
    </w:p>
    <w:p w:rsidR="006B4ECF" w:rsidRDefault="006B4ECF" w:rsidP="006B4ECF">
      <w:pPr>
        <w:spacing w:before="2"/>
        <w:rPr>
          <w:ins w:id="637" w:author="Gewies, Stefan" w:date="2016-03-17T15:10:00Z"/>
          <w:rFonts w:ascii="Times New Roman" w:hAnsi="Times New Roman" w:cs="Times New Roman"/>
          <w:b/>
          <w:bCs/>
          <w:sz w:val="27"/>
          <w:szCs w:val="27"/>
        </w:rPr>
      </w:pPr>
    </w:p>
    <w:p w:rsidR="006B4ECF" w:rsidRDefault="006B4ECF" w:rsidP="006B4ECF">
      <w:pPr>
        <w:spacing w:before="11"/>
        <w:rPr>
          <w:ins w:id="638" w:author="Gewies, Stefan" w:date="2016-03-17T15:10:00Z"/>
          <w:rFonts w:eastAsia="Arial"/>
          <w:sz w:val="20"/>
          <w:szCs w:val="20"/>
        </w:rPr>
      </w:pPr>
    </w:p>
    <w:p w:rsidR="006B4ECF" w:rsidRDefault="006B4ECF" w:rsidP="006B4ECF">
      <w:pPr>
        <w:pStyle w:val="Textkrper"/>
        <w:widowControl w:val="0"/>
        <w:numPr>
          <w:ilvl w:val="2"/>
          <w:numId w:val="77"/>
        </w:numPr>
        <w:tabs>
          <w:tab w:val="left" w:pos="1080"/>
        </w:tabs>
        <w:spacing w:after="0"/>
        <w:rPr>
          <w:ins w:id="639" w:author="Gewies, Stefan" w:date="2016-03-17T15:10:00Z"/>
        </w:rPr>
      </w:pPr>
      <w:ins w:id="640" w:author="Gewies, Stefan" w:date="2016-03-17T15:10:00Z">
        <w:r>
          <w:rPr>
            <w:spacing w:val="-1"/>
          </w:rPr>
          <w:t>Composition of Service data products</w:t>
        </w:r>
      </w:ins>
    </w:p>
    <w:p w:rsidR="006B4ECF" w:rsidRDefault="006B4ECF" w:rsidP="006B4ECF">
      <w:pPr>
        <w:rPr>
          <w:ins w:id="641" w:author="Gewies, Stefan" w:date="2016-03-17T15:10:00Z"/>
          <w:rFonts w:eastAsia="Arial"/>
          <w:sz w:val="20"/>
          <w:szCs w:val="20"/>
        </w:rPr>
      </w:pPr>
    </w:p>
    <w:p w:rsidR="006B4ECF" w:rsidRDefault="006B4ECF" w:rsidP="006B4ECF">
      <w:pPr>
        <w:spacing w:before="11"/>
        <w:rPr>
          <w:ins w:id="642" w:author="Gewies, Stefan" w:date="2016-03-17T15:10:00Z"/>
          <w:rFonts w:eastAsia="Arial"/>
          <w:sz w:val="20"/>
          <w:szCs w:val="20"/>
        </w:rPr>
      </w:pPr>
    </w:p>
    <w:p w:rsidR="006B4ECF" w:rsidRDefault="006B4ECF" w:rsidP="006B4ECF">
      <w:pPr>
        <w:pStyle w:val="Textkrper"/>
        <w:widowControl w:val="0"/>
        <w:numPr>
          <w:ilvl w:val="2"/>
          <w:numId w:val="77"/>
        </w:numPr>
        <w:tabs>
          <w:tab w:val="left" w:pos="1080"/>
        </w:tabs>
        <w:spacing w:after="0"/>
        <w:rPr>
          <w:ins w:id="643" w:author="Gewies, Stefan" w:date="2016-03-17T15:10:00Z"/>
        </w:rPr>
      </w:pPr>
      <w:ins w:id="644" w:author="Gewies, Stefan" w:date="2016-03-17T15:10:00Z">
        <w:r>
          <w:rPr>
            <w:spacing w:val="-1"/>
          </w:rPr>
          <w:t>Performance</w:t>
        </w:r>
        <w:r>
          <w:rPr>
            <w:spacing w:val="-2"/>
          </w:rPr>
          <w:t xml:space="preserve"> </w:t>
        </w:r>
        <w:r>
          <w:rPr>
            <w:spacing w:val="-1"/>
          </w:rPr>
          <w:t>Aspects</w:t>
        </w:r>
      </w:ins>
    </w:p>
    <w:p w:rsidR="006B4ECF" w:rsidRPr="000D5D03" w:rsidRDefault="006B4ECF" w:rsidP="006B4ECF">
      <w:pPr>
        <w:pStyle w:val="berschrift4"/>
        <w:ind w:left="119" w:firstLine="0"/>
        <w:jc w:val="both"/>
        <w:rPr>
          <w:ins w:id="645" w:author="Gewies, Stefan" w:date="2016-03-17T15:10:00Z"/>
          <w:rFonts w:asciiTheme="minorHAnsi" w:hAnsiTheme="minorHAnsi" w:cstheme="minorHAnsi"/>
          <w:color w:val="548DD4" w:themeColor="text2" w:themeTint="99"/>
          <w:spacing w:val="-1"/>
          <w:u w:val="thick" w:color="000000"/>
        </w:rPr>
      </w:pPr>
      <w:ins w:id="646" w:author="Gewies, Stefan" w:date="2016-03-17T15:10:00Z">
        <w:r w:rsidRPr="000D5D03">
          <w:rPr>
            <w:rFonts w:asciiTheme="minorHAnsi" w:hAnsiTheme="minorHAnsi" w:cstheme="minorHAnsi"/>
            <w:color w:val="548DD4" w:themeColor="text2" w:themeTint="99"/>
            <w:spacing w:val="-1"/>
            <w:u w:val="thick" w:color="000000"/>
          </w:rPr>
          <w:t>Accuracy Aspects:</w:t>
        </w:r>
      </w:ins>
    </w:p>
    <w:p w:rsidR="006B4ECF" w:rsidRPr="000D5D03" w:rsidRDefault="006B4ECF" w:rsidP="006B4ECF">
      <w:pPr>
        <w:pStyle w:val="berschrift4"/>
        <w:ind w:left="119" w:firstLine="0"/>
        <w:jc w:val="both"/>
        <w:rPr>
          <w:ins w:id="647" w:author="Gewies, Stefan" w:date="2016-03-17T15:10:00Z"/>
          <w:rFonts w:asciiTheme="minorHAnsi" w:hAnsiTheme="minorHAnsi" w:cstheme="minorHAnsi"/>
          <w:color w:val="548DD4" w:themeColor="text2" w:themeTint="99"/>
          <w:spacing w:val="-1"/>
          <w:u w:val="thick" w:color="000000"/>
        </w:rPr>
      </w:pPr>
    </w:p>
    <w:p w:rsidR="006B4ECF" w:rsidRPr="000D5D03" w:rsidRDefault="006B4ECF" w:rsidP="006B4ECF">
      <w:pPr>
        <w:pStyle w:val="berschrift4"/>
        <w:ind w:left="119" w:firstLine="0"/>
        <w:jc w:val="both"/>
        <w:rPr>
          <w:ins w:id="648" w:author="Gewies, Stefan" w:date="2016-03-17T15:10:00Z"/>
          <w:rFonts w:asciiTheme="minorHAnsi" w:hAnsiTheme="minorHAnsi" w:cstheme="minorHAnsi"/>
          <w:color w:val="548DD4" w:themeColor="text2" w:themeTint="99"/>
          <w:spacing w:val="-1"/>
          <w:u w:val="thick" w:color="000000"/>
        </w:rPr>
      </w:pPr>
      <w:ins w:id="649" w:author="Gewies, Stefan" w:date="2016-03-17T15:10:00Z">
        <w:r w:rsidRPr="000D5D03">
          <w:rPr>
            <w:rFonts w:asciiTheme="minorHAnsi" w:hAnsiTheme="minorHAnsi" w:cstheme="minorHAnsi"/>
            <w:color w:val="548DD4" w:themeColor="text2" w:themeTint="99"/>
            <w:spacing w:val="-1"/>
            <w:u w:val="thick" w:color="000000"/>
          </w:rPr>
          <w:t>Integrity Aspects:</w:t>
        </w:r>
      </w:ins>
    </w:p>
    <w:p w:rsidR="006B4ECF" w:rsidRPr="000D5D03" w:rsidRDefault="006B4ECF" w:rsidP="006B4ECF">
      <w:pPr>
        <w:pStyle w:val="berschrift4"/>
        <w:ind w:left="119" w:firstLine="0"/>
        <w:jc w:val="both"/>
        <w:rPr>
          <w:ins w:id="650" w:author="Gewies, Stefan" w:date="2016-03-17T15:10:00Z"/>
          <w:rFonts w:asciiTheme="minorHAnsi" w:hAnsiTheme="minorHAnsi" w:cstheme="minorHAnsi"/>
          <w:color w:val="548DD4" w:themeColor="text2" w:themeTint="99"/>
          <w:spacing w:val="-1"/>
          <w:u w:val="thick" w:color="000000"/>
        </w:rPr>
      </w:pPr>
    </w:p>
    <w:p w:rsidR="006B4ECF" w:rsidRPr="000D5D03" w:rsidRDefault="006B4ECF" w:rsidP="006B4ECF">
      <w:pPr>
        <w:pStyle w:val="berschrift4"/>
        <w:ind w:left="119" w:firstLine="0"/>
        <w:jc w:val="both"/>
        <w:rPr>
          <w:ins w:id="651" w:author="Gewies, Stefan" w:date="2016-03-17T15:10:00Z"/>
          <w:rFonts w:asciiTheme="minorHAnsi" w:hAnsiTheme="minorHAnsi" w:cstheme="minorHAnsi"/>
          <w:color w:val="548DD4" w:themeColor="text2" w:themeTint="99"/>
          <w:spacing w:val="-1"/>
          <w:u w:val="thick" w:color="000000"/>
        </w:rPr>
      </w:pPr>
      <w:ins w:id="652" w:author="Gewies, Stefan" w:date="2016-03-17T15:10:00Z">
        <w:r w:rsidRPr="000D5D03">
          <w:rPr>
            <w:rFonts w:asciiTheme="minorHAnsi" w:hAnsiTheme="minorHAnsi" w:cstheme="minorHAnsi"/>
            <w:color w:val="548DD4" w:themeColor="text2" w:themeTint="99"/>
            <w:spacing w:val="-1"/>
            <w:u w:val="thick" w:color="000000"/>
          </w:rPr>
          <w:t>Continuity Aspects:</w:t>
        </w:r>
      </w:ins>
    </w:p>
    <w:p w:rsidR="006B4ECF" w:rsidRPr="000D5D03" w:rsidRDefault="006B4ECF" w:rsidP="006B4ECF">
      <w:pPr>
        <w:pStyle w:val="berschrift4"/>
        <w:ind w:left="119" w:firstLine="0"/>
        <w:jc w:val="both"/>
        <w:rPr>
          <w:ins w:id="653" w:author="Gewies, Stefan" w:date="2016-03-17T15:10:00Z"/>
          <w:rFonts w:asciiTheme="minorHAnsi" w:hAnsiTheme="minorHAnsi" w:cstheme="minorHAnsi"/>
          <w:color w:val="548DD4" w:themeColor="text2" w:themeTint="99"/>
          <w:spacing w:val="-1"/>
          <w:u w:val="thick" w:color="000000"/>
        </w:rPr>
      </w:pPr>
    </w:p>
    <w:p w:rsidR="006B4ECF" w:rsidRPr="000D5D03" w:rsidRDefault="006B4ECF" w:rsidP="006B4ECF">
      <w:pPr>
        <w:pStyle w:val="berschrift4"/>
        <w:ind w:left="119" w:firstLine="0"/>
        <w:jc w:val="both"/>
        <w:rPr>
          <w:ins w:id="654" w:author="Gewies, Stefan" w:date="2016-03-17T15:10:00Z"/>
          <w:rFonts w:asciiTheme="minorHAnsi" w:hAnsiTheme="minorHAnsi" w:cstheme="minorHAnsi"/>
          <w:color w:val="548DD4" w:themeColor="text2" w:themeTint="99"/>
          <w:spacing w:val="-1"/>
          <w:u w:val="thick" w:color="000000"/>
        </w:rPr>
      </w:pPr>
      <w:ins w:id="655" w:author="Gewies, Stefan" w:date="2016-03-17T15:10:00Z">
        <w:r w:rsidRPr="000D5D03">
          <w:rPr>
            <w:rFonts w:asciiTheme="minorHAnsi" w:hAnsiTheme="minorHAnsi" w:cstheme="minorHAnsi"/>
            <w:color w:val="548DD4" w:themeColor="text2" w:themeTint="99"/>
            <w:spacing w:val="-1"/>
            <w:u w:val="thick" w:color="000000"/>
          </w:rPr>
          <w:t>Availability Aspects:</w:t>
        </w:r>
      </w:ins>
    </w:p>
    <w:p w:rsidR="006B4ECF" w:rsidRPr="008D3E1B" w:rsidRDefault="006B4ECF" w:rsidP="006B4ECF">
      <w:pPr>
        <w:pStyle w:val="berschrift4"/>
        <w:ind w:left="119" w:firstLine="0"/>
        <w:jc w:val="both"/>
        <w:rPr>
          <w:ins w:id="656" w:author="Gewies, Stefan" w:date="2016-03-17T15:10:00Z"/>
          <w:rFonts w:asciiTheme="minorHAnsi" w:hAnsiTheme="minorHAnsi" w:cstheme="minorHAnsi"/>
          <w:spacing w:val="-1"/>
          <w:u w:val="thick" w:color="000000"/>
        </w:rPr>
      </w:pPr>
    </w:p>
    <w:p w:rsidR="006B4ECF" w:rsidRDefault="006B4ECF" w:rsidP="006B4ECF">
      <w:pPr>
        <w:pStyle w:val="berschrift4"/>
        <w:spacing w:before="143"/>
        <w:ind w:left="119" w:firstLine="0"/>
        <w:jc w:val="both"/>
        <w:rPr>
          <w:ins w:id="657" w:author="Gewies, Stefan" w:date="2016-03-17T15:10:00Z"/>
          <w:b/>
          <w:bCs/>
        </w:rPr>
      </w:pPr>
      <w:ins w:id="658" w:author="Gewies, Stefan" w:date="2016-03-17T15:10:00Z">
        <w:r>
          <w:t xml:space="preserve">3.2 </w:t>
        </w:r>
        <w:r>
          <w:rPr>
            <w:spacing w:val="-1"/>
          </w:rPr>
          <w:t>Transmission</w:t>
        </w:r>
        <w:r>
          <w:rPr>
            <w:spacing w:val="-2"/>
          </w:rPr>
          <w:t xml:space="preserve"> </w:t>
        </w:r>
        <w:r>
          <w:rPr>
            <w:spacing w:val="-1"/>
          </w:rPr>
          <w:t>Services</w:t>
        </w:r>
      </w:ins>
    </w:p>
    <w:p w:rsidR="006B4ECF" w:rsidRDefault="006B4ECF" w:rsidP="006B4ECF">
      <w:pPr>
        <w:spacing w:before="2"/>
        <w:rPr>
          <w:ins w:id="659" w:author="Gewies, Stefan" w:date="2016-03-17T15:10:00Z"/>
          <w:rFonts w:ascii="Times New Roman" w:hAnsi="Times New Roman" w:cs="Times New Roman"/>
          <w:b/>
          <w:bCs/>
          <w:sz w:val="20"/>
          <w:szCs w:val="20"/>
        </w:rPr>
      </w:pPr>
    </w:p>
    <w:p w:rsidR="006B4ECF" w:rsidRDefault="006B4ECF" w:rsidP="006B4ECF">
      <w:pPr>
        <w:pStyle w:val="Textkrper"/>
        <w:widowControl w:val="0"/>
        <w:numPr>
          <w:ilvl w:val="2"/>
          <w:numId w:val="76"/>
        </w:numPr>
        <w:tabs>
          <w:tab w:val="left" w:pos="1080"/>
        </w:tabs>
        <w:spacing w:before="72" w:after="0"/>
        <w:rPr>
          <w:ins w:id="660" w:author="Gewies, Stefan" w:date="2016-03-17T15:10:00Z"/>
        </w:rPr>
      </w:pPr>
      <w:proofErr w:type="spellStart"/>
      <w:ins w:id="661" w:author="Gewies, Stefan" w:date="2016-03-17T15:10:00Z">
        <w:r>
          <w:rPr>
            <w:spacing w:val="-1"/>
          </w:rPr>
          <w:t>tbd</w:t>
        </w:r>
        <w:proofErr w:type="spellEnd"/>
      </w:ins>
    </w:p>
    <w:p w:rsidR="006B4ECF" w:rsidRDefault="006B4ECF" w:rsidP="006B4ECF">
      <w:pPr>
        <w:spacing w:before="9"/>
        <w:rPr>
          <w:ins w:id="662" w:author="Gewies, Stefan" w:date="2016-03-17T15:10:00Z"/>
          <w:rFonts w:eastAsia="Arial"/>
          <w:sz w:val="20"/>
          <w:szCs w:val="20"/>
        </w:rPr>
      </w:pPr>
    </w:p>
    <w:p w:rsidR="006B4ECF" w:rsidRDefault="006B4ECF" w:rsidP="006B4ECF">
      <w:pPr>
        <w:pStyle w:val="Textkrper"/>
        <w:widowControl w:val="0"/>
        <w:numPr>
          <w:ilvl w:val="2"/>
          <w:numId w:val="76"/>
        </w:numPr>
        <w:tabs>
          <w:tab w:val="left" w:pos="1080"/>
        </w:tabs>
        <w:spacing w:after="0"/>
        <w:rPr>
          <w:ins w:id="663" w:author="Gewies, Stefan" w:date="2016-03-17T15:10:00Z"/>
        </w:rPr>
      </w:pPr>
      <w:proofErr w:type="spellStart"/>
      <w:ins w:id="664" w:author="Gewies, Stefan" w:date="2016-03-17T15:10:00Z">
        <w:r>
          <w:rPr>
            <w:spacing w:val="-1"/>
          </w:rPr>
          <w:t>tbd</w:t>
        </w:r>
        <w:proofErr w:type="spellEnd"/>
      </w:ins>
    </w:p>
    <w:p w:rsidR="006B4ECF" w:rsidRDefault="006B4ECF" w:rsidP="006B4ECF">
      <w:pPr>
        <w:spacing w:before="9"/>
        <w:rPr>
          <w:ins w:id="665" w:author="Gewies, Stefan" w:date="2016-03-17T15:10:00Z"/>
          <w:rFonts w:eastAsia="Arial"/>
          <w:sz w:val="20"/>
          <w:szCs w:val="20"/>
        </w:rPr>
      </w:pPr>
    </w:p>
    <w:p w:rsidR="006B4ECF" w:rsidRDefault="006B4ECF" w:rsidP="006B4ECF">
      <w:pPr>
        <w:pStyle w:val="Textkrper"/>
        <w:widowControl w:val="0"/>
        <w:numPr>
          <w:ilvl w:val="2"/>
          <w:numId w:val="76"/>
        </w:numPr>
        <w:tabs>
          <w:tab w:val="left" w:pos="1080"/>
        </w:tabs>
        <w:spacing w:after="0"/>
        <w:rPr>
          <w:ins w:id="666" w:author="Gewies, Stefan" w:date="2016-03-17T15:10:00Z"/>
        </w:rPr>
      </w:pPr>
      <w:proofErr w:type="spellStart"/>
      <w:ins w:id="667" w:author="Gewies, Stefan" w:date="2016-03-17T15:10:00Z">
        <w:r>
          <w:rPr>
            <w:spacing w:val="-1"/>
          </w:rPr>
          <w:t>tbd</w:t>
        </w:r>
        <w:proofErr w:type="spellEnd"/>
      </w:ins>
    </w:p>
    <w:p w:rsidR="006B4ECF" w:rsidRDefault="006B4ECF" w:rsidP="006B4ECF">
      <w:pPr>
        <w:spacing w:before="9"/>
        <w:rPr>
          <w:ins w:id="668" w:author="Gewies, Stefan" w:date="2016-03-17T15:10:00Z"/>
          <w:rFonts w:eastAsia="Arial"/>
          <w:sz w:val="20"/>
          <w:szCs w:val="20"/>
        </w:rPr>
      </w:pPr>
    </w:p>
    <w:p w:rsidR="006B4ECF" w:rsidRDefault="006B4ECF" w:rsidP="006B4ECF">
      <w:pPr>
        <w:pStyle w:val="Textkrper"/>
        <w:widowControl w:val="0"/>
        <w:numPr>
          <w:ilvl w:val="2"/>
          <w:numId w:val="76"/>
        </w:numPr>
        <w:tabs>
          <w:tab w:val="left" w:pos="1080"/>
        </w:tabs>
        <w:spacing w:after="0"/>
        <w:rPr>
          <w:ins w:id="669" w:author="Gewies, Stefan" w:date="2016-03-17T15:10:00Z"/>
        </w:rPr>
      </w:pPr>
      <w:proofErr w:type="spellStart"/>
      <w:ins w:id="670" w:author="Gewies, Stefan" w:date="2016-03-17T15:10:00Z">
        <w:r>
          <w:rPr>
            <w:spacing w:val="-1"/>
          </w:rPr>
          <w:t>tbd</w:t>
        </w:r>
        <w:proofErr w:type="spellEnd"/>
      </w:ins>
    </w:p>
    <w:p w:rsidR="006B4ECF" w:rsidRDefault="006B4ECF" w:rsidP="006B4ECF">
      <w:pPr>
        <w:spacing w:before="9"/>
        <w:rPr>
          <w:ins w:id="671" w:author="Gewies, Stefan" w:date="2016-03-17T15:10:00Z"/>
          <w:rFonts w:eastAsia="Arial"/>
          <w:sz w:val="20"/>
          <w:szCs w:val="20"/>
        </w:rPr>
      </w:pPr>
    </w:p>
    <w:p w:rsidR="006B4ECF" w:rsidRDefault="006B4ECF" w:rsidP="006B4ECF">
      <w:pPr>
        <w:pStyle w:val="Textkrper"/>
        <w:widowControl w:val="0"/>
        <w:numPr>
          <w:ilvl w:val="2"/>
          <w:numId w:val="76"/>
        </w:numPr>
        <w:tabs>
          <w:tab w:val="left" w:pos="1080"/>
        </w:tabs>
        <w:spacing w:after="0"/>
        <w:rPr>
          <w:ins w:id="672" w:author="Gewies, Stefan" w:date="2016-03-17T15:10:00Z"/>
        </w:rPr>
      </w:pPr>
      <w:ins w:id="673" w:author="Gewies, Stefan" w:date="2016-03-17T15:10:00Z">
        <w:r>
          <w:rPr>
            <w:spacing w:val="-1"/>
          </w:rPr>
          <w:t>Performance</w:t>
        </w:r>
        <w:r>
          <w:rPr>
            <w:spacing w:val="-2"/>
          </w:rPr>
          <w:t xml:space="preserve"> </w:t>
        </w:r>
        <w:r>
          <w:rPr>
            <w:spacing w:val="-1"/>
          </w:rPr>
          <w:t>Aspects</w:t>
        </w:r>
      </w:ins>
    </w:p>
    <w:p w:rsidR="006B4ECF" w:rsidRPr="000D5D03" w:rsidRDefault="006B4ECF" w:rsidP="006B4ECF">
      <w:pPr>
        <w:pStyle w:val="Textkrper"/>
        <w:widowControl w:val="0"/>
        <w:numPr>
          <w:ilvl w:val="3"/>
          <w:numId w:val="76"/>
        </w:numPr>
        <w:tabs>
          <w:tab w:val="left" w:pos="1253"/>
        </w:tabs>
        <w:spacing w:before="121" w:after="0"/>
        <w:ind w:hanging="1132"/>
        <w:rPr>
          <w:ins w:id="674" w:author="Gewies, Stefan" w:date="2016-03-17T15:10:00Z"/>
        </w:rPr>
      </w:pPr>
      <w:ins w:id="675" w:author="Gewies, Stefan" w:date="2016-03-17T15:10:00Z">
        <w:r>
          <w:t>Latency</w:t>
        </w:r>
      </w:ins>
    </w:p>
    <w:p w:rsidR="006B4ECF" w:rsidRPr="000D5D03" w:rsidRDefault="006B4ECF" w:rsidP="006B4ECF">
      <w:pPr>
        <w:pStyle w:val="Textkrper"/>
        <w:widowControl w:val="0"/>
        <w:numPr>
          <w:ilvl w:val="3"/>
          <w:numId w:val="76"/>
        </w:numPr>
        <w:tabs>
          <w:tab w:val="left" w:pos="1253"/>
        </w:tabs>
        <w:spacing w:before="121" w:after="0"/>
        <w:ind w:hanging="1132"/>
        <w:rPr>
          <w:ins w:id="676" w:author="Gewies, Stefan" w:date="2016-03-17T15:10:00Z"/>
        </w:rPr>
      </w:pPr>
      <w:ins w:id="677" w:author="Gewies, Stefan" w:date="2016-03-17T15:10:00Z">
        <w:r>
          <w:rPr>
            <w:spacing w:val="-1"/>
          </w:rPr>
          <w:t xml:space="preserve">Availability </w:t>
        </w:r>
      </w:ins>
    </w:p>
    <w:p w:rsidR="006B4ECF" w:rsidRPr="000D5D03" w:rsidRDefault="006B4ECF" w:rsidP="006B4ECF">
      <w:pPr>
        <w:pStyle w:val="Textkrper"/>
        <w:widowControl w:val="0"/>
        <w:numPr>
          <w:ilvl w:val="3"/>
          <w:numId w:val="76"/>
        </w:numPr>
        <w:tabs>
          <w:tab w:val="left" w:pos="1253"/>
        </w:tabs>
        <w:spacing w:before="121" w:after="0"/>
        <w:ind w:hanging="1132"/>
        <w:rPr>
          <w:ins w:id="678" w:author="Gewies, Stefan" w:date="2016-03-17T15:10:00Z"/>
        </w:rPr>
      </w:pPr>
      <w:ins w:id="679" w:author="Gewies, Stefan" w:date="2016-03-17T15:10:00Z">
        <w:r>
          <w:rPr>
            <w:spacing w:val="-1"/>
          </w:rPr>
          <w:t>Continuity</w:t>
        </w:r>
      </w:ins>
    </w:p>
    <w:p w:rsidR="006B4ECF" w:rsidRDefault="006B4ECF" w:rsidP="006B4ECF">
      <w:pPr>
        <w:pStyle w:val="Textkrper"/>
        <w:widowControl w:val="0"/>
        <w:numPr>
          <w:ilvl w:val="3"/>
          <w:numId w:val="76"/>
        </w:numPr>
        <w:tabs>
          <w:tab w:val="left" w:pos="1253"/>
        </w:tabs>
        <w:spacing w:before="145" w:after="0"/>
        <w:ind w:hanging="1132"/>
        <w:rPr>
          <w:ins w:id="680" w:author="Gewies, Stefan" w:date="2016-03-17T15:10:00Z"/>
          <w:spacing w:val="-1"/>
        </w:rPr>
      </w:pPr>
      <w:ins w:id="681" w:author="Gewies, Stefan" w:date="2016-03-17T15:10:00Z">
        <w:r>
          <w:rPr>
            <w:spacing w:val="-1"/>
          </w:rPr>
          <w:t>Monitoring of transmission</w:t>
        </w:r>
      </w:ins>
    </w:p>
    <w:p w:rsidR="006B4ECF" w:rsidRDefault="006B4ECF" w:rsidP="006B4ECF">
      <w:pPr>
        <w:rPr>
          <w:ins w:id="682" w:author="Gewies, Stefan" w:date="2016-03-17T15:10:00Z"/>
          <w:rFonts w:eastAsia="Arial"/>
        </w:rPr>
      </w:pPr>
      <w:ins w:id="683" w:author="Gewies, Stefan" w:date="2016-03-17T15:10:00Z">
        <w:r>
          <w:br w:type="page"/>
        </w:r>
      </w:ins>
    </w:p>
    <w:p w:rsidR="006B4ECF" w:rsidRDefault="006B4ECF" w:rsidP="006B4ECF">
      <w:pPr>
        <w:pStyle w:val="Textkrper"/>
        <w:tabs>
          <w:tab w:val="left" w:pos="1253"/>
        </w:tabs>
        <w:spacing w:before="145"/>
        <w:ind w:left="1252"/>
        <w:rPr>
          <w:ins w:id="684" w:author="Gewies, Stefan" w:date="2016-03-17T15:10:00Z"/>
        </w:rPr>
      </w:pPr>
    </w:p>
    <w:p w:rsidR="006B4ECF" w:rsidRDefault="006B4ECF" w:rsidP="006B4ECF">
      <w:pPr>
        <w:spacing w:before="3"/>
        <w:rPr>
          <w:ins w:id="685" w:author="Gewies, Stefan" w:date="2016-03-17T15:10:00Z"/>
          <w:rFonts w:eastAsia="Arial"/>
          <w:sz w:val="32"/>
          <w:szCs w:val="32"/>
        </w:rPr>
      </w:pPr>
    </w:p>
    <w:p w:rsidR="006B4ECF" w:rsidRDefault="006B4ECF" w:rsidP="006B4ECF">
      <w:pPr>
        <w:pStyle w:val="berschrift4"/>
        <w:keepNext w:val="0"/>
        <w:widowControl w:val="0"/>
        <w:numPr>
          <w:ilvl w:val="1"/>
          <w:numId w:val="76"/>
        </w:numPr>
        <w:tabs>
          <w:tab w:val="left" w:pos="696"/>
        </w:tabs>
        <w:spacing w:before="0" w:after="0"/>
        <w:jc w:val="both"/>
        <w:rPr>
          <w:ins w:id="686" w:author="Gewies, Stefan" w:date="2016-03-17T15:10:00Z"/>
          <w:b/>
          <w:bCs/>
        </w:rPr>
      </w:pPr>
      <w:ins w:id="687" w:author="Gewies, Stefan" w:date="2016-03-17T15:10:00Z">
        <w:r>
          <w:rPr>
            <w:spacing w:val="-1"/>
          </w:rPr>
          <w:t>Technical</w:t>
        </w:r>
        <w:r>
          <w:rPr>
            <w:spacing w:val="2"/>
          </w:rPr>
          <w:t xml:space="preserve"> </w:t>
        </w:r>
        <w:r>
          <w:rPr>
            <w:spacing w:val="-1"/>
          </w:rPr>
          <w:t>Implementation</w:t>
        </w:r>
      </w:ins>
    </w:p>
    <w:p w:rsidR="006B4ECF" w:rsidRDefault="006B4ECF" w:rsidP="006B4ECF">
      <w:pPr>
        <w:rPr>
          <w:ins w:id="688" w:author="Gewies, Stefan" w:date="2016-03-17T15:10:00Z"/>
          <w:rFonts w:eastAsia="Arial"/>
          <w:sz w:val="20"/>
          <w:szCs w:val="20"/>
        </w:rPr>
      </w:pPr>
    </w:p>
    <w:p w:rsidR="006B4ECF" w:rsidRDefault="006B4ECF" w:rsidP="006B4ECF">
      <w:pPr>
        <w:spacing w:line="200" w:lineRule="atLeast"/>
        <w:ind w:left="1104"/>
        <w:rPr>
          <w:ins w:id="689" w:author="Gewies, Stefan" w:date="2016-03-17T15:10:00Z"/>
          <w:rFonts w:eastAsia="Arial"/>
          <w:sz w:val="20"/>
          <w:szCs w:val="20"/>
        </w:rPr>
      </w:pPr>
    </w:p>
    <w:p w:rsidR="006B4ECF" w:rsidRDefault="006B4ECF" w:rsidP="006B4ECF">
      <w:pPr>
        <w:tabs>
          <w:tab w:val="left" w:pos="2747"/>
        </w:tabs>
        <w:spacing w:before="5"/>
        <w:ind w:left="1307"/>
        <w:jc w:val="center"/>
        <w:rPr>
          <w:ins w:id="690" w:author="Gewies, Stefan" w:date="2016-03-17T15:10:00Z"/>
          <w:rFonts w:ascii="Times New Roman"/>
          <w:b/>
          <w:spacing w:val="-6"/>
          <w:sz w:val="20"/>
        </w:rPr>
      </w:pPr>
      <w:ins w:id="691" w:author="Gewies, Stefan" w:date="2016-03-17T15:10:00Z">
        <w:r>
          <w:rPr>
            <w:rFonts w:ascii="Times New Roman"/>
            <w:b/>
            <w:spacing w:val="-1"/>
            <w:sz w:val="20"/>
          </w:rPr>
          <w:t>Figure</w:t>
        </w:r>
        <w:r>
          <w:rPr>
            <w:rFonts w:ascii="Times New Roman"/>
            <w:b/>
            <w:spacing w:val="-8"/>
            <w:sz w:val="20"/>
          </w:rPr>
          <w:t xml:space="preserve"> </w:t>
        </w:r>
        <w:r>
          <w:rPr>
            <w:rFonts w:ascii="Times New Roman"/>
            <w:b/>
            <w:sz w:val="20"/>
          </w:rPr>
          <w:t>5:</w:t>
        </w:r>
        <w:r>
          <w:rPr>
            <w:rFonts w:ascii="Times New Roman"/>
            <w:b/>
            <w:sz w:val="20"/>
          </w:rPr>
          <w:tab/>
        </w:r>
        <w:r>
          <w:rPr>
            <w:rFonts w:ascii="Times New Roman"/>
            <w:b/>
            <w:spacing w:val="-1"/>
            <w:sz w:val="20"/>
          </w:rPr>
          <w:t>Implementation</w:t>
        </w:r>
        <w:r>
          <w:rPr>
            <w:rFonts w:ascii="Times New Roman"/>
            <w:b/>
            <w:spacing w:val="-6"/>
            <w:sz w:val="20"/>
          </w:rPr>
          <w:t xml:space="preserve"> </w:t>
        </w:r>
        <w:r>
          <w:rPr>
            <w:rFonts w:ascii="Times New Roman"/>
            <w:b/>
            <w:sz w:val="20"/>
          </w:rPr>
          <w:t>of</w:t>
        </w:r>
        <w:r>
          <w:rPr>
            <w:rFonts w:ascii="Times New Roman"/>
            <w:b/>
            <w:spacing w:val="-5"/>
            <w:sz w:val="20"/>
          </w:rPr>
          <w:t xml:space="preserve"> </w:t>
        </w:r>
        <w:r>
          <w:rPr>
            <w:rFonts w:ascii="Times New Roman"/>
            <w:b/>
            <w:sz w:val="20"/>
          </w:rPr>
          <w:t>a</w:t>
        </w:r>
        <w:r>
          <w:rPr>
            <w:rFonts w:ascii="Times New Roman"/>
            <w:b/>
            <w:spacing w:val="-5"/>
            <w:sz w:val="20"/>
          </w:rPr>
          <w:t xml:space="preserve"> phase-based </w:t>
        </w:r>
        <w:r>
          <w:rPr>
            <w:rFonts w:ascii="Times New Roman"/>
            <w:b/>
            <w:spacing w:val="-1"/>
            <w:sz w:val="20"/>
          </w:rPr>
          <w:t>DGNSS</w:t>
        </w:r>
        <w:r>
          <w:rPr>
            <w:rFonts w:ascii="Times New Roman"/>
            <w:b/>
            <w:spacing w:val="-4"/>
            <w:sz w:val="20"/>
          </w:rPr>
          <w:t xml:space="preserve"> </w:t>
        </w:r>
        <w:r>
          <w:rPr>
            <w:rFonts w:ascii="Times New Roman"/>
            <w:b/>
            <w:spacing w:val="-1"/>
            <w:sz w:val="20"/>
          </w:rPr>
          <w:t>service</w:t>
        </w:r>
        <w:r>
          <w:rPr>
            <w:rFonts w:ascii="Times New Roman"/>
            <w:b/>
            <w:spacing w:val="-6"/>
            <w:sz w:val="20"/>
          </w:rPr>
          <w:t xml:space="preserve"> </w:t>
        </w:r>
        <w:r>
          <w:rPr>
            <w:rFonts w:ascii="Times New Roman"/>
            <w:b/>
            <w:spacing w:val="-1"/>
            <w:sz w:val="20"/>
          </w:rPr>
          <w:t>taking into account supported transmission</w:t>
        </w:r>
      </w:ins>
    </w:p>
    <w:p w:rsidR="006B4ECF" w:rsidRDefault="006B4ECF" w:rsidP="006B4ECF">
      <w:pPr>
        <w:tabs>
          <w:tab w:val="left" w:pos="2747"/>
        </w:tabs>
        <w:spacing w:before="5"/>
        <w:ind w:left="1307"/>
        <w:rPr>
          <w:ins w:id="692" w:author="Gewies, Stefan" w:date="2016-03-17T15:10:00Z"/>
          <w:rFonts w:ascii="Times New Roman"/>
          <w:b/>
          <w:spacing w:val="-6"/>
          <w:sz w:val="20"/>
        </w:rPr>
      </w:pPr>
    </w:p>
    <w:p w:rsidR="006B4ECF" w:rsidRDefault="006B4ECF" w:rsidP="006B4ECF">
      <w:pPr>
        <w:spacing w:before="11"/>
        <w:rPr>
          <w:ins w:id="693" w:author="Gewies, Stefan" w:date="2016-03-17T15:10:00Z"/>
          <w:rFonts w:eastAsia="Arial"/>
          <w:sz w:val="20"/>
          <w:szCs w:val="20"/>
        </w:rPr>
      </w:pPr>
    </w:p>
    <w:p w:rsidR="006B4ECF" w:rsidRDefault="006B4ECF" w:rsidP="006B4ECF">
      <w:pPr>
        <w:pStyle w:val="Textkrper"/>
        <w:widowControl w:val="0"/>
        <w:numPr>
          <w:ilvl w:val="2"/>
          <w:numId w:val="76"/>
        </w:numPr>
        <w:tabs>
          <w:tab w:val="left" w:pos="1080"/>
        </w:tabs>
        <w:spacing w:after="0"/>
        <w:rPr>
          <w:ins w:id="694" w:author="Gewies, Stefan" w:date="2016-03-17T15:10:00Z"/>
        </w:rPr>
      </w:pPr>
      <w:ins w:id="695" w:author="Gewies, Stefan" w:date="2016-03-17T15:10:00Z">
        <w:r>
          <w:rPr>
            <w:spacing w:val="-1"/>
          </w:rPr>
          <w:t>Components</w:t>
        </w:r>
        <w:r>
          <w:rPr>
            <w:spacing w:val="-2"/>
          </w:rPr>
          <w:t xml:space="preserve"> of GNSS augmentation services</w:t>
        </w:r>
      </w:ins>
    </w:p>
    <w:p w:rsidR="006B4ECF" w:rsidRPr="00302908" w:rsidRDefault="006B4ECF" w:rsidP="006B4ECF">
      <w:pPr>
        <w:pStyle w:val="Textkrper"/>
        <w:tabs>
          <w:tab w:val="left" w:pos="689"/>
        </w:tabs>
        <w:spacing w:before="56"/>
        <w:ind w:right="108"/>
        <w:rPr>
          <w:ins w:id="696" w:author="Gewies, Stefan" w:date="2016-03-17T15:10:00Z"/>
        </w:rPr>
      </w:pPr>
      <w:ins w:id="697" w:author="Gewies, Stefan" w:date="2016-03-17T15:10:00Z">
        <w:r w:rsidRPr="00302908">
          <w:rPr>
            <w:rFonts w:asciiTheme="minorHAnsi" w:hAnsiTheme="minorHAnsi" w:cstheme="minorHAnsi"/>
            <w:b/>
            <w:bCs/>
            <w:color w:val="548DD4" w:themeColor="text2" w:themeTint="99"/>
            <w:spacing w:val="-1"/>
            <w:u w:val="thick" w:color="000000"/>
          </w:rPr>
          <w:t>Reference Station</w:t>
        </w:r>
        <w:r>
          <w:rPr>
            <w:rFonts w:asciiTheme="minorHAnsi" w:hAnsiTheme="minorHAnsi" w:cstheme="minorHAnsi"/>
            <w:b/>
            <w:bCs/>
            <w:color w:val="548DD4" w:themeColor="text2" w:themeTint="99"/>
            <w:spacing w:val="-1"/>
            <w:u w:val="thick" w:color="000000"/>
          </w:rPr>
          <w:t>s</w:t>
        </w:r>
      </w:ins>
    </w:p>
    <w:p w:rsidR="006B4ECF" w:rsidRPr="00302908" w:rsidRDefault="006B4ECF" w:rsidP="006B4ECF">
      <w:pPr>
        <w:pStyle w:val="Textkrper"/>
        <w:tabs>
          <w:tab w:val="left" w:pos="689"/>
        </w:tabs>
        <w:spacing w:before="56"/>
        <w:ind w:right="108"/>
        <w:rPr>
          <w:ins w:id="698" w:author="Gewies, Stefan" w:date="2016-03-17T15:10:00Z"/>
        </w:rPr>
      </w:pPr>
      <w:ins w:id="699" w:author="Gewies, Stefan" w:date="2016-03-17T15:10:00Z">
        <w:r>
          <w:rPr>
            <w:rFonts w:asciiTheme="minorHAnsi" w:hAnsiTheme="minorHAnsi" w:cstheme="minorHAnsi"/>
            <w:b/>
            <w:bCs/>
            <w:color w:val="548DD4" w:themeColor="text2" w:themeTint="99"/>
            <w:spacing w:val="-1"/>
            <w:u w:val="thick" w:color="000000"/>
          </w:rPr>
          <w:t>Monitoring Stations</w:t>
        </w:r>
      </w:ins>
    </w:p>
    <w:p w:rsidR="006B4ECF" w:rsidRPr="00302908" w:rsidRDefault="006B4ECF" w:rsidP="006B4ECF">
      <w:pPr>
        <w:pStyle w:val="Textkrper"/>
        <w:tabs>
          <w:tab w:val="left" w:pos="689"/>
        </w:tabs>
        <w:spacing w:before="56"/>
        <w:ind w:right="108"/>
        <w:rPr>
          <w:ins w:id="700" w:author="Gewies, Stefan" w:date="2016-03-17T15:10:00Z"/>
          <w:rFonts w:asciiTheme="minorHAnsi" w:hAnsiTheme="minorHAnsi" w:cstheme="minorHAnsi"/>
          <w:b/>
          <w:bCs/>
          <w:color w:val="548DD4" w:themeColor="text2" w:themeTint="99"/>
          <w:spacing w:val="-1"/>
          <w:u w:val="thick" w:color="000000"/>
        </w:rPr>
      </w:pPr>
      <w:ins w:id="701" w:author="Gewies, Stefan" w:date="2016-03-17T15:10:00Z">
        <w:r w:rsidRPr="00302908">
          <w:rPr>
            <w:rFonts w:asciiTheme="minorHAnsi" w:hAnsiTheme="minorHAnsi" w:cstheme="minorHAnsi"/>
            <w:b/>
            <w:bCs/>
            <w:color w:val="548DD4" w:themeColor="text2" w:themeTint="99"/>
            <w:spacing w:val="-1"/>
            <w:u w:val="thick" w:color="000000"/>
          </w:rPr>
          <w:t>Communications</w:t>
        </w:r>
      </w:ins>
    </w:p>
    <w:p w:rsidR="006B4ECF" w:rsidRDefault="006B4ECF" w:rsidP="006B4ECF">
      <w:pPr>
        <w:spacing w:before="2"/>
        <w:rPr>
          <w:ins w:id="702" w:author="Gewies, Stefan" w:date="2016-03-17T15:10:00Z"/>
          <w:rFonts w:eastAsia="Arial"/>
          <w:sz w:val="20"/>
          <w:szCs w:val="20"/>
        </w:rPr>
      </w:pPr>
    </w:p>
    <w:p w:rsidR="006B4ECF" w:rsidRPr="00302908" w:rsidRDefault="006B4ECF" w:rsidP="006B4ECF">
      <w:pPr>
        <w:pStyle w:val="Textkrper"/>
        <w:widowControl w:val="0"/>
        <w:numPr>
          <w:ilvl w:val="2"/>
          <w:numId w:val="76"/>
        </w:numPr>
        <w:tabs>
          <w:tab w:val="left" w:pos="1080"/>
        </w:tabs>
        <w:spacing w:before="72" w:after="0"/>
        <w:rPr>
          <w:ins w:id="703" w:author="Gewies, Stefan" w:date="2016-03-17T15:10:00Z"/>
        </w:rPr>
      </w:pPr>
      <w:ins w:id="704" w:author="Gewies, Stefan" w:date="2016-03-17T15:10:00Z">
        <w:r>
          <w:rPr>
            <w:spacing w:val="-1"/>
          </w:rPr>
          <w:t>Components</w:t>
        </w:r>
        <w:r>
          <w:rPr>
            <w:spacing w:val="-2"/>
          </w:rPr>
          <w:t xml:space="preserve"> of</w:t>
        </w:r>
        <w:r>
          <w:rPr>
            <w:spacing w:val="2"/>
          </w:rPr>
          <w:t xml:space="preserve"> </w:t>
        </w:r>
        <w:r>
          <w:rPr>
            <w:spacing w:val="-1"/>
          </w:rPr>
          <w:t>Transmission</w:t>
        </w:r>
        <w:r>
          <w:t xml:space="preserve"> </w:t>
        </w:r>
        <w:r>
          <w:rPr>
            <w:spacing w:val="-1"/>
          </w:rPr>
          <w:t>services</w:t>
        </w:r>
      </w:ins>
    </w:p>
    <w:p w:rsidR="006B4ECF" w:rsidRPr="00302908" w:rsidRDefault="006B4ECF" w:rsidP="006B4ECF">
      <w:pPr>
        <w:pStyle w:val="Textkrper"/>
        <w:tabs>
          <w:tab w:val="left" w:pos="689"/>
        </w:tabs>
        <w:spacing w:before="56"/>
        <w:ind w:right="108"/>
        <w:rPr>
          <w:ins w:id="705" w:author="Gewies, Stefan" w:date="2016-03-17T15:10:00Z"/>
        </w:rPr>
      </w:pPr>
      <w:ins w:id="706" w:author="Gewies, Stefan" w:date="2016-03-17T15:10:00Z">
        <w:r>
          <w:rPr>
            <w:rFonts w:asciiTheme="minorHAnsi" w:hAnsiTheme="minorHAnsi" w:cstheme="minorHAnsi"/>
            <w:b/>
            <w:bCs/>
            <w:color w:val="548DD4" w:themeColor="text2" w:themeTint="99"/>
            <w:spacing w:val="-1"/>
            <w:u w:val="thick" w:color="000000"/>
          </w:rPr>
          <w:t>Transmitter</w:t>
        </w:r>
      </w:ins>
    </w:p>
    <w:p w:rsidR="006B4ECF" w:rsidRPr="00302908" w:rsidRDefault="006B4ECF" w:rsidP="006B4ECF">
      <w:pPr>
        <w:pStyle w:val="Textkrper"/>
        <w:tabs>
          <w:tab w:val="left" w:pos="689"/>
        </w:tabs>
        <w:spacing w:before="56"/>
        <w:ind w:right="108"/>
        <w:rPr>
          <w:ins w:id="707" w:author="Gewies, Stefan" w:date="2016-03-17T15:10:00Z"/>
        </w:rPr>
      </w:pPr>
      <w:ins w:id="708" w:author="Gewies, Stefan" w:date="2016-03-17T15:10:00Z">
        <w:r>
          <w:rPr>
            <w:rFonts w:asciiTheme="minorHAnsi" w:hAnsiTheme="minorHAnsi" w:cstheme="minorHAnsi"/>
            <w:b/>
            <w:bCs/>
            <w:color w:val="548DD4" w:themeColor="text2" w:themeTint="99"/>
            <w:spacing w:val="-1"/>
            <w:u w:val="thick" w:color="000000"/>
          </w:rPr>
          <w:t>Transmission Monitors</w:t>
        </w:r>
      </w:ins>
    </w:p>
    <w:p w:rsidR="006B4ECF" w:rsidRPr="00302908" w:rsidRDefault="006B4ECF" w:rsidP="006B4ECF">
      <w:pPr>
        <w:pStyle w:val="Textkrper"/>
        <w:tabs>
          <w:tab w:val="left" w:pos="689"/>
        </w:tabs>
        <w:spacing w:before="56"/>
        <w:ind w:right="108"/>
        <w:rPr>
          <w:ins w:id="709" w:author="Gewies, Stefan" w:date="2016-03-17T15:10:00Z"/>
          <w:rFonts w:asciiTheme="minorHAnsi" w:hAnsiTheme="minorHAnsi" w:cstheme="minorHAnsi"/>
          <w:b/>
          <w:bCs/>
          <w:color w:val="548DD4" w:themeColor="text2" w:themeTint="99"/>
          <w:spacing w:val="-1"/>
          <w:u w:val="thick" w:color="000000"/>
        </w:rPr>
      </w:pPr>
      <w:ins w:id="710" w:author="Gewies, Stefan" w:date="2016-03-17T15:10:00Z">
        <w:r w:rsidRPr="00302908">
          <w:rPr>
            <w:rFonts w:asciiTheme="minorHAnsi" w:hAnsiTheme="minorHAnsi" w:cstheme="minorHAnsi"/>
            <w:b/>
            <w:bCs/>
            <w:color w:val="548DD4" w:themeColor="text2" w:themeTint="99"/>
            <w:spacing w:val="-1"/>
            <w:u w:val="thick" w:color="000000"/>
          </w:rPr>
          <w:t>Communications</w:t>
        </w:r>
      </w:ins>
    </w:p>
    <w:p w:rsidR="006B4ECF" w:rsidRDefault="006B4ECF" w:rsidP="006B4ECF">
      <w:pPr>
        <w:pStyle w:val="Textkrper"/>
        <w:tabs>
          <w:tab w:val="left" w:pos="1080"/>
        </w:tabs>
        <w:spacing w:before="72"/>
        <w:ind w:left="1080"/>
        <w:rPr>
          <w:ins w:id="711" w:author="Gewies, Stefan" w:date="2016-03-17T15:10:00Z"/>
        </w:rPr>
      </w:pPr>
    </w:p>
    <w:p w:rsidR="006B4ECF" w:rsidRPr="00302908" w:rsidRDefault="006B4ECF" w:rsidP="006B4ECF">
      <w:pPr>
        <w:pStyle w:val="Textkrper"/>
        <w:widowControl w:val="0"/>
        <w:numPr>
          <w:ilvl w:val="2"/>
          <w:numId w:val="76"/>
        </w:numPr>
        <w:tabs>
          <w:tab w:val="left" w:pos="1080"/>
        </w:tabs>
        <w:spacing w:after="0"/>
        <w:rPr>
          <w:ins w:id="712" w:author="Gewies, Stefan" w:date="2016-03-17T15:10:00Z"/>
        </w:rPr>
      </w:pPr>
      <w:ins w:id="713" w:author="Gewies, Stefan" w:date="2016-03-17T15:10:00Z">
        <w:r>
          <w:rPr>
            <w:spacing w:val="-1"/>
          </w:rPr>
          <w:t>Components for Remote</w:t>
        </w:r>
        <w:r>
          <w:rPr>
            <w:spacing w:val="-2"/>
          </w:rPr>
          <w:t xml:space="preserve"> </w:t>
        </w:r>
        <w:r>
          <w:rPr>
            <w:spacing w:val="-1"/>
          </w:rPr>
          <w:t>Control</w:t>
        </w:r>
        <w:r>
          <w:rPr>
            <w:spacing w:val="-3"/>
          </w:rPr>
          <w:t xml:space="preserve"> </w:t>
        </w:r>
      </w:ins>
    </w:p>
    <w:p w:rsidR="006B4ECF" w:rsidRPr="005A47C4" w:rsidRDefault="006B4ECF" w:rsidP="006B4ECF">
      <w:pPr>
        <w:pStyle w:val="Textkrper"/>
        <w:widowControl w:val="0"/>
        <w:numPr>
          <w:ilvl w:val="2"/>
          <w:numId w:val="76"/>
        </w:numPr>
        <w:tabs>
          <w:tab w:val="left" w:pos="1080"/>
        </w:tabs>
        <w:spacing w:after="0"/>
        <w:rPr>
          <w:ins w:id="714" w:author="Gewies, Stefan" w:date="2016-03-17T15:10:00Z"/>
        </w:rPr>
      </w:pPr>
      <w:ins w:id="715" w:author="Gewies, Stefan" w:date="2016-03-17T15:10:00Z">
        <w:r>
          <w:rPr>
            <w:spacing w:val="-3"/>
          </w:rPr>
          <w:t xml:space="preserve">Components for </w:t>
        </w:r>
        <w:r>
          <w:rPr>
            <w:spacing w:val="-1"/>
          </w:rPr>
          <w:t>enhanced</w:t>
        </w:r>
        <w:r>
          <w:rPr>
            <w:spacing w:val="3"/>
          </w:rPr>
          <w:t xml:space="preserve"> </w:t>
        </w:r>
        <w:r>
          <w:rPr>
            <w:spacing w:val="-1"/>
          </w:rPr>
          <w:t>Monitoring</w:t>
        </w:r>
      </w:ins>
    </w:p>
    <w:p w:rsidR="006B4ECF" w:rsidRDefault="006B4ECF" w:rsidP="006B4ECF">
      <w:pPr>
        <w:pStyle w:val="Textkrper"/>
        <w:tabs>
          <w:tab w:val="left" w:pos="1080"/>
        </w:tabs>
        <w:ind w:left="1080"/>
        <w:rPr>
          <w:ins w:id="716" w:author="Gewies, Stefan" w:date="2016-03-17T15:10:00Z"/>
        </w:rPr>
      </w:pPr>
    </w:p>
    <w:p w:rsidR="006B4ECF" w:rsidRDefault="006B4ECF" w:rsidP="006B4ECF">
      <w:pPr>
        <w:spacing w:before="9"/>
        <w:rPr>
          <w:ins w:id="717" w:author="Gewies, Stefan" w:date="2016-03-17T15:10:00Z"/>
          <w:rFonts w:eastAsia="Arial"/>
          <w:sz w:val="20"/>
          <w:szCs w:val="20"/>
        </w:rPr>
      </w:pPr>
    </w:p>
    <w:p w:rsidR="006B4ECF" w:rsidRDefault="006B4ECF" w:rsidP="006B4ECF">
      <w:pPr>
        <w:pStyle w:val="berschrift1"/>
        <w:ind w:left="86"/>
        <w:rPr>
          <w:ins w:id="718" w:author="Gewies, Stefan" w:date="2016-03-17T15:10:00Z"/>
        </w:rPr>
      </w:pPr>
      <w:bookmarkStart w:id="719" w:name="_Toc445902068"/>
      <w:ins w:id="720" w:author="Gewies, Stefan" w:date="2016-03-17T15:10:00Z">
        <w:r>
          <w:t xml:space="preserve">4   </w:t>
        </w:r>
        <w:r>
          <w:rPr>
            <w:spacing w:val="6"/>
          </w:rPr>
          <w:t xml:space="preserve"> </w:t>
        </w:r>
        <w:r>
          <w:t xml:space="preserve">OPERATIONAL </w:t>
        </w:r>
        <w:r>
          <w:rPr>
            <w:spacing w:val="-2"/>
          </w:rPr>
          <w:t>ASPECTS</w:t>
        </w:r>
        <w:bookmarkEnd w:id="719"/>
      </w:ins>
    </w:p>
    <w:p w:rsidR="006B4ECF" w:rsidRPr="00302908" w:rsidRDefault="006B4ECF" w:rsidP="006B4ECF">
      <w:pPr>
        <w:pStyle w:val="Textkrper"/>
        <w:tabs>
          <w:tab w:val="left" w:pos="687"/>
        </w:tabs>
        <w:spacing w:before="56"/>
        <w:ind w:right="108"/>
        <w:rPr>
          <w:ins w:id="721" w:author="Gewies, Stefan" w:date="2016-03-17T15:10:00Z"/>
          <w:rFonts w:asciiTheme="minorHAnsi" w:hAnsiTheme="minorHAnsi" w:cstheme="minorHAnsi"/>
          <w:b/>
          <w:bCs/>
          <w:color w:val="548DD4" w:themeColor="text2" w:themeTint="99"/>
          <w:spacing w:val="-1"/>
          <w:u w:val="thick" w:color="000000"/>
        </w:rPr>
      </w:pPr>
      <w:ins w:id="722" w:author="Gewies, Stefan" w:date="2016-03-17T15:10:00Z">
        <w:r w:rsidRPr="00302908">
          <w:rPr>
            <w:rFonts w:asciiTheme="minorHAnsi" w:hAnsiTheme="minorHAnsi" w:cstheme="minorHAnsi"/>
            <w:b/>
            <w:bCs/>
            <w:color w:val="548DD4" w:themeColor="text2" w:themeTint="99"/>
            <w:spacing w:val="-1"/>
            <w:u w:val="thick" w:color="000000"/>
          </w:rPr>
          <w:t xml:space="preserve">Operation and Maintenance: </w:t>
        </w:r>
      </w:ins>
    </w:p>
    <w:p w:rsidR="006B4ECF" w:rsidRPr="00302908" w:rsidRDefault="006B4ECF" w:rsidP="006B4ECF">
      <w:pPr>
        <w:pStyle w:val="Textkrper"/>
        <w:tabs>
          <w:tab w:val="left" w:pos="689"/>
        </w:tabs>
        <w:spacing w:before="56"/>
        <w:ind w:right="108"/>
        <w:rPr>
          <w:ins w:id="723" w:author="Gewies, Stefan" w:date="2016-03-17T15:10:00Z"/>
          <w:rFonts w:asciiTheme="minorHAnsi" w:hAnsiTheme="minorHAnsi" w:cstheme="minorHAnsi"/>
          <w:b/>
          <w:bCs/>
          <w:color w:val="548DD4" w:themeColor="text2" w:themeTint="99"/>
          <w:spacing w:val="-1"/>
          <w:u w:val="thick" w:color="000000"/>
        </w:rPr>
      </w:pPr>
      <w:ins w:id="724" w:author="Gewies, Stefan" w:date="2016-03-17T15:10:00Z">
        <w:r w:rsidRPr="00302908">
          <w:rPr>
            <w:rFonts w:asciiTheme="minorHAnsi" w:hAnsiTheme="minorHAnsi" w:cstheme="minorHAnsi"/>
            <w:b/>
            <w:bCs/>
            <w:color w:val="548DD4" w:themeColor="text2" w:themeTint="99"/>
            <w:spacing w:val="-1"/>
            <w:u w:val="thick" w:color="000000"/>
          </w:rPr>
          <w:t xml:space="preserve">Performance Verification: </w:t>
        </w:r>
      </w:ins>
    </w:p>
    <w:p w:rsidR="006B4ECF" w:rsidRPr="00302908" w:rsidRDefault="006B4ECF" w:rsidP="006B4ECF">
      <w:pPr>
        <w:pStyle w:val="Textkrper"/>
        <w:tabs>
          <w:tab w:val="left" w:pos="687"/>
        </w:tabs>
        <w:spacing w:before="56"/>
        <w:ind w:right="108"/>
        <w:rPr>
          <w:ins w:id="725" w:author="Gewies, Stefan" w:date="2016-03-17T15:10:00Z"/>
          <w:rFonts w:asciiTheme="minorHAnsi" w:hAnsiTheme="minorHAnsi" w:cstheme="minorHAnsi"/>
          <w:b/>
          <w:bCs/>
          <w:color w:val="548DD4" w:themeColor="text2" w:themeTint="99"/>
          <w:spacing w:val="-1"/>
          <w:u w:val="thick" w:color="000000"/>
        </w:rPr>
      </w:pPr>
      <w:ins w:id="726" w:author="Gewies, Stefan" w:date="2016-03-17T15:10:00Z">
        <w:r w:rsidRPr="00302908">
          <w:rPr>
            <w:rFonts w:asciiTheme="minorHAnsi" w:hAnsiTheme="minorHAnsi" w:cstheme="minorHAnsi"/>
            <w:b/>
            <w:bCs/>
            <w:color w:val="548DD4" w:themeColor="text2" w:themeTint="99"/>
            <w:spacing w:val="-1"/>
            <w:u w:val="thick" w:color="000000"/>
          </w:rPr>
          <w:t xml:space="preserve">Publication of information: </w:t>
        </w:r>
      </w:ins>
    </w:p>
    <w:p w:rsidR="006B4ECF" w:rsidRDefault="006B4ECF" w:rsidP="006B4ECF">
      <w:pPr>
        <w:jc w:val="both"/>
        <w:rPr>
          <w:ins w:id="727" w:author="Gewies, Stefan" w:date="2016-03-17T15:10:00Z"/>
        </w:rPr>
        <w:sectPr w:rsidR="006B4ECF">
          <w:footerReference w:type="default" r:id="rId39"/>
          <w:pgSz w:w="11900" w:h="16840"/>
          <w:pgMar w:top="1260" w:right="1320" w:bottom="1060" w:left="1320" w:header="874" w:footer="863" w:gutter="0"/>
          <w:cols w:space="720"/>
        </w:sectPr>
      </w:pPr>
    </w:p>
    <w:p w:rsidR="006B4ECF" w:rsidRDefault="006B4ECF" w:rsidP="006B4ECF">
      <w:pPr>
        <w:rPr>
          <w:ins w:id="728" w:author="Gewies, Stefan" w:date="2016-03-17T15:10:00Z"/>
          <w:rFonts w:eastAsia="Arial"/>
          <w:sz w:val="20"/>
          <w:szCs w:val="20"/>
        </w:rPr>
      </w:pPr>
    </w:p>
    <w:p w:rsidR="006B4ECF" w:rsidRDefault="006B4ECF" w:rsidP="006B4ECF">
      <w:pPr>
        <w:spacing w:before="11"/>
        <w:rPr>
          <w:ins w:id="729" w:author="Gewies, Stefan" w:date="2016-03-17T15:10:00Z"/>
          <w:rFonts w:eastAsia="Arial"/>
          <w:sz w:val="19"/>
          <w:szCs w:val="19"/>
        </w:rPr>
      </w:pPr>
    </w:p>
    <w:p w:rsidR="006B4ECF" w:rsidRDefault="006B4ECF" w:rsidP="006B4ECF">
      <w:pPr>
        <w:pStyle w:val="berschrift4"/>
        <w:keepNext w:val="0"/>
        <w:widowControl w:val="0"/>
        <w:numPr>
          <w:ilvl w:val="1"/>
          <w:numId w:val="75"/>
        </w:numPr>
        <w:tabs>
          <w:tab w:val="left" w:pos="696"/>
        </w:tabs>
        <w:spacing w:before="72" w:after="0"/>
        <w:jc w:val="both"/>
        <w:rPr>
          <w:ins w:id="730" w:author="Gewies, Stefan" w:date="2016-03-17T15:10:00Z"/>
          <w:b/>
          <w:bCs/>
        </w:rPr>
      </w:pPr>
      <w:ins w:id="731" w:author="Gewies, Stefan" w:date="2016-03-17T15:10:00Z">
        <w:r>
          <w:rPr>
            <w:spacing w:val="-1"/>
          </w:rPr>
          <w:t>Operation</w:t>
        </w:r>
        <w:r>
          <w:rPr>
            <w:spacing w:val="-2"/>
          </w:rPr>
          <w:t xml:space="preserve"> </w:t>
        </w:r>
        <w:r>
          <w:rPr>
            <w:spacing w:val="-1"/>
          </w:rPr>
          <w:t>and</w:t>
        </w:r>
        <w:r>
          <w:rPr>
            <w:spacing w:val="-2"/>
          </w:rPr>
          <w:t xml:space="preserve"> </w:t>
        </w:r>
        <w:r>
          <w:rPr>
            <w:spacing w:val="-1"/>
          </w:rPr>
          <w:t>Maintenance</w:t>
        </w:r>
      </w:ins>
    </w:p>
    <w:p w:rsidR="006B4ECF" w:rsidRDefault="006B4ECF" w:rsidP="006B4ECF">
      <w:pPr>
        <w:pStyle w:val="berschrift4"/>
        <w:keepNext w:val="0"/>
        <w:widowControl w:val="0"/>
        <w:numPr>
          <w:ilvl w:val="1"/>
          <w:numId w:val="75"/>
        </w:numPr>
        <w:tabs>
          <w:tab w:val="left" w:pos="696"/>
        </w:tabs>
        <w:spacing w:before="198" w:after="0"/>
        <w:jc w:val="both"/>
        <w:rPr>
          <w:ins w:id="732" w:author="Gewies, Stefan" w:date="2016-03-17T15:10:00Z"/>
          <w:b/>
          <w:bCs/>
        </w:rPr>
      </w:pPr>
      <w:ins w:id="733" w:author="Gewies, Stefan" w:date="2016-03-17T15:10:00Z">
        <w:r>
          <w:rPr>
            <w:spacing w:val="-1"/>
          </w:rPr>
          <w:t>Performance</w:t>
        </w:r>
        <w:r>
          <w:t xml:space="preserve"> </w:t>
        </w:r>
        <w:r>
          <w:rPr>
            <w:spacing w:val="-1"/>
          </w:rPr>
          <w:t>verification</w:t>
        </w:r>
      </w:ins>
    </w:p>
    <w:p w:rsidR="006B4ECF" w:rsidRDefault="006B4ECF" w:rsidP="006B4ECF">
      <w:pPr>
        <w:spacing w:before="9"/>
        <w:rPr>
          <w:ins w:id="734" w:author="Gewies, Stefan" w:date="2016-03-17T15:10:00Z"/>
          <w:rFonts w:eastAsia="Arial"/>
          <w:sz w:val="20"/>
          <w:szCs w:val="20"/>
        </w:rPr>
      </w:pPr>
    </w:p>
    <w:p w:rsidR="006B4ECF" w:rsidRDefault="006B4ECF" w:rsidP="006B4ECF">
      <w:pPr>
        <w:pStyle w:val="Textkrper"/>
        <w:widowControl w:val="0"/>
        <w:numPr>
          <w:ilvl w:val="2"/>
          <w:numId w:val="74"/>
        </w:numPr>
        <w:tabs>
          <w:tab w:val="left" w:pos="840"/>
        </w:tabs>
        <w:spacing w:after="0"/>
        <w:ind w:firstLine="0"/>
        <w:rPr>
          <w:ins w:id="735" w:author="Gewies, Stefan" w:date="2016-03-17T15:10:00Z"/>
        </w:rPr>
      </w:pPr>
      <w:ins w:id="736" w:author="Gewies, Stefan" w:date="2016-03-17T15:10:00Z">
        <w:r>
          <w:rPr>
            <w:spacing w:val="-1"/>
          </w:rPr>
          <w:t>Availability in the coverage area</w:t>
        </w:r>
      </w:ins>
    </w:p>
    <w:p w:rsidR="006B4ECF" w:rsidRDefault="006B4ECF" w:rsidP="006B4ECF">
      <w:pPr>
        <w:spacing w:before="11"/>
        <w:rPr>
          <w:ins w:id="737" w:author="Gewies, Stefan" w:date="2016-03-17T15:10:00Z"/>
          <w:rFonts w:eastAsia="Arial"/>
          <w:sz w:val="20"/>
          <w:szCs w:val="20"/>
        </w:rPr>
      </w:pPr>
    </w:p>
    <w:p w:rsidR="006B4ECF" w:rsidRDefault="006B4ECF" w:rsidP="006B4ECF">
      <w:pPr>
        <w:pStyle w:val="Textkrper"/>
        <w:widowControl w:val="0"/>
        <w:numPr>
          <w:ilvl w:val="2"/>
          <w:numId w:val="74"/>
        </w:numPr>
        <w:tabs>
          <w:tab w:val="left" w:pos="840"/>
        </w:tabs>
        <w:spacing w:after="0"/>
        <w:ind w:left="840"/>
        <w:rPr>
          <w:ins w:id="738" w:author="Gewies, Stefan" w:date="2016-03-17T15:10:00Z"/>
        </w:rPr>
      </w:pPr>
      <w:ins w:id="739" w:author="Gewies, Stefan" w:date="2016-03-17T15:10:00Z">
        <w:r>
          <w:rPr>
            <w:spacing w:val="-1"/>
          </w:rPr>
          <w:t>Continuity</w:t>
        </w:r>
      </w:ins>
    </w:p>
    <w:p w:rsidR="006B4ECF" w:rsidRDefault="006B4ECF" w:rsidP="006B4ECF">
      <w:pPr>
        <w:spacing w:before="2"/>
        <w:rPr>
          <w:ins w:id="740" w:author="Gewies, Stefan" w:date="2016-03-17T15:10:00Z"/>
          <w:rFonts w:eastAsia="Arial"/>
          <w:sz w:val="20"/>
          <w:szCs w:val="20"/>
        </w:rPr>
      </w:pPr>
    </w:p>
    <w:p w:rsidR="006B4ECF" w:rsidRDefault="006B4ECF" w:rsidP="006B4ECF">
      <w:pPr>
        <w:pStyle w:val="Textkrper"/>
        <w:widowControl w:val="0"/>
        <w:numPr>
          <w:ilvl w:val="2"/>
          <w:numId w:val="74"/>
        </w:numPr>
        <w:tabs>
          <w:tab w:val="left" w:pos="840"/>
        </w:tabs>
        <w:spacing w:before="72" w:after="0" w:line="352" w:lineRule="auto"/>
        <w:ind w:right="4696" w:firstLine="0"/>
        <w:jc w:val="left"/>
        <w:rPr>
          <w:ins w:id="741" w:author="Gewies, Stefan" w:date="2016-03-17T15:10:00Z"/>
          <w:sz w:val="20"/>
          <w:szCs w:val="20"/>
        </w:rPr>
      </w:pPr>
      <w:ins w:id="742" w:author="Gewies, Stefan" w:date="2016-03-17T15:10:00Z">
        <w:r>
          <w:rPr>
            <w:spacing w:val="-1"/>
          </w:rPr>
          <w:t>Verification</w:t>
        </w:r>
        <w:r>
          <w:t xml:space="preserve"> </w:t>
        </w:r>
        <w:r>
          <w:rPr>
            <w:spacing w:val="-2"/>
          </w:rPr>
          <w:t>of</w:t>
        </w:r>
        <w:r>
          <w:rPr>
            <w:spacing w:val="2"/>
          </w:rPr>
          <w:t xml:space="preserve"> </w:t>
        </w:r>
        <w:r>
          <w:rPr>
            <w:spacing w:val="-1"/>
          </w:rPr>
          <w:t>integrity</w:t>
        </w:r>
        <w:r>
          <w:rPr>
            <w:spacing w:val="-2"/>
          </w:rPr>
          <w:t xml:space="preserve"> </w:t>
        </w:r>
        <w:r>
          <w:rPr>
            <w:spacing w:val="-1"/>
          </w:rPr>
          <w:t>monitoring</w:t>
        </w:r>
        <w:r>
          <w:rPr>
            <w:spacing w:val="29"/>
          </w:rPr>
          <w:t xml:space="preserve"> </w:t>
        </w:r>
      </w:ins>
    </w:p>
    <w:p w:rsidR="006B4ECF" w:rsidRPr="00C00D5F" w:rsidRDefault="006B4ECF" w:rsidP="006B4ECF">
      <w:pPr>
        <w:pStyle w:val="Textkrper"/>
        <w:widowControl w:val="0"/>
        <w:numPr>
          <w:ilvl w:val="2"/>
          <w:numId w:val="74"/>
        </w:numPr>
        <w:tabs>
          <w:tab w:val="left" w:pos="840"/>
        </w:tabs>
        <w:spacing w:after="0" w:line="352" w:lineRule="auto"/>
        <w:ind w:right="4574" w:firstLine="0"/>
        <w:jc w:val="left"/>
        <w:rPr>
          <w:ins w:id="743" w:author="Gewies, Stefan" w:date="2016-03-17T15:10:00Z"/>
        </w:rPr>
      </w:pPr>
      <w:ins w:id="744" w:author="Gewies, Stefan" w:date="2016-03-17T15:10:00Z">
        <w:r>
          <w:rPr>
            <w:spacing w:val="-1"/>
          </w:rPr>
          <w:t>Verification</w:t>
        </w:r>
        <w:r>
          <w:t xml:space="preserve"> </w:t>
        </w:r>
        <w:r>
          <w:rPr>
            <w:spacing w:val="-2"/>
          </w:rPr>
          <w:t>of</w:t>
        </w:r>
        <w:r>
          <w:rPr>
            <w:spacing w:val="2"/>
          </w:rPr>
          <w:t xml:space="preserve"> </w:t>
        </w:r>
        <w:r>
          <w:rPr>
            <w:spacing w:val="-1"/>
          </w:rPr>
          <w:t>Accuracy</w:t>
        </w:r>
        <w:r>
          <w:rPr>
            <w:spacing w:val="25"/>
          </w:rPr>
          <w:t xml:space="preserve"> </w:t>
        </w:r>
      </w:ins>
    </w:p>
    <w:p w:rsidR="006B4ECF" w:rsidRDefault="006B4ECF" w:rsidP="006B4ECF">
      <w:pPr>
        <w:pStyle w:val="berschrift4"/>
        <w:keepNext w:val="0"/>
        <w:widowControl w:val="0"/>
        <w:numPr>
          <w:ilvl w:val="1"/>
          <w:numId w:val="73"/>
        </w:numPr>
        <w:tabs>
          <w:tab w:val="left" w:pos="696"/>
        </w:tabs>
        <w:spacing w:before="119" w:after="0"/>
        <w:jc w:val="both"/>
        <w:rPr>
          <w:ins w:id="745" w:author="Gewies, Stefan" w:date="2016-03-17T15:10:00Z"/>
          <w:b/>
          <w:bCs/>
        </w:rPr>
      </w:pPr>
      <w:ins w:id="746" w:author="Gewies, Stefan" w:date="2016-03-17T15:10:00Z">
        <w:r>
          <w:rPr>
            <w:spacing w:val="-1"/>
          </w:rPr>
          <w:t>Publication</w:t>
        </w:r>
        <w:r>
          <w:t xml:space="preserve"> </w:t>
        </w:r>
        <w:r>
          <w:rPr>
            <w:spacing w:val="-2"/>
          </w:rPr>
          <w:t>of</w:t>
        </w:r>
        <w:r>
          <w:rPr>
            <w:spacing w:val="-1"/>
          </w:rPr>
          <w:t xml:space="preserve"> information</w:t>
        </w:r>
      </w:ins>
    </w:p>
    <w:p w:rsidR="006B4ECF" w:rsidRDefault="006B4ECF" w:rsidP="006B4ECF">
      <w:pPr>
        <w:rPr>
          <w:ins w:id="747" w:author="Gewies, Stefan" w:date="2016-03-17T15:10:00Z"/>
          <w:rFonts w:eastAsia="Arial"/>
          <w:sz w:val="20"/>
          <w:szCs w:val="20"/>
        </w:rPr>
      </w:pPr>
    </w:p>
    <w:p w:rsidR="006B4ECF" w:rsidRDefault="006B4ECF" w:rsidP="006B4ECF">
      <w:pPr>
        <w:spacing w:before="3"/>
        <w:rPr>
          <w:ins w:id="748" w:author="Gewies, Stefan" w:date="2016-03-17T15:10:00Z"/>
          <w:rFonts w:eastAsia="Arial"/>
          <w:sz w:val="20"/>
          <w:szCs w:val="20"/>
        </w:rPr>
      </w:pPr>
    </w:p>
    <w:p w:rsidR="006B4ECF" w:rsidRDefault="006B4ECF" w:rsidP="006B4ECF">
      <w:pPr>
        <w:pStyle w:val="berschrift2"/>
        <w:rPr>
          <w:ins w:id="749" w:author="Gewies, Stefan" w:date="2016-03-17T15:10:00Z"/>
          <w:bCs/>
        </w:rPr>
      </w:pPr>
      <w:bookmarkStart w:id="750" w:name="_Toc445902069"/>
      <w:ins w:id="751" w:author="Gewies, Stefan" w:date="2016-03-17T15:10:00Z">
        <w:r>
          <w:rPr>
            <w:w w:val="95"/>
          </w:rPr>
          <w:t>5</w:t>
        </w:r>
        <w:r>
          <w:rPr>
            <w:w w:val="95"/>
          </w:rPr>
          <w:tab/>
        </w:r>
        <w:r>
          <w:t>REFERENCES</w:t>
        </w:r>
        <w:bookmarkEnd w:id="750"/>
      </w:ins>
    </w:p>
    <w:p w:rsidR="006B4ECF" w:rsidRDefault="006B4ECF" w:rsidP="006B4ECF">
      <w:pPr>
        <w:spacing w:before="9"/>
        <w:rPr>
          <w:ins w:id="752" w:author="Gewies, Stefan" w:date="2016-03-17T15:10:00Z"/>
          <w:rFonts w:eastAsia="Arial"/>
          <w:b/>
          <w:bCs/>
          <w:sz w:val="31"/>
          <w:szCs w:val="31"/>
        </w:rPr>
      </w:pPr>
    </w:p>
    <w:p w:rsidR="006B4ECF" w:rsidRDefault="006B4ECF" w:rsidP="006B4ECF">
      <w:pPr>
        <w:spacing w:before="58"/>
        <w:ind w:left="119"/>
        <w:rPr>
          <w:ins w:id="753" w:author="Gewies, Stefan" w:date="2016-03-17T15:10:00Z"/>
          <w:rFonts w:eastAsia="Arial"/>
          <w:sz w:val="16"/>
          <w:szCs w:val="16"/>
        </w:rPr>
      </w:pPr>
      <w:ins w:id="754" w:author="Gewies, Stefan" w:date="2016-03-17T15:10:00Z">
        <w:r>
          <w:rPr>
            <w:rFonts w:eastAsia="Arial"/>
            <w:spacing w:val="-1"/>
            <w:sz w:val="16"/>
            <w:szCs w:val="16"/>
          </w:rPr>
          <w:t>[1]</w:t>
        </w:r>
        <w:r>
          <w:rPr>
            <w:rFonts w:eastAsia="Arial"/>
            <w:sz w:val="16"/>
            <w:szCs w:val="16"/>
          </w:rPr>
          <w:t xml:space="preserve">   </w:t>
        </w:r>
        <w:r>
          <w:rPr>
            <w:rFonts w:eastAsia="Arial"/>
            <w:spacing w:val="3"/>
            <w:sz w:val="16"/>
            <w:szCs w:val="16"/>
          </w:rPr>
          <w:t xml:space="preserve"> </w:t>
        </w:r>
        <w:r>
          <w:rPr>
            <w:rFonts w:eastAsia="Arial"/>
            <w:spacing w:val="-1"/>
            <w:sz w:val="16"/>
            <w:szCs w:val="16"/>
          </w:rPr>
          <w:t>IALA Recommendation</w:t>
        </w:r>
        <w:r>
          <w:rPr>
            <w:rFonts w:eastAsia="Arial"/>
            <w:sz w:val="16"/>
            <w:szCs w:val="16"/>
          </w:rPr>
          <w:t xml:space="preserve"> </w:t>
        </w:r>
        <w:r>
          <w:rPr>
            <w:rFonts w:eastAsia="Arial"/>
            <w:spacing w:val="-1"/>
            <w:sz w:val="16"/>
            <w:szCs w:val="16"/>
          </w:rPr>
          <w:t>R-135</w:t>
        </w:r>
        <w:r>
          <w:rPr>
            <w:rFonts w:eastAsia="Arial"/>
            <w:sz w:val="16"/>
            <w:szCs w:val="16"/>
          </w:rPr>
          <w:t xml:space="preserve"> </w:t>
        </w:r>
        <w:r>
          <w:rPr>
            <w:rFonts w:eastAsia="Arial"/>
            <w:spacing w:val="-1"/>
            <w:sz w:val="16"/>
            <w:szCs w:val="16"/>
          </w:rPr>
          <w:t>“On</w:t>
        </w:r>
        <w:r>
          <w:rPr>
            <w:rFonts w:eastAsia="Arial"/>
            <w:spacing w:val="-2"/>
            <w:sz w:val="16"/>
            <w:szCs w:val="16"/>
          </w:rPr>
          <w:t xml:space="preserve"> </w:t>
        </w:r>
        <w:r>
          <w:rPr>
            <w:rFonts w:eastAsia="Arial"/>
            <w:spacing w:val="-1"/>
            <w:sz w:val="16"/>
            <w:szCs w:val="16"/>
          </w:rPr>
          <w:t>the</w:t>
        </w:r>
        <w:r>
          <w:rPr>
            <w:rFonts w:eastAsia="Arial"/>
            <w:spacing w:val="-2"/>
            <w:sz w:val="16"/>
            <w:szCs w:val="16"/>
          </w:rPr>
          <w:t xml:space="preserve"> </w:t>
        </w:r>
        <w:r>
          <w:rPr>
            <w:rFonts w:eastAsia="Arial"/>
            <w:spacing w:val="-1"/>
            <w:sz w:val="16"/>
            <w:szCs w:val="16"/>
          </w:rPr>
          <w:t>Future</w:t>
        </w:r>
        <w:r>
          <w:rPr>
            <w:rFonts w:eastAsia="Arial"/>
            <w:sz w:val="16"/>
            <w:szCs w:val="16"/>
          </w:rPr>
          <w:t xml:space="preserve"> </w:t>
        </w:r>
        <w:r>
          <w:rPr>
            <w:rFonts w:eastAsia="Arial"/>
            <w:spacing w:val="-1"/>
            <w:sz w:val="16"/>
            <w:szCs w:val="16"/>
          </w:rPr>
          <w:t>of DGNSS”, Edition</w:t>
        </w:r>
        <w:r>
          <w:rPr>
            <w:rFonts w:eastAsia="Arial"/>
            <w:sz w:val="16"/>
            <w:szCs w:val="16"/>
          </w:rPr>
          <w:t xml:space="preserve"> </w:t>
        </w:r>
        <w:r>
          <w:rPr>
            <w:rFonts w:eastAsia="Arial"/>
            <w:spacing w:val="-2"/>
            <w:sz w:val="16"/>
            <w:szCs w:val="16"/>
          </w:rPr>
          <w:t>1,</w:t>
        </w:r>
        <w:r>
          <w:rPr>
            <w:rFonts w:eastAsia="Arial"/>
            <w:spacing w:val="-1"/>
            <w:sz w:val="16"/>
            <w:szCs w:val="16"/>
          </w:rPr>
          <w:t xml:space="preserve"> December</w:t>
        </w:r>
        <w:r>
          <w:rPr>
            <w:rFonts w:eastAsia="Arial"/>
            <w:sz w:val="16"/>
            <w:szCs w:val="16"/>
          </w:rPr>
          <w:t xml:space="preserve"> </w:t>
        </w:r>
        <w:r>
          <w:rPr>
            <w:rFonts w:eastAsia="Arial"/>
            <w:spacing w:val="-1"/>
            <w:sz w:val="16"/>
            <w:szCs w:val="16"/>
          </w:rPr>
          <w:t>2006.</w:t>
        </w:r>
      </w:ins>
    </w:p>
    <w:p w:rsidR="006B4ECF" w:rsidRDefault="006B4ECF" w:rsidP="006B4ECF">
      <w:pPr>
        <w:spacing w:before="87"/>
        <w:ind w:left="119"/>
        <w:rPr>
          <w:ins w:id="755" w:author="Gewies, Stefan" w:date="2016-03-17T15:10:00Z"/>
          <w:rFonts w:eastAsia="Arial"/>
          <w:sz w:val="16"/>
          <w:szCs w:val="16"/>
        </w:rPr>
      </w:pPr>
      <w:ins w:id="756" w:author="Gewies, Stefan" w:date="2016-03-17T15:10:00Z">
        <w:r>
          <w:rPr>
            <w:rFonts w:eastAsia="Arial"/>
            <w:spacing w:val="-1"/>
            <w:sz w:val="16"/>
            <w:szCs w:val="16"/>
          </w:rPr>
          <w:t>[2]</w:t>
        </w:r>
        <w:r>
          <w:rPr>
            <w:rFonts w:eastAsia="Arial"/>
            <w:sz w:val="16"/>
            <w:szCs w:val="16"/>
          </w:rPr>
          <w:t xml:space="preserve">   </w:t>
        </w:r>
        <w:r>
          <w:rPr>
            <w:rFonts w:eastAsia="Arial"/>
            <w:spacing w:val="3"/>
            <w:sz w:val="16"/>
            <w:szCs w:val="16"/>
          </w:rPr>
          <w:t xml:space="preserve"> </w:t>
        </w:r>
        <w:r>
          <w:rPr>
            <w:rFonts w:eastAsia="Arial"/>
            <w:spacing w:val="-1"/>
            <w:sz w:val="16"/>
            <w:szCs w:val="16"/>
          </w:rPr>
          <w:t>IALA Recommendation</w:t>
        </w:r>
        <w:r>
          <w:rPr>
            <w:rFonts w:eastAsia="Arial"/>
            <w:sz w:val="16"/>
            <w:szCs w:val="16"/>
          </w:rPr>
          <w:t xml:space="preserve"> </w:t>
        </w:r>
        <w:r>
          <w:rPr>
            <w:rFonts w:eastAsia="Arial"/>
            <w:spacing w:val="-1"/>
            <w:sz w:val="16"/>
            <w:szCs w:val="16"/>
          </w:rPr>
          <w:t>R-129</w:t>
        </w:r>
        <w:r>
          <w:rPr>
            <w:rFonts w:eastAsia="Arial"/>
            <w:sz w:val="16"/>
            <w:szCs w:val="16"/>
          </w:rPr>
          <w:t xml:space="preserve"> </w:t>
        </w:r>
        <w:r>
          <w:rPr>
            <w:rFonts w:eastAsia="Arial"/>
            <w:spacing w:val="-1"/>
            <w:sz w:val="16"/>
            <w:szCs w:val="16"/>
          </w:rPr>
          <w:t>“On</w:t>
        </w:r>
        <w:r>
          <w:rPr>
            <w:rFonts w:eastAsia="Arial"/>
            <w:spacing w:val="-2"/>
            <w:sz w:val="16"/>
            <w:szCs w:val="16"/>
          </w:rPr>
          <w:t xml:space="preserve"> </w:t>
        </w:r>
        <w:r>
          <w:rPr>
            <w:rFonts w:eastAsia="Arial"/>
            <w:spacing w:val="-1"/>
            <w:sz w:val="16"/>
            <w:szCs w:val="16"/>
          </w:rPr>
          <w:t>GNSS Vulnerability and</w:t>
        </w:r>
        <w:r>
          <w:rPr>
            <w:rFonts w:eastAsia="Arial"/>
            <w:spacing w:val="-5"/>
            <w:sz w:val="16"/>
            <w:szCs w:val="16"/>
          </w:rPr>
          <w:t xml:space="preserve"> </w:t>
        </w:r>
        <w:r>
          <w:rPr>
            <w:rFonts w:eastAsia="Arial"/>
            <w:spacing w:val="-1"/>
            <w:sz w:val="16"/>
            <w:szCs w:val="16"/>
          </w:rPr>
          <w:t>mitigation</w:t>
        </w:r>
        <w:r>
          <w:rPr>
            <w:rFonts w:eastAsia="Arial"/>
            <w:spacing w:val="-5"/>
            <w:sz w:val="16"/>
            <w:szCs w:val="16"/>
          </w:rPr>
          <w:t xml:space="preserve"> </w:t>
        </w:r>
        <w:r>
          <w:rPr>
            <w:rFonts w:eastAsia="Arial"/>
            <w:spacing w:val="-1"/>
            <w:sz w:val="16"/>
            <w:szCs w:val="16"/>
          </w:rPr>
          <w:t>measures,</w:t>
        </w:r>
        <w:proofErr w:type="gramStart"/>
        <w:r>
          <w:rPr>
            <w:rFonts w:eastAsia="Arial"/>
            <w:spacing w:val="-1"/>
            <w:sz w:val="16"/>
            <w:szCs w:val="16"/>
          </w:rPr>
          <w:t>”,</w:t>
        </w:r>
        <w:proofErr w:type="gramEnd"/>
        <w:r>
          <w:rPr>
            <w:rFonts w:eastAsia="Arial"/>
            <w:spacing w:val="-3"/>
            <w:sz w:val="16"/>
            <w:szCs w:val="16"/>
          </w:rPr>
          <w:t xml:space="preserve"> </w:t>
        </w:r>
        <w:r>
          <w:rPr>
            <w:rFonts w:eastAsia="Arial"/>
            <w:spacing w:val="-1"/>
            <w:sz w:val="16"/>
            <w:szCs w:val="16"/>
          </w:rPr>
          <w:t>Edition</w:t>
        </w:r>
        <w:r>
          <w:rPr>
            <w:rFonts w:eastAsia="Arial"/>
            <w:spacing w:val="-2"/>
            <w:sz w:val="16"/>
            <w:szCs w:val="16"/>
          </w:rPr>
          <w:t xml:space="preserve"> </w:t>
        </w:r>
        <w:r>
          <w:rPr>
            <w:rFonts w:eastAsia="Arial"/>
            <w:spacing w:val="-1"/>
            <w:sz w:val="16"/>
            <w:szCs w:val="16"/>
          </w:rPr>
          <w:t>3,</w:t>
        </w:r>
        <w:r>
          <w:rPr>
            <w:rFonts w:eastAsia="Arial"/>
            <w:spacing w:val="2"/>
            <w:sz w:val="16"/>
            <w:szCs w:val="16"/>
          </w:rPr>
          <w:t xml:space="preserve"> </w:t>
        </w:r>
        <w:r>
          <w:rPr>
            <w:rFonts w:eastAsia="Arial"/>
            <w:spacing w:val="-1"/>
            <w:sz w:val="16"/>
            <w:szCs w:val="16"/>
          </w:rPr>
          <w:t>December</w:t>
        </w:r>
        <w:r>
          <w:rPr>
            <w:rFonts w:eastAsia="Arial"/>
            <w:spacing w:val="-2"/>
            <w:sz w:val="16"/>
            <w:szCs w:val="16"/>
          </w:rPr>
          <w:t xml:space="preserve"> </w:t>
        </w:r>
        <w:r>
          <w:rPr>
            <w:rFonts w:eastAsia="Arial"/>
            <w:spacing w:val="-1"/>
            <w:sz w:val="16"/>
            <w:szCs w:val="16"/>
          </w:rPr>
          <w:t>2012.</w:t>
        </w:r>
      </w:ins>
    </w:p>
    <w:p w:rsidR="006B4ECF" w:rsidRDefault="006B4ECF" w:rsidP="006B4ECF">
      <w:pPr>
        <w:spacing w:before="87" w:line="275" w:lineRule="auto"/>
        <w:ind w:left="479" w:right="111" w:hanging="360"/>
        <w:rPr>
          <w:ins w:id="757" w:author="Gewies, Stefan" w:date="2016-03-17T15:10:00Z"/>
          <w:rFonts w:eastAsia="Arial"/>
          <w:sz w:val="16"/>
          <w:szCs w:val="16"/>
        </w:rPr>
      </w:pPr>
      <w:ins w:id="758" w:author="Gewies, Stefan" w:date="2016-03-17T15:10:00Z">
        <w:r>
          <w:rPr>
            <w:rFonts w:eastAsia="Arial"/>
            <w:spacing w:val="-1"/>
            <w:sz w:val="16"/>
            <w:szCs w:val="16"/>
          </w:rPr>
          <w:t>[3]</w:t>
        </w:r>
      </w:ins>
    </w:p>
    <w:p w:rsidR="006B4ECF" w:rsidRDefault="006B4ECF" w:rsidP="006B4ECF">
      <w:pPr>
        <w:rPr>
          <w:ins w:id="759" w:author="Gewies, Stefan" w:date="2016-03-17T15:10:00Z"/>
          <w:rFonts w:eastAsia="Arial"/>
          <w:sz w:val="20"/>
          <w:szCs w:val="20"/>
        </w:rPr>
      </w:pPr>
    </w:p>
    <w:p w:rsidR="006B4ECF" w:rsidRDefault="006B4ECF" w:rsidP="006B4ECF">
      <w:pPr>
        <w:rPr>
          <w:ins w:id="760" w:author="Gewies, Stefan" w:date="2016-03-17T15:10:00Z"/>
          <w:rFonts w:eastAsia="Arial"/>
          <w:sz w:val="20"/>
          <w:szCs w:val="20"/>
        </w:rPr>
      </w:pPr>
    </w:p>
    <w:p w:rsidR="006B4ECF" w:rsidRDefault="006B4ECF" w:rsidP="006B4ECF">
      <w:pPr>
        <w:rPr>
          <w:ins w:id="761" w:author="Gewies, Stefan" w:date="2016-03-17T15:10:00Z"/>
          <w:rFonts w:eastAsia="Arial"/>
          <w:sz w:val="20"/>
          <w:szCs w:val="20"/>
        </w:rPr>
      </w:pPr>
    </w:p>
    <w:p w:rsidR="006B4ECF" w:rsidRDefault="006B4ECF" w:rsidP="006B4ECF">
      <w:pPr>
        <w:spacing w:before="1"/>
        <w:rPr>
          <w:ins w:id="762" w:author="Gewies, Stefan" w:date="2016-03-17T15:10:00Z"/>
          <w:rFonts w:eastAsia="Arial"/>
          <w:sz w:val="23"/>
          <w:szCs w:val="23"/>
        </w:rPr>
      </w:pPr>
    </w:p>
    <w:p w:rsidR="006B4ECF" w:rsidRDefault="006B4ECF" w:rsidP="006B4ECF">
      <w:pPr>
        <w:pStyle w:val="berschrift2"/>
        <w:rPr>
          <w:ins w:id="763" w:author="Gewies, Stefan" w:date="2016-03-17T15:10:00Z"/>
          <w:bCs/>
        </w:rPr>
      </w:pPr>
      <w:bookmarkStart w:id="764" w:name="_Toc445902070"/>
      <w:ins w:id="765" w:author="Gewies, Stefan" w:date="2016-03-17T15:10:00Z">
        <w:r>
          <w:t>ANNEX</w:t>
        </w:r>
        <w:r>
          <w:rPr>
            <w:spacing w:val="-5"/>
          </w:rPr>
          <w:t xml:space="preserve"> </w:t>
        </w:r>
        <w:r>
          <w:t>A</w:t>
        </w:r>
        <w:r>
          <w:tab/>
          <w:t>ABBREVIATIONS</w:t>
        </w:r>
        <w:bookmarkEnd w:id="764"/>
      </w:ins>
    </w:p>
    <w:p w:rsidR="006B4ECF" w:rsidRDefault="006B4ECF" w:rsidP="006B4ECF">
      <w:pPr>
        <w:spacing w:before="2"/>
        <w:rPr>
          <w:ins w:id="766" w:author="Gewies, Stefan" w:date="2016-03-17T15:10:00Z"/>
          <w:rFonts w:eastAsia="Arial"/>
          <w:b/>
          <w:bCs/>
          <w:sz w:val="21"/>
          <w:szCs w:val="21"/>
        </w:rPr>
      </w:pPr>
    </w:p>
    <w:tbl>
      <w:tblPr>
        <w:tblStyle w:val="TableNormal"/>
        <w:tblW w:w="0" w:type="auto"/>
        <w:tblInd w:w="226" w:type="dxa"/>
        <w:tblLayout w:type="fixed"/>
        <w:tblLook w:val="01E0" w:firstRow="1" w:lastRow="1" w:firstColumn="1" w:lastColumn="1" w:noHBand="0" w:noVBand="0"/>
      </w:tblPr>
      <w:tblGrid>
        <w:gridCol w:w="1279"/>
        <w:gridCol w:w="290"/>
        <w:gridCol w:w="7502"/>
      </w:tblGrid>
      <w:tr w:rsidR="006B4ECF" w:rsidTr="006B4ECF">
        <w:trPr>
          <w:trHeight w:hRule="exact" w:val="264"/>
          <w:ins w:id="767"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68" w:author="Gewies, Stefan" w:date="2016-03-17T15:10:00Z"/>
                <w:rFonts w:ascii="Arial" w:eastAsia="Arial" w:hAnsi="Arial" w:cs="Arial"/>
              </w:rPr>
            </w:pPr>
            <w:ins w:id="769" w:author="Gewies, Stefan" w:date="2016-03-17T15:10:00Z">
              <w:r>
                <w:rPr>
                  <w:rFonts w:ascii="Arial"/>
                  <w:spacing w:val="-1"/>
                </w:rPr>
                <w:t>DGNSS</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770" w:author="Gewies, Stefan" w:date="2016-03-17T15:10:00Z"/>
                <w:rFonts w:ascii="Arial" w:eastAsia="Arial" w:hAnsi="Arial" w:cs="Arial"/>
              </w:rPr>
            </w:pPr>
            <w:ins w:id="771"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72" w:author="Gewies, Stefan" w:date="2016-03-17T15:10:00Z"/>
                <w:rFonts w:ascii="Arial" w:eastAsia="Arial" w:hAnsi="Arial" w:cs="Arial"/>
              </w:rPr>
            </w:pPr>
            <w:ins w:id="773" w:author="Gewies, Stefan" w:date="2016-03-17T15:10:00Z">
              <w:r>
                <w:rPr>
                  <w:rFonts w:ascii="Arial"/>
                  <w:spacing w:val="-1"/>
                </w:rPr>
                <w:t>Differential</w:t>
              </w:r>
              <w:r>
                <w:rPr>
                  <w:rFonts w:ascii="Arial"/>
                </w:rPr>
                <w:t xml:space="preserve"> </w:t>
              </w:r>
              <w:r>
                <w:rPr>
                  <w:rFonts w:ascii="Arial"/>
                  <w:spacing w:val="-1"/>
                </w:rPr>
                <w:t>GNSS</w:t>
              </w:r>
            </w:ins>
          </w:p>
        </w:tc>
      </w:tr>
      <w:tr w:rsidR="006B4ECF" w:rsidTr="006B4ECF">
        <w:trPr>
          <w:trHeight w:hRule="exact" w:val="262"/>
          <w:ins w:id="774"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75" w:author="Gewies, Stefan" w:date="2016-03-17T15:10:00Z"/>
                <w:rFonts w:ascii="Arial" w:eastAsia="Arial" w:hAnsi="Arial" w:cs="Arial"/>
              </w:rPr>
            </w:pPr>
            <w:ins w:id="776" w:author="Gewies, Stefan" w:date="2016-03-17T15:10:00Z">
              <w:r>
                <w:rPr>
                  <w:rFonts w:ascii="Arial"/>
                </w:rPr>
                <w:t>DOP</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777" w:author="Gewies, Stefan" w:date="2016-03-17T15:10:00Z"/>
                <w:rFonts w:ascii="Arial" w:eastAsia="Arial" w:hAnsi="Arial" w:cs="Arial"/>
              </w:rPr>
            </w:pPr>
            <w:ins w:id="778"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79" w:author="Gewies, Stefan" w:date="2016-03-17T15:10:00Z"/>
                <w:rFonts w:ascii="Arial" w:eastAsia="Arial" w:hAnsi="Arial" w:cs="Arial"/>
              </w:rPr>
            </w:pPr>
            <w:ins w:id="780" w:author="Gewies, Stefan" w:date="2016-03-17T15:10:00Z">
              <w:r>
                <w:rPr>
                  <w:rFonts w:ascii="Arial"/>
                  <w:spacing w:val="-1"/>
                </w:rPr>
                <w:t>Dilution</w:t>
              </w:r>
              <w:r>
                <w:rPr>
                  <w:rFonts w:ascii="Arial"/>
                </w:rPr>
                <w:t xml:space="preserve"> </w:t>
              </w:r>
              <w:r>
                <w:rPr>
                  <w:rFonts w:ascii="Arial"/>
                  <w:spacing w:val="-1"/>
                </w:rPr>
                <w:t>of</w:t>
              </w:r>
              <w:r>
                <w:rPr>
                  <w:rFonts w:ascii="Arial"/>
                  <w:spacing w:val="2"/>
                </w:rPr>
                <w:t xml:space="preserve"> </w:t>
              </w:r>
              <w:r>
                <w:rPr>
                  <w:rFonts w:ascii="Arial"/>
                  <w:spacing w:val="-1"/>
                </w:rPr>
                <w:t>Precision</w:t>
              </w:r>
            </w:ins>
          </w:p>
        </w:tc>
      </w:tr>
      <w:tr w:rsidR="006B4ECF" w:rsidTr="006B4ECF">
        <w:trPr>
          <w:trHeight w:hRule="exact" w:val="264"/>
          <w:ins w:id="781"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82" w:author="Gewies, Stefan" w:date="2016-03-17T15:10:00Z"/>
                <w:rFonts w:ascii="Arial" w:eastAsia="Arial" w:hAnsi="Arial" w:cs="Arial"/>
              </w:rPr>
            </w:pPr>
            <w:ins w:id="783" w:author="Gewies, Stefan" w:date="2016-03-17T15:10:00Z">
              <w:r>
                <w:rPr>
                  <w:rFonts w:ascii="Arial"/>
                  <w:spacing w:val="-1"/>
                </w:rPr>
                <w:t>FI</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rPr>
                <w:ins w:id="784" w:author="Gewies, Stefan" w:date="2016-03-17T15:10:00Z"/>
              </w:rPr>
            </w:pPr>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85" w:author="Gewies, Stefan" w:date="2016-03-17T15:10:00Z"/>
                <w:rFonts w:ascii="Arial" w:eastAsia="Arial" w:hAnsi="Arial" w:cs="Arial"/>
              </w:rPr>
            </w:pPr>
            <w:ins w:id="786" w:author="Gewies, Stefan" w:date="2016-03-17T15:10:00Z">
              <w:r>
                <w:rPr>
                  <w:rFonts w:ascii="Arial"/>
                  <w:spacing w:val="-1"/>
                </w:rPr>
                <w:t>For Information</w:t>
              </w:r>
            </w:ins>
          </w:p>
        </w:tc>
      </w:tr>
      <w:tr w:rsidR="006B4ECF" w:rsidTr="006B4ECF">
        <w:trPr>
          <w:trHeight w:hRule="exact" w:val="262"/>
          <w:ins w:id="787"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88" w:author="Gewies, Stefan" w:date="2016-03-17T15:10:00Z"/>
                <w:rFonts w:ascii="Arial" w:eastAsia="Arial" w:hAnsi="Arial" w:cs="Arial"/>
              </w:rPr>
            </w:pPr>
            <w:ins w:id="789" w:author="Gewies, Stefan" w:date="2016-03-17T15:10:00Z">
              <w:r>
                <w:rPr>
                  <w:rFonts w:ascii="Arial"/>
                  <w:spacing w:val="-1"/>
                </w:rPr>
                <w:t>FFM</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790" w:author="Gewies, Stefan" w:date="2016-03-17T15:10:00Z"/>
                <w:rFonts w:ascii="Arial" w:eastAsia="Arial" w:hAnsi="Arial" w:cs="Arial"/>
              </w:rPr>
            </w:pPr>
            <w:ins w:id="791"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792" w:author="Gewies, Stefan" w:date="2016-03-17T15:10:00Z"/>
                <w:rFonts w:ascii="Arial" w:eastAsia="Arial" w:hAnsi="Arial" w:cs="Arial"/>
              </w:rPr>
            </w:pPr>
            <w:ins w:id="793" w:author="Gewies, Stefan" w:date="2016-03-17T15:10:00Z">
              <w:r>
                <w:rPr>
                  <w:rFonts w:ascii="Arial"/>
                  <w:spacing w:val="-1"/>
                </w:rPr>
                <w:t>Far</w:t>
              </w:r>
              <w:r>
                <w:rPr>
                  <w:rFonts w:ascii="Arial"/>
                  <w:spacing w:val="2"/>
                </w:rPr>
                <w:t xml:space="preserve"> </w:t>
              </w:r>
              <w:r>
                <w:rPr>
                  <w:rFonts w:ascii="Arial"/>
                  <w:spacing w:val="-1"/>
                </w:rPr>
                <w:t>Field</w:t>
              </w:r>
              <w:r>
                <w:rPr>
                  <w:rFonts w:ascii="Arial"/>
                </w:rPr>
                <w:t xml:space="preserve"> </w:t>
              </w:r>
              <w:r>
                <w:rPr>
                  <w:rFonts w:ascii="Arial"/>
                  <w:spacing w:val="-1"/>
                </w:rPr>
                <w:t>Monitor</w:t>
              </w:r>
            </w:ins>
          </w:p>
        </w:tc>
      </w:tr>
      <w:tr w:rsidR="006B4ECF" w:rsidTr="006B4ECF">
        <w:trPr>
          <w:trHeight w:hRule="exact" w:val="516"/>
          <w:ins w:id="794"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795" w:author="Gewies, Stefan" w:date="2016-03-17T15:10:00Z"/>
                <w:rFonts w:ascii="Arial" w:eastAsia="Arial" w:hAnsi="Arial" w:cs="Arial"/>
              </w:rPr>
            </w:pPr>
            <w:ins w:id="796" w:author="Gewies, Stefan" w:date="2016-03-17T15:10:00Z">
              <w:r>
                <w:rPr>
                  <w:rFonts w:ascii="Arial"/>
                  <w:spacing w:val="-1"/>
                </w:rPr>
                <w:t>GLONASS</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jc w:val="center"/>
              <w:rPr>
                <w:ins w:id="797" w:author="Gewies, Stefan" w:date="2016-03-17T15:10:00Z"/>
                <w:rFonts w:ascii="Arial" w:eastAsia="Arial" w:hAnsi="Arial" w:cs="Arial"/>
              </w:rPr>
            </w:pPr>
            <w:ins w:id="798"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tabs>
                <w:tab w:val="left" w:pos="1638"/>
                <w:tab w:val="left" w:pos="3493"/>
                <w:tab w:val="left" w:pos="5062"/>
                <w:tab w:val="left" w:pos="6274"/>
              </w:tabs>
              <w:spacing w:before="4" w:line="252" w:lineRule="exact"/>
              <w:ind w:left="102" w:right="102"/>
              <w:rPr>
                <w:ins w:id="799" w:author="Gewies, Stefan" w:date="2016-03-17T15:10:00Z"/>
                <w:rFonts w:ascii="Arial" w:eastAsia="Arial" w:hAnsi="Arial" w:cs="Arial"/>
              </w:rPr>
            </w:pPr>
            <w:proofErr w:type="spellStart"/>
            <w:ins w:id="800" w:author="Gewies, Stefan" w:date="2016-03-17T15:10:00Z">
              <w:r>
                <w:rPr>
                  <w:rFonts w:ascii="Arial" w:hAnsi="Arial"/>
                </w:rPr>
                <w:t>Гл</w:t>
              </w:r>
              <w:r>
                <w:rPr>
                  <w:rFonts w:ascii="Arial" w:hAnsi="Arial"/>
                  <w:spacing w:val="-1"/>
                </w:rPr>
                <w:t>о</w:t>
              </w:r>
              <w:r>
                <w:rPr>
                  <w:rFonts w:ascii="Arial" w:hAnsi="Arial"/>
                </w:rPr>
                <w:t>б</w:t>
              </w:r>
              <w:r>
                <w:rPr>
                  <w:rFonts w:ascii="Arial" w:hAnsi="Arial"/>
                  <w:spacing w:val="-32"/>
                </w:rPr>
                <w:t>а</w:t>
              </w:r>
              <w:proofErr w:type="spellEnd"/>
              <w:r>
                <w:rPr>
                  <w:rFonts w:ascii="Arial" w:hAnsi="Arial"/>
                  <w:position w:val="-3"/>
                </w:rPr>
                <w:t>́</w:t>
              </w:r>
              <w:r>
                <w:rPr>
                  <w:rFonts w:ascii="Arial" w:hAnsi="Arial"/>
                  <w:spacing w:val="-36"/>
                  <w:position w:val="-3"/>
                </w:rPr>
                <w:t xml:space="preserve"> </w:t>
              </w:r>
              <w:proofErr w:type="spellStart"/>
              <w:r>
                <w:rPr>
                  <w:rFonts w:ascii="Arial" w:hAnsi="Arial"/>
                </w:rPr>
                <w:t>л</w:t>
              </w:r>
              <w:r>
                <w:rPr>
                  <w:rFonts w:ascii="Arial" w:hAnsi="Arial"/>
                  <w:spacing w:val="-3"/>
                </w:rPr>
                <w:t>ь</w:t>
              </w:r>
              <w:r>
                <w:rPr>
                  <w:rFonts w:ascii="Arial" w:hAnsi="Arial"/>
                </w:rPr>
                <w:t>н</w:t>
              </w:r>
              <w:r>
                <w:rPr>
                  <w:rFonts w:ascii="Arial" w:hAnsi="Arial"/>
                  <w:spacing w:val="-1"/>
                </w:rPr>
                <w:t>а</w:t>
              </w:r>
              <w:r>
                <w:rPr>
                  <w:rFonts w:ascii="Arial" w:hAnsi="Arial"/>
                </w:rPr>
                <w:t>я</w:t>
              </w:r>
              <w:proofErr w:type="spellEnd"/>
              <w:r>
                <w:rPr>
                  <w:rFonts w:ascii="Times New Roman" w:hAnsi="Times New Roman"/>
                </w:rPr>
                <w:tab/>
              </w:r>
              <w:proofErr w:type="spellStart"/>
              <w:r>
                <w:rPr>
                  <w:rFonts w:ascii="Arial" w:hAnsi="Arial"/>
                </w:rPr>
                <w:t>н</w:t>
              </w:r>
              <w:r>
                <w:rPr>
                  <w:rFonts w:ascii="Arial" w:hAnsi="Arial"/>
                  <w:spacing w:val="-1"/>
                </w:rPr>
                <w:t>а</w:t>
              </w:r>
              <w:r>
                <w:rPr>
                  <w:rFonts w:ascii="Arial" w:hAnsi="Arial"/>
                </w:rPr>
                <w:t>в</w:t>
              </w:r>
              <w:r>
                <w:rPr>
                  <w:rFonts w:ascii="Arial" w:hAnsi="Arial"/>
                  <w:spacing w:val="-1"/>
                </w:rPr>
                <w:t>и</w:t>
              </w:r>
              <w:r>
                <w:rPr>
                  <w:rFonts w:ascii="Arial" w:hAnsi="Arial"/>
                  <w:spacing w:val="1"/>
                </w:rPr>
                <w:t>г</w:t>
              </w:r>
              <w:r>
                <w:rPr>
                  <w:rFonts w:ascii="Arial" w:hAnsi="Arial"/>
                  <w:spacing w:val="-3"/>
                </w:rPr>
                <w:t>а</w:t>
              </w:r>
              <w:r>
                <w:rPr>
                  <w:rFonts w:ascii="Arial" w:hAnsi="Arial"/>
                  <w:spacing w:val="-2"/>
                </w:rPr>
                <w:t>ц</w:t>
              </w:r>
              <w:r>
                <w:rPr>
                  <w:rFonts w:ascii="Arial" w:hAnsi="Arial"/>
                  <w:spacing w:val="-1"/>
                </w:rPr>
                <w:t>и</w:t>
              </w:r>
              <w:r>
                <w:rPr>
                  <w:rFonts w:ascii="Arial" w:hAnsi="Arial"/>
                  <w:spacing w:val="-32"/>
                </w:rPr>
                <w:t>о</w:t>
              </w:r>
              <w:proofErr w:type="spellEnd"/>
              <w:r>
                <w:rPr>
                  <w:rFonts w:ascii="Arial" w:hAnsi="Arial"/>
                  <w:position w:val="-3"/>
                </w:rPr>
                <w:t>́</w:t>
              </w:r>
              <w:r>
                <w:rPr>
                  <w:rFonts w:ascii="Arial" w:hAnsi="Arial"/>
                  <w:spacing w:val="-32"/>
                  <w:position w:val="-3"/>
                </w:rPr>
                <w:t xml:space="preserve"> </w:t>
              </w:r>
              <w:proofErr w:type="spellStart"/>
              <w:r>
                <w:rPr>
                  <w:rFonts w:ascii="Arial" w:hAnsi="Arial"/>
                </w:rPr>
                <w:t>нн</w:t>
              </w:r>
              <w:r>
                <w:rPr>
                  <w:rFonts w:ascii="Arial" w:hAnsi="Arial"/>
                  <w:spacing w:val="-1"/>
                </w:rPr>
                <w:t>а</w:t>
              </w:r>
              <w:r>
                <w:rPr>
                  <w:rFonts w:ascii="Arial" w:hAnsi="Arial"/>
                </w:rPr>
                <w:t>я</w:t>
              </w:r>
              <w:proofErr w:type="spellEnd"/>
              <w:r>
                <w:rPr>
                  <w:rFonts w:ascii="Times New Roman" w:hAnsi="Times New Roman"/>
                </w:rPr>
                <w:tab/>
              </w:r>
              <w:proofErr w:type="spellStart"/>
              <w:r>
                <w:rPr>
                  <w:rFonts w:ascii="Arial" w:hAnsi="Arial"/>
                  <w:spacing w:val="-3"/>
                </w:rPr>
                <w:t>с</w:t>
              </w:r>
              <w:r>
                <w:rPr>
                  <w:rFonts w:ascii="Arial" w:hAnsi="Arial"/>
                </w:rPr>
                <w:t>п</w:t>
              </w:r>
              <w:r>
                <w:rPr>
                  <w:rFonts w:ascii="Arial" w:hAnsi="Arial"/>
                  <w:spacing w:val="-25"/>
                </w:rPr>
                <w:t>у</w:t>
              </w:r>
              <w:proofErr w:type="spellEnd"/>
              <w:r>
                <w:rPr>
                  <w:rFonts w:ascii="Arial" w:hAnsi="Arial"/>
                  <w:position w:val="-3"/>
                </w:rPr>
                <w:t>́</w:t>
              </w:r>
              <w:r>
                <w:rPr>
                  <w:rFonts w:ascii="Arial" w:hAnsi="Arial"/>
                  <w:spacing w:val="-42"/>
                  <w:position w:val="-3"/>
                </w:rPr>
                <w:t xml:space="preserve"> </w:t>
              </w:r>
              <w:proofErr w:type="spellStart"/>
              <w:r>
                <w:rPr>
                  <w:rFonts w:ascii="Arial" w:hAnsi="Arial"/>
                  <w:spacing w:val="-1"/>
                </w:rPr>
                <w:t>т</w:t>
              </w:r>
              <w:r>
                <w:rPr>
                  <w:rFonts w:ascii="Arial" w:hAnsi="Arial"/>
                </w:rPr>
                <w:t>н</w:t>
              </w:r>
              <w:r>
                <w:rPr>
                  <w:rFonts w:ascii="Arial" w:hAnsi="Arial"/>
                  <w:spacing w:val="-1"/>
                </w:rPr>
                <w:t>ико</w:t>
              </w:r>
              <w:r>
                <w:rPr>
                  <w:rFonts w:ascii="Arial" w:hAnsi="Arial"/>
                </w:rPr>
                <w:t>в</w:t>
              </w:r>
              <w:r>
                <w:rPr>
                  <w:rFonts w:ascii="Arial" w:hAnsi="Arial"/>
                  <w:spacing w:val="-1"/>
                </w:rPr>
                <w:t>а</w:t>
              </w:r>
              <w:r>
                <w:rPr>
                  <w:rFonts w:ascii="Arial" w:hAnsi="Arial"/>
                </w:rPr>
                <w:t>я</w:t>
              </w:r>
              <w:proofErr w:type="spellEnd"/>
              <w:r>
                <w:rPr>
                  <w:rFonts w:ascii="Times New Roman" w:hAnsi="Times New Roman"/>
                </w:rPr>
                <w:tab/>
              </w:r>
              <w:proofErr w:type="spellStart"/>
              <w:r>
                <w:rPr>
                  <w:rFonts w:ascii="Arial" w:hAnsi="Arial"/>
                </w:rPr>
                <w:t>с</w:t>
              </w:r>
              <w:r>
                <w:rPr>
                  <w:rFonts w:ascii="Arial" w:hAnsi="Arial"/>
                  <w:spacing w:val="-1"/>
                </w:rPr>
                <w:t>и</w:t>
              </w:r>
              <w:r>
                <w:rPr>
                  <w:rFonts w:ascii="Arial" w:hAnsi="Arial"/>
                </w:rPr>
                <w:t>с</w:t>
              </w:r>
              <w:r>
                <w:rPr>
                  <w:rFonts w:ascii="Arial" w:hAnsi="Arial"/>
                  <w:spacing w:val="-1"/>
                </w:rPr>
                <w:t>т</w:t>
              </w:r>
              <w:r>
                <w:rPr>
                  <w:rFonts w:ascii="Arial" w:hAnsi="Arial"/>
                  <w:spacing w:val="-30"/>
                </w:rPr>
                <w:t>е</w:t>
              </w:r>
              <w:proofErr w:type="spellEnd"/>
              <w:r>
                <w:rPr>
                  <w:rFonts w:ascii="Arial" w:hAnsi="Arial"/>
                  <w:position w:val="-3"/>
                </w:rPr>
                <w:t>́</w:t>
              </w:r>
              <w:r>
                <w:rPr>
                  <w:rFonts w:ascii="Arial" w:hAnsi="Arial"/>
                  <w:spacing w:val="-35"/>
                  <w:position w:val="-3"/>
                </w:rPr>
                <w:t xml:space="preserve"> </w:t>
              </w:r>
              <w:proofErr w:type="spellStart"/>
              <w:r>
                <w:rPr>
                  <w:rFonts w:ascii="Arial" w:hAnsi="Arial"/>
                  <w:spacing w:val="-1"/>
                </w:rPr>
                <w:t>ма</w:t>
              </w:r>
              <w:proofErr w:type="spellEnd"/>
              <w:r>
                <w:rPr>
                  <w:rFonts w:ascii="Arial" w:hAnsi="Arial"/>
                </w:rPr>
                <w:t>,</w:t>
              </w:r>
              <w:r>
                <w:rPr>
                  <w:rFonts w:ascii="Arial" w:hAnsi="Arial"/>
                </w:rPr>
                <w:tab/>
              </w:r>
              <w:proofErr w:type="spellStart"/>
              <w:r>
                <w:rPr>
                  <w:rFonts w:ascii="Arial" w:hAnsi="Arial"/>
                  <w:spacing w:val="1"/>
                </w:rPr>
                <w:t>G</w:t>
              </w:r>
              <w:r>
                <w:rPr>
                  <w:rFonts w:ascii="Arial" w:hAnsi="Arial"/>
                  <w:spacing w:val="-1"/>
                </w:rPr>
                <w:t>lobalna</w:t>
              </w:r>
              <w:r>
                <w:rPr>
                  <w:rFonts w:ascii="Arial" w:hAnsi="Arial"/>
                  <w:spacing w:val="-3"/>
                </w:rPr>
                <w:t>y</w:t>
              </w:r>
              <w:r>
                <w:rPr>
                  <w:rFonts w:ascii="Arial" w:hAnsi="Arial"/>
                </w:rPr>
                <w:t>a</w:t>
              </w:r>
              <w:proofErr w:type="spellEnd"/>
              <w:r>
                <w:rPr>
                  <w:rFonts w:ascii="Arial" w:hAnsi="Arial"/>
                </w:rPr>
                <w:t xml:space="preserve"> </w:t>
              </w:r>
              <w:proofErr w:type="spellStart"/>
              <w:r>
                <w:rPr>
                  <w:rFonts w:ascii="Arial" w:hAnsi="Arial"/>
                  <w:spacing w:val="-1"/>
                </w:rPr>
                <w:t>Navigatsionnaya</w:t>
              </w:r>
              <w:proofErr w:type="spellEnd"/>
              <w:r>
                <w:rPr>
                  <w:rFonts w:ascii="Arial" w:hAnsi="Arial"/>
                </w:rPr>
                <w:t xml:space="preserve"> </w:t>
              </w:r>
              <w:proofErr w:type="spellStart"/>
              <w:r>
                <w:rPr>
                  <w:rFonts w:ascii="Arial" w:hAnsi="Arial"/>
                  <w:spacing w:val="-1"/>
                </w:rPr>
                <w:t>Sputnikovaya</w:t>
              </w:r>
              <w:proofErr w:type="spellEnd"/>
              <w:r>
                <w:rPr>
                  <w:rFonts w:ascii="Arial" w:hAnsi="Arial"/>
                </w:rPr>
                <w:t xml:space="preserve"> </w:t>
              </w:r>
              <w:r>
                <w:rPr>
                  <w:rFonts w:ascii="Arial" w:hAnsi="Arial"/>
                  <w:spacing w:val="-1"/>
                </w:rPr>
                <w:t>Sistema</w:t>
              </w:r>
            </w:ins>
          </w:p>
        </w:tc>
      </w:tr>
      <w:tr w:rsidR="006B4ECF" w:rsidTr="006B4ECF">
        <w:trPr>
          <w:trHeight w:hRule="exact" w:val="264"/>
          <w:ins w:id="801"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802" w:author="Gewies, Stefan" w:date="2016-03-17T15:10:00Z"/>
                <w:rFonts w:ascii="Arial" w:eastAsia="Arial" w:hAnsi="Arial" w:cs="Arial"/>
              </w:rPr>
            </w:pPr>
            <w:ins w:id="803" w:author="Gewies, Stefan" w:date="2016-03-17T15:10:00Z">
              <w:r>
                <w:rPr>
                  <w:rFonts w:ascii="Arial"/>
                  <w:spacing w:val="-1"/>
                </w:rPr>
                <w:t>GNSS</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jc w:val="center"/>
              <w:rPr>
                <w:ins w:id="804" w:author="Gewies, Stefan" w:date="2016-03-17T15:10:00Z"/>
                <w:rFonts w:ascii="Arial" w:eastAsia="Arial" w:hAnsi="Arial" w:cs="Arial"/>
              </w:rPr>
            </w:pPr>
            <w:ins w:id="805"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806" w:author="Gewies, Stefan" w:date="2016-03-17T15:10:00Z"/>
                <w:rFonts w:ascii="Arial" w:eastAsia="Arial" w:hAnsi="Arial" w:cs="Arial"/>
              </w:rPr>
            </w:pPr>
            <w:ins w:id="807" w:author="Gewies, Stefan" w:date="2016-03-17T15:10:00Z">
              <w:r>
                <w:rPr>
                  <w:rFonts w:ascii="Arial"/>
                  <w:spacing w:val="-1"/>
                </w:rPr>
                <w:t>Global</w:t>
              </w:r>
              <w:r>
                <w:rPr>
                  <w:rFonts w:ascii="Arial"/>
                </w:rPr>
                <w:t xml:space="preserve"> </w:t>
              </w:r>
              <w:r>
                <w:rPr>
                  <w:rFonts w:ascii="Arial"/>
                  <w:spacing w:val="-1"/>
                </w:rPr>
                <w:t>Navigation</w:t>
              </w:r>
              <w:r>
                <w:rPr>
                  <w:rFonts w:ascii="Arial"/>
                </w:rPr>
                <w:t xml:space="preserve"> </w:t>
              </w:r>
              <w:r>
                <w:rPr>
                  <w:rFonts w:ascii="Arial"/>
                  <w:spacing w:val="-1"/>
                </w:rPr>
                <w:t>Satellite</w:t>
              </w:r>
              <w:r>
                <w:rPr>
                  <w:rFonts w:ascii="Arial"/>
                </w:rPr>
                <w:t xml:space="preserve"> </w:t>
              </w:r>
              <w:r>
                <w:rPr>
                  <w:rFonts w:ascii="Arial"/>
                  <w:spacing w:val="-1"/>
                </w:rPr>
                <w:t>System</w:t>
              </w:r>
            </w:ins>
          </w:p>
        </w:tc>
      </w:tr>
      <w:tr w:rsidR="006B4ECF" w:rsidTr="006B4ECF">
        <w:trPr>
          <w:trHeight w:hRule="exact" w:val="264"/>
          <w:ins w:id="808"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09" w:author="Gewies, Stefan" w:date="2016-03-17T15:10:00Z"/>
                <w:rFonts w:ascii="Arial" w:eastAsia="Arial" w:hAnsi="Arial" w:cs="Arial"/>
              </w:rPr>
            </w:pPr>
            <w:ins w:id="810" w:author="Gewies, Stefan" w:date="2016-03-17T15:10:00Z">
              <w:r>
                <w:rPr>
                  <w:rFonts w:ascii="Arial"/>
                </w:rPr>
                <w:t>GPS</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11" w:author="Gewies, Stefan" w:date="2016-03-17T15:10:00Z"/>
                <w:rFonts w:ascii="Arial" w:eastAsia="Arial" w:hAnsi="Arial" w:cs="Arial"/>
              </w:rPr>
            </w:pPr>
            <w:ins w:id="812"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13" w:author="Gewies, Stefan" w:date="2016-03-17T15:10:00Z"/>
                <w:rFonts w:ascii="Arial" w:eastAsia="Arial" w:hAnsi="Arial" w:cs="Arial"/>
              </w:rPr>
            </w:pPr>
            <w:ins w:id="814" w:author="Gewies, Stefan" w:date="2016-03-17T15:10:00Z">
              <w:r>
                <w:rPr>
                  <w:rFonts w:ascii="Arial"/>
                  <w:spacing w:val="-1"/>
                </w:rPr>
                <w:t>Global</w:t>
              </w:r>
              <w:r>
                <w:rPr>
                  <w:rFonts w:ascii="Arial"/>
                </w:rPr>
                <w:t xml:space="preserve"> </w:t>
              </w:r>
              <w:r>
                <w:rPr>
                  <w:rFonts w:ascii="Arial"/>
                  <w:spacing w:val="-1"/>
                </w:rPr>
                <w:t>Positioning</w:t>
              </w:r>
              <w:r>
                <w:rPr>
                  <w:rFonts w:ascii="Arial"/>
                </w:rPr>
                <w:t xml:space="preserve"> </w:t>
              </w:r>
              <w:r>
                <w:rPr>
                  <w:rFonts w:ascii="Arial"/>
                  <w:spacing w:val="-1"/>
                </w:rPr>
                <w:t>System</w:t>
              </w:r>
            </w:ins>
          </w:p>
        </w:tc>
      </w:tr>
      <w:tr w:rsidR="006B4ECF" w:rsidTr="006B4ECF">
        <w:trPr>
          <w:trHeight w:hRule="exact" w:val="262"/>
          <w:ins w:id="815"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16" w:author="Gewies, Stefan" w:date="2016-03-17T15:10:00Z"/>
                <w:rFonts w:ascii="Arial" w:eastAsia="Arial" w:hAnsi="Arial" w:cs="Arial"/>
              </w:rPr>
            </w:pPr>
            <w:ins w:id="817" w:author="Gewies, Stefan" w:date="2016-03-17T15:10:00Z">
              <w:r>
                <w:rPr>
                  <w:rFonts w:ascii="Arial"/>
                  <w:spacing w:val="-1"/>
                </w:rPr>
                <w:t>HF</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18" w:author="Gewies, Stefan" w:date="2016-03-17T15:10:00Z"/>
                <w:rFonts w:ascii="Arial" w:eastAsia="Arial" w:hAnsi="Arial" w:cs="Arial"/>
              </w:rPr>
            </w:pPr>
            <w:ins w:id="819"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20" w:author="Gewies, Stefan" w:date="2016-03-17T15:10:00Z"/>
                <w:rFonts w:ascii="Arial" w:eastAsia="Arial" w:hAnsi="Arial" w:cs="Arial"/>
              </w:rPr>
            </w:pPr>
            <w:ins w:id="821" w:author="Gewies, Stefan" w:date="2016-03-17T15:10:00Z">
              <w:r>
                <w:rPr>
                  <w:rFonts w:ascii="Arial" w:eastAsia="Arial" w:hAnsi="Arial" w:cs="Arial"/>
                </w:rPr>
                <w:t xml:space="preserve">High </w:t>
              </w:r>
              <w:r>
                <w:rPr>
                  <w:rFonts w:ascii="Arial" w:eastAsia="Arial" w:hAnsi="Arial" w:cs="Arial"/>
                  <w:spacing w:val="-1"/>
                </w:rPr>
                <w:t>Frequency</w:t>
              </w:r>
              <w:r>
                <w:rPr>
                  <w:rFonts w:ascii="Arial" w:eastAsia="Arial" w:hAnsi="Arial" w:cs="Arial"/>
                  <w:spacing w:val="-2"/>
                </w:rPr>
                <w:t xml:space="preserve"> </w:t>
              </w:r>
              <w:r>
                <w:rPr>
                  <w:rFonts w:ascii="Arial" w:eastAsia="Arial" w:hAnsi="Arial" w:cs="Arial"/>
                </w:rPr>
                <w:t>(3 –</w:t>
              </w:r>
              <w:r>
                <w:rPr>
                  <w:rFonts w:ascii="Arial" w:eastAsia="Arial" w:hAnsi="Arial" w:cs="Arial"/>
                  <w:spacing w:val="-2"/>
                </w:rPr>
                <w:t xml:space="preserve"> </w:t>
              </w:r>
              <w:r>
                <w:rPr>
                  <w:rFonts w:ascii="Arial" w:eastAsia="Arial" w:hAnsi="Arial" w:cs="Arial"/>
                  <w:spacing w:val="-1"/>
                </w:rPr>
                <w:t>30</w:t>
              </w:r>
              <w:r>
                <w:rPr>
                  <w:rFonts w:ascii="Arial" w:eastAsia="Arial" w:hAnsi="Arial" w:cs="Arial"/>
                  <w:spacing w:val="-4"/>
                </w:rPr>
                <w:t xml:space="preserve"> </w:t>
              </w:r>
              <w:r>
                <w:rPr>
                  <w:rFonts w:ascii="Arial" w:eastAsia="Arial" w:hAnsi="Arial" w:cs="Arial"/>
                  <w:spacing w:val="-2"/>
                </w:rPr>
                <w:t>MHz)</w:t>
              </w:r>
            </w:ins>
          </w:p>
        </w:tc>
      </w:tr>
      <w:tr w:rsidR="006B4ECF" w:rsidTr="006B4ECF">
        <w:trPr>
          <w:trHeight w:hRule="exact" w:val="516"/>
          <w:ins w:id="822"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23" w:author="Gewies, Stefan" w:date="2016-03-17T15:10:00Z"/>
                <w:rFonts w:ascii="Arial" w:eastAsia="Arial" w:hAnsi="Arial" w:cs="Arial"/>
              </w:rPr>
            </w:pPr>
            <w:ins w:id="824" w:author="Gewies, Stefan" w:date="2016-03-17T15:10:00Z">
              <w:r>
                <w:rPr>
                  <w:rFonts w:ascii="Arial"/>
                  <w:spacing w:val="-1"/>
                </w:rPr>
                <w:t>IALA</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25" w:author="Gewies, Stefan" w:date="2016-03-17T15:10:00Z"/>
                <w:rFonts w:ascii="Arial" w:eastAsia="Arial" w:hAnsi="Arial" w:cs="Arial"/>
              </w:rPr>
            </w:pPr>
            <w:ins w:id="826"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41" w:lineRule="auto"/>
              <w:ind w:left="102" w:right="99"/>
              <w:rPr>
                <w:ins w:id="827" w:author="Gewies, Stefan" w:date="2016-03-17T15:10:00Z"/>
                <w:rFonts w:ascii="Arial" w:eastAsia="Arial" w:hAnsi="Arial" w:cs="Arial"/>
              </w:rPr>
            </w:pPr>
            <w:ins w:id="828" w:author="Gewies, Stefan" w:date="2016-03-17T15:10:00Z">
              <w:r>
                <w:rPr>
                  <w:rFonts w:ascii="Arial"/>
                  <w:spacing w:val="-1"/>
                </w:rPr>
                <w:t>International</w:t>
              </w:r>
              <w:r>
                <w:rPr>
                  <w:rFonts w:ascii="Arial"/>
                </w:rPr>
                <w:t xml:space="preserve"> </w:t>
              </w:r>
              <w:r>
                <w:rPr>
                  <w:rFonts w:ascii="Arial"/>
                  <w:spacing w:val="3"/>
                </w:rPr>
                <w:t xml:space="preserve"> </w:t>
              </w:r>
              <w:r>
                <w:rPr>
                  <w:rFonts w:ascii="Arial"/>
                  <w:spacing w:val="-1"/>
                </w:rPr>
                <w:t>Association</w:t>
              </w:r>
              <w:r>
                <w:rPr>
                  <w:rFonts w:ascii="Arial"/>
                </w:rPr>
                <w:t xml:space="preserve"> </w:t>
              </w:r>
              <w:r>
                <w:rPr>
                  <w:rFonts w:ascii="Arial"/>
                  <w:spacing w:val="4"/>
                </w:rPr>
                <w:t xml:space="preserve"> </w:t>
              </w:r>
              <w:r>
                <w:rPr>
                  <w:rFonts w:ascii="Arial"/>
                  <w:spacing w:val="-2"/>
                </w:rPr>
                <w:t>of</w:t>
              </w:r>
              <w:r>
                <w:rPr>
                  <w:rFonts w:ascii="Arial"/>
                </w:rPr>
                <w:t xml:space="preserve"> </w:t>
              </w:r>
              <w:r>
                <w:rPr>
                  <w:rFonts w:ascii="Arial"/>
                  <w:spacing w:val="5"/>
                </w:rPr>
                <w:t xml:space="preserve"> </w:t>
              </w:r>
              <w:r>
                <w:rPr>
                  <w:rFonts w:ascii="Arial"/>
                  <w:spacing w:val="-2"/>
                </w:rPr>
                <w:t>Marine</w:t>
              </w:r>
              <w:r>
                <w:rPr>
                  <w:rFonts w:ascii="Arial"/>
                </w:rPr>
                <w:t xml:space="preserve"> </w:t>
              </w:r>
              <w:r>
                <w:rPr>
                  <w:rFonts w:ascii="Arial"/>
                  <w:spacing w:val="4"/>
                </w:rPr>
                <w:t xml:space="preserve"> </w:t>
              </w:r>
              <w:r>
                <w:rPr>
                  <w:rFonts w:ascii="Arial"/>
                  <w:spacing w:val="-1"/>
                </w:rPr>
                <w:t>Aids</w:t>
              </w:r>
              <w:r>
                <w:rPr>
                  <w:rFonts w:ascii="Arial"/>
                </w:rPr>
                <w:t xml:space="preserve"> </w:t>
              </w:r>
              <w:r>
                <w:rPr>
                  <w:rFonts w:ascii="Arial"/>
                  <w:spacing w:val="2"/>
                </w:rPr>
                <w:t xml:space="preserve"> </w:t>
              </w:r>
              <w:r>
                <w:rPr>
                  <w:rFonts w:ascii="Arial"/>
                </w:rPr>
                <w:t xml:space="preserve">to </w:t>
              </w:r>
              <w:r>
                <w:rPr>
                  <w:rFonts w:ascii="Arial"/>
                  <w:spacing w:val="2"/>
                </w:rPr>
                <w:t xml:space="preserve"> </w:t>
              </w:r>
              <w:r>
                <w:rPr>
                  <w:rFonts w:ascii="Arial"/>
                  <w:spacing w:val="-1"/>
                </w:rPr>
                <w:t>Navigation</w:t>
              </w:r>
              <w:r>
                <w:rPr>
                  <w:rFonts w:ascii="Arial"/>
                </w:rPr>
                <w:t xml:space="preserve"> </w:t>
              </w:r>
              <w:r>
                <w:rPr>
                  <w:rFonts w:ascii="Arial"/>
                  <w:spacing w:val="4"/>
                </w:rPr>
                <w:t xml:space="preserve"> </w:t>
              </w:r>
              <w:r>
                <w:rPr>
                  <w:rFonts w:ascii="Arial"/>
                  <w:spacing w:val="-1"/>
                </w:rPr>
                <w:t>and</w:t>
              </w:r>
              <w:r>
                <w:rPr>
                  <w:rFonts w:ascii="Arial"/>
                </w:rPr>
                <w:t xml:space="preserve"> </w:t>
              </w:r>
              <w:r>
                <w:rPr>
                  <w:rFonts w:ascii="Arial"/>
                  <w:spacing w:val="2"/>
                </w:rPr>
                <w:t xml:space="preserve"> </w:t>
              </w:r>
              <w:r>
                <w:rPr>
                  <w:rFonts w:ascii="Arial"/>
                  <w:spacing w:val="-1"/>
                </w:rPr>
                <w:t>Lighthouse</w:t>
              </w:r>
              <w:r>
                <w:rPr>
                  <w:rFonts w:ascii="Arial"/>
                  <w:spacing w:val="37"/>
                </w:rPr>
                <w:t xml:space="preserve"> </w:t>
              </w:r>
              <w:r>
                <w:rPr>
                  <w:rFonts w:ascii="Arial"/>
                  <w:spacing w:val="-1"/>
                </w:rPr>
                <w:t>Authorities</w:t>
              </w:r>
            </w:ins>
          </w:p>
        </w:tc>
      </w:tr>
      <w:tr w:rsidR="006B4ECF" w:rsidTr="006B4ECF">
        <w:trPr>
          <w:trHeight w:hRule="exact" w:val="264"/>
          <w:ins w:id="829"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30" w:author="Gewies, Stefan" w:date="2016-03-17T15:10:00Z"/>
                <w:rFonts w:ascii="Arial" w:eastAsia="Arial" w:hAnsi="Arial" w:cs="Arial"/>
              </w:rPr>
            </w:pPr>
            <w:ins w:id="831" w:author="Gewies, Stefan" w:date="2016-03-17T15:10:00Z">
              <w:r>
                <w:rPr>
                  <w:rFonts w:ascii="Arial"/>
                </w:rPr>
                <w:t>IEC</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32" w:author="Gewies, Stefan" w:date="2016-03-17T15:10:00Z"/>
                <w:rFonts w:ascii="Arial" w:eastAsia="Arial" w:hAnsi="Arial" w:cs="Arial"/>
              </w:rPr>
            </w:pPr>
            <w:ins w:id="833"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34" w:author="Gewies, Stefan" w:date="2016-03-17T15:10:00Z"/>
                <w:rFonts w:ascii="Arial" w:eastAsia="Arial" w:hAnsi="Arial" w:cs="Arial"/>
              </w:rPr>
            </w:pPr>
            <w:ins w:id="835" w:author="Gewies, Stefan" w:date="2016-03-17T15:10:00Z">
              <w:r>
                <w:rPr>
                  <w:rFonts w:ascii="Arial"/>
                  <w:spacing w:val="-1"/>
                </w:rPr>
                <w:t>International</w:t>
              </w:r>
              <w:r>
                <w:rPr>
                  <w:rFonts w:ascii="Arial"/>
                </w:rPr>
                <w:t xml:space="preserve"> </w:t>
              </w:r>
              <w:proofErr w:type="spellStart"/>
              <w:r>
                <w:rPr>
                  <w:rFonts w:ascii="Arial"/>
                  <w:spacing w:val="-1"/>
                </w:rPr>
                <w:t>Electrotechnical</w:t>
              </w:r>
              <w:proofErr w:type="spellEnd"/>
              <w:r>
                <w:rPr>
                  <w:rFonts w:ascii="Arial"/>
                </w:rPr>
                <w:t xml:space="preserve"> </w:t>
              </w:r>
              <w:r>
                <w:rPr>
                  <w:rFonts w:ascii="Arial"/>
                  <w:spacing w:val="-1"/>
                </w:rPr>
                <w:t>Commission</w:t>
              </w:r>
            </w:ins>
          </w:p>
        </w:tc>
      </w:tr>
      <w:tr w:rsidR="006B4ECF" w:rsidTr="006B4ECF">
        <w:trPr>
          <w:trHeight w:hRule="exact" w:val="262"/>
          <w:ins w:id="836"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37" w:author="Gewies, Stefan" w:date="2016-03-17T15:10:00Z"/>
                <w:rFonts w:ascii="Arial" w:eastAsia="Arial" w:hAnsi="Arial" w:cs="Arial"/>
              </w:rPr>
            </w:pPr>
            <w:ins w:id="838" w:author="Gewies, Stefan" w:date="2016-03-17T15:10:00Z">
              <w:r>
                <w:rPr>
                  <w:rFonts w:ascii="Arial"/>
                  <w:spacing w:val="-1"/>
                </w:rPr>
                <w:t>IMO</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39" w:author="Gewies, Stefan" w:date="2016-03-17T15:10:00Z"/>
                <w:rFonts w:ascii="Arial" w:eastAsia="Arial" w:hAnsi="Arial" w:cs="Arial"/>
              </w:rPr>
            </w:pPr>
            <w:ins w:id="840"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41" w:author="Gewies, Stefan" w:date="2016-03-17T15:10:00Z"/>
                <w:rFonts w:ascii="Arial" w:eastAsia="Arial" w:hAnsi="Arial" w:cs="Arial"/>
              </w:rPr>
            </w:pPr>
            <w:ins w:id="842" w:author="Gewies, Stefan" w:date="2016-03-17T15:10:00Z">
              <w:r>
                <w:rPr>
                  <w:rFonts w:ascii="Arial"/>
                  <w:spacing w:val="-1"/>
                </w:rPr>
                <w:t>International</w:t>
              </w:r>
              <w:r>
                <w:rPr>
                  <w:rFonts w:ascii="Arial"/>
                </w:rPr>
                <w:t xml:space="preserve"> </w:t>
              </w:r>
              <w:r>
                <w:rPr>
                  <w:rFonts w:ascii="Arial"/>
                  <w:spacing w:val="-1"/>
                </w:rPr>
                <w:t>Maritime</w:t>
              </w:r>
              <w:r>
                <w:rPr>
                  <w:rFonts w:ascii="Arial"/>
                  <w:spacing w:val="-2"/>
                </w:rPr>
                <w:t xml:space="preserve"> </w:t>
              </w:r>
              <w:r>
                <w:rPr>
                  <w:rFonts w:ascii="Arial"/>
                  <w:spacing w:val="-1"/>
                </w:rPr>
                <w:t>Organization</w:t>
              </w:r>
            </w:ins>
          </w:p>
        </w:tc>
      </w:tr>
      <w:tr w:rsidR="006B4ECF" w:rsidTr="006B4ECF">
        <w:trPr>
          <w:trHeight w:hRule="exact" w:val="264"/>
          <w:ins w:id="843"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44" w:author="Gewies, Stefan" w:date="2016-03-17T15:10:00Z"/>
                <w:rFonts w:ascii="Arial" w:eastAsia="Arial" w:hAnsi="Arial" w:cs="Arial"/>
              </w:rPr>
            </w:pPr>
            <w:ins w:id="845" w:author="Gewies, Stefan" w:date="2016-03-17T15:10:00Z">
              <w:r>
                <w:rPr>
                  <w:rFonts w:ascii="Arial"/>
                </w:rPr>
                <w:t>IM</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46" w:author="Gewies, Stefan" w:date="2016-03-17T15:10:00Z"/>
                <w:rFonts w:ascii="Arial" w:eastAsia="Arial" w:hAnsi="Arial" w:cs="Arial"/>
              </w:rPr>
            </w:pPr>
            <w:ins w:id="847"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48" w:author="Gewies, Stefan" w:date="2016-03-17T15:10:00Z"/>
                <w:rFonts w:ascii="Arial" w:eastAsia="Arial" w:hAnsi="Arial" w:cs="Arial"/>
              </w:rPr>
            </w:pPr>
            <w:ins w:id="849" w:author="Gewies, Stefan" w:date="2016-03-17T15:10:00Z">
              <w:r>
                <w:rPr>
                  <w:rFonts w:ascii="Arial"/>
                  <w:spacing w:val="-1"/>
                </w:rPr>
                <w:t>Integrity</w:t>
              </w:r>
              <w:r>
                <w:rPr>
                  <w:rFonts w:ascii="Arial"/>
                  <w:spacing w:val="-2"/>
                </w:rPr>
                <w:t xml:space="preserve"> </w:t>
              </w:r>
              <w:r>
                <w:rPr>
                  <w:rFonts w:ascii="Arial"/>
                  <w:spacing w:val="-1"/>
                </w:rPr>
                <w:t>Monitoring</w:t>
              </w:r>
              <w:r>
                <w:rPr>
                  <w:rFonts w:ascii="Arial"/>
                  <w:spacing w:val="3"/>
                </w:rPr>
                <w:t xml:space="preserve"> </w:t>
              </w:r>
              <w:r>
                <w:rPr>
                  <w:rFonts w:ascii="Arial"/>
                  <w:spacing w:val="-1"/>
                </w:rPr>
                <w:t>Station</w:t>
              </w:r>
            </w:ins>
          </w:p>
        </w:tc>
      </w:tr>
      <w:tr w:rsidR="006B4ECF" w:rsidTr="006B4ECF">
        <w:trPr>
          <w:trHeight w:hRule="exact" w:val="262"/>
          <w:ins w:id="850"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51" w:author="Gewies, Stefan" w:date="2016-03-17T15:10:00Z"/>
                <w:rFonts w:ascii="Arial" w:eastAsia="Arial" w:hAnsi="Arial" w:cs="Arial"/>
              </w:rPr>
            </w:pPr>
            <w:ins w:id="852" w:author="Gewies, Stefan" w:date="2016-03-17T15:10:00Z">
              <w:r>
                <w:rPr>
                  <w:rFonts w:ascii="Arial"/>
                  <w:spacing w:val="-1"/>
                </w:rPr>
                <w:t>ITU</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53" w:author="Gewies, Stefan" w:date="2016-03-17T15:10:00Z"/>
                <w:rFonts w:ascii="Arial" w:eastAsia="Arial" w:hAnsi="Arial" w:cs="Arial"/>
              </w:rPr>
            </w:pPr>
            <w:ins w:id="854"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55" w:author="Gewies, Stefan" w:date="2016-03-17T15:10:00Z"/>
                <w:rFonts w:ascii="Arial" w:eastAsia="Arial" w:hAnsi="Arial" w:cs="Arial"/>
              </w:rPr>
            </w:pPr>
            <w:ins w:id="856" w:author="Gewies, Stefan" w:date="2016-03-17T15:10:00Z">
              <w:r>
                <w:rPr>
                  <w:rFonts w:ascii="Arial"/>
                  <w:spacing w:val="-1"/>
                </w:rPr>
                <w:t>International</w:t>
              </w:r>
              <w:r>
                <w:rPr>
                  <w:rFonts w:ascii="Arial"/>
                  <w:spacing w:val="-3"/>
                </w:rPr>
                <w:t xml:space="preserve"> </w:t>
              </w:r>
              <w:r>
                <w:rPr>
                  <w:rFonts w:ascii="Arial"/>
                  <w:spacing w:val="-1"/>
                </w:rPr>
                <w:t>Telecommunication</w:t>
              </w:r>
              <w:r>
                <w:rPr>
                  <w:rFonts w:ascii="Arial"/>
                </w:rPr>
                <w:t xml:space="preserve"> </w:t>
              </w:r>
              <w:r>
                <w:rPr>
                  <w:rFonts w:ascii="Arial"/>
                  <w:spacing w:val="-1"/>
                </w:rPr>
                <w:t>Union</w:t>
              </w:r>
            </w:ins>
          </w:p>
        </w:tc>
      </w:tr>
      <w:tr w:rsidR="006B4ECF" w:rsidTr="006B4ECF">
        <w:trPr>
          <w:trHeight w:hRule="exact" w:val="264"/>
          <w:ins w:id="857"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858" w:author="Gewies, Stefan" w:date="2016-03-17T15:10:00Z"/>
                <w:rFonts w:ascii="Arial" w:eastAsia="Arial" w:hAnsi="Arial" w:cs="Arial"/>
              </w:rPr>
            </w:pPr>
            <w:ins w:id="859" w:author="Gewies, Stefan" w:date="2016-03-17T15:10:00Z">
              <w:r>
                <w:rPr>
                  <w:rFonts w:ascii="Arial"/>
                  <w:spacing w:val="-2"/>
                </w:rPr>
                <w:t>MF</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jc w:val="center"/>
              <w:rPr>
                <w:ins w:id="860" w:author="Gewies, Stefan" w:date="2016-03-17T15:10:00Z"/>
                <w:rFonts w:ascii="Arial" w:eastAsia="Arial" w:hAnsi="Arial" w:cs="Arial"/>
              </w:rPr>
            </w:pPr>
            <w:ins w:id="861"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862" w:author="Gewies, Stefan" w:date="2016-03-17T15:10:00Z"/>
                <w:rFonts w:ascii="Arial" w:eastAsia="Arial" w:hAnsi="Arial" w:cs="Arial"/>
              </w:rPr>
            </w:pPr>
            <w:ins w:id="863" w:author="Gewies, Stefan" w:date="2016-03-17T15:10:00Z">
              <w:r>
                <w:rPr>
                  <w:rFonts w:ascii="Arial" w:eastAsia="Arial" w:hAnsi="Arial" w:cs="Arial"/>
                  <w:spacing w:val="-1"/>
                </w:rPr>
                <w:t>Medium</w:t>
              </w:r>
              <w:r>
                <w:rPr>
                  <w:rFonts w:ascii="Arial" w:eastAsia="Arial" w:hAnsi="Arial" w:cs="Arial"/>
                  <w:spacing w:val="2"/>
                </w:rPr>
                <w:t xml:space="preserve"> </w:t>
              </w:r>
              <w:r>
                <w:rPr>
                  <w:rFonts w:ascii="Arial" w:eastAsia="Arial" w:hAnsi="Arial" w:cs="Arial"/>
                  <w:spacing w:val="-1"/>
                </w:rPr>
                <w:t>Frequency</w:t>
              </w:r>
              <w:r>
                <w:rPr>
                  <w:rFonts w:ascii="Arial" w:eastAsia="Arial" w:hAnsi="Arial" w:cs="Arial"/>
                  <w:spacing w:val="-2"/>
                </w:rPr>
                <w:t xml:space="preserve"> </w:t>
              </w:r>
              <w:r>
                <w:rPr>
                  <w:rFonts w:ascii="Arial" w:eastAsia="Arial" w:hAnsi="Arial" w:cs="Arial"/>
                  <w:spacing w:val="-1"/>
                </w:rPr>
                <w:t>(0.3</w:t>
              </w:r>
              <w:r>
                <w:rPr>
                  <w:rFonts w:ascii="Arial" w:eastAsia="Arial" w:hAnsi="Arial" w:cs="Arial"/>
                  <w:spacing w:val="-2"/>
                </w:rPr>
                <w:t xml:space="preserve"> </w:t>
              </w:r>
              <w:r>
                <w:rPr>
                  <w:rFonts w:ascii="Arial" w:eastAsia="Arial" w:hAnsi="Arial" w:cs="Arial"/>
                </w:rPr>
                <w:t xml:space="preserve">– 3 </w:t>
              </w:r>
              <w:r>
                <w:rPr>
                  <w:rFonts w:ascii="Arial" w:eastAsia="Arial" w:hAnsi="Arial" w:cs="Arial"/>
                  <w:spacing w:val="-2"/>
                </w:rPr>
                <w:t>MHz)</w:t>
              </w:r>
            </w:ins>
          </w:p>
        </w:tc>
      </w:tr>
      <w:tr w:rsidR="006B4ECF" w:rsidTr="006B4ECF">
        <w:trPr>
          <w:trHeight w:hRule="exact" w:val="264"/>
          <w:ins w:id="864"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65" w:author="Gewies, Stefan" w:date="2016-03-17T15:10:00Z"/>
                <w:rFonts w:ascii="Arial" w:eastAsia="Arial" w:hAnsi="Arial" w:cs="Arial"/>
              </w:rPr>
            </w:pPr>
            <w:ins w:id="866" w:author="Gewies, Stefan" w:date="2016-03-17T15:10:00Z">
              <w:r>
                <w:rPr>
                  <w:rFonts w:ascii="Arial"/>
                  <w:spacing w:val="-1"/>
                </w:rPr>
                <w:t>MSC</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67" w:author="Gewies, Stefan" w:date="2016-03-17T15:10:00Z"/>
                <w:rFonts w:ascii="Arial" w:eastAsia="Arial" w:hAnsi="Arial" w:cs="Arial"/>
              </w:rPr>
            </w:pPr>
            <w:ins w:id="868"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69" w:author="Gewies, Stefan" w:date="2016-03-17T15:10:00Z"/>
                <w:rFonts w:ascii="Arial" w:eastAsia="Arial" w:hAnsi="Arial" w:cs="Arial"/>
              </w:rPr>
            </w:pPr>
            <w:ins w:id="870" w:author="Gewies, Stefan" w:date="2016-03-17T15:10:00Z">
              <w:r>
                <w:rPr>
                  <w:rFonts w:ascii="Arial"/>
                  <w:spacing w:val="-1"/>
                </w:rPr>
                <w:t>Maritime</w:t>
              </w:r>
              <w:r>
                <w:rPr>
                  <w:rFonts w:ascii="Arial"/>
                </w:rPr>
                <w:t xml:space="preserve"> </w:t>
              </w:r>
              <w:r>
                <w:rPr>
                  <w:rFonts w:ascii="Arial"/>
                  <w:spacing w:val="-1"/>
                </w:rPr>
                <w:t>Safety</w:t>
              </w:r>
              <w:r>
                <w:rPr>
                  <w:rFonts w:ascii="Arial"/>
                  <w:spacing w:val="-2"/>
                </w:rPr>
                <w:t xml:space="preserve"> </w:t>
              </w:r>
              <w:r>
                <w:rPr>
                  <w:rFonts w:ascii="Arial"/>
                  <w:spacing w:val="-1"/>
                </w:rPr>
                <w:t>Committee</w:t>
              </w:r>
              <w:r>
                <w:rPr>
                  <w:rFonts w:ascii="Arial"/>
                </w:rPr>
                <w:t xml:space="preserve"> </w:t>
              </w:r>
              <w:r>
                <w:rPr>
                  <w:rFonts w:ascii="Arial"/>
                  <w:spacing w:val="-1"/>
                </w:rPr>
                <w:t>(IMO)</w:t>
              </w:r>
            </w:ins>
          </w:p>
        </w:tc>
      </w:tr>
      <w:tr w:rsidR="006B4ECF" w:rsidTr="006B4ECF">
        <w:trPr>
          <w:trHeight w:hRule="exact" w:val="262"/>
          <w:ins w:id="871"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72" w:author="Gewies, Stefan" w:date="2016-03-17T15:10:00Z"/>
                <w:rFonts w:ascii="Arial" w:eastAsia="Arial" w:hAnsi="Arial" w:cs="Arial"/>
              </w:rPr>
            </w:pPr>
            <w:ins w:id="873" w:author="Gewies, Stefan" w:date="2016-03-17T15:10:00Z">
              <w:r>
                <w:rPr>
                  <w:rFonts w:ascii="Arial"/>
                  <w:spacing w:val="-1"/>
                </w:rPr>
                <w:t>MSI</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74" w:author="Gewies, Stefan" w:date="2016-03-17T15:10:00Z"/>
                <w:rFonts w:ascii="Arial" w:eastAsia="Arial" w:hAnsi="Arial" w:cs="Arial"/>
              </w:rPr>
            </w:pPr>
            <w:ins w:id="875"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76" w:author="Gewies, Stefan" w:date="2016-03-17T15:10:00Z"/>
                <w:rFonts w:ascii="Arial" w:eastAsia="Arial" w:hAnsi="Arial" w:cs="Arial"/>
              </w:rPr>
            </w:pPr>
            <w:ins w:id="877" w:author="Gewies, Stefan" w:date="2016-03-17T15:10:00Z">
              <w:r>
                <w:rPr>
                  <w:rFonts w:ascii="Arial"/>
                  <w:spacing w:val="-1"/>
                </w:rPr>
                <w:t>Maritime</w:t>
              </w:r>
              <w:r>
                <w:rPr>
                  <w:rFonts w:ascii="Arial"/>
                </w:rPr>
                <w:t xml:space="preserve"> </w:t>
              </w:r>
              <w:r>
                <w:rPr>
                  <w:rFonts w:ascii="Arial"/>
                  <w:spacing w:val="-1"/>
                </w:rPr>
                <w:t>Safety</w:t>
              </w:r>
              <w:r>
                <w:rPr>
                  <w:rFonts w:ascii="Arial"/>
                  <w:spacing w:val="-2"/>
                </w:rPr>
                <w:t xml:space="preserve"> </w:t>
              </w:r>
              <w:r>
                <w:rPr>
                  <w:rFonts w:ascii="Arial"/>
                  <w:spacing w:val="-1"/>
                </w:rPr>
                <w:t>Information</w:t>
              </w:r>
            </w:ins>
          </w:p>
        </w:tc>
      </w:tr>
      <w:tr w:rsidR="006B4ECF" w:rsidTr="006B4ECF">
        <w:trPr>
          <w:trHeight w:hRule="exact" w:val="264"/>
          <w:ins w:id="878"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79" w:author="Gewies, Stefan" w:date="2016-03-17T15:10:00Z"/>
                <w:rFonts w:ascii="Arial" w:eastAsia="Arial" w:hAnsi="Arial" w:cs="Arial"/>
              </w:rPr>
            </w:pPr>
            <w:ins w:id="880" w:author="Gewies, Stefan" w:date="2016-03-17T15:10:00Z">
              <w:r>
                <w:rPr>
                  <w:rFonts w:ascii="Arial"/>
                  <w:spacing w:val="-1"/>
                </w:rPr>
                <w:t>PNT</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81" w:author="Gewies, Stefan" w:date="2016-03-17T15:10:00Z"/>
                <w:rFonts w:ascii="Arial" w:eastAsia="Arial" w:hAnsi="Arial" w:cs="Arial"/>
              </w:rPr>
            </w:pPr>
            <w:ins w:id="882"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83" w:author="Gewies, Stefan" w:date="2016-03-17T15:10:00Z"/>
                <w:rFonts w:ascii="Arial" w:eastAsia="Arial" w:hAnsi="Arial" w:cs="Arial"/>
              </w:rPr>
            </w:pPr>
            <w:ins w:id="884" w:author="Gewies, Stefan" w:date="2016-03-17T15:10:00Z">
              <w:r>
                <w:rPr>
                  <w:rFonts w:ascii="Arial"/>
                  <w:spacing w:val="-1"/>
                </w:rPr>
                <w:t>Position,</w:t>
              </w:r>
              <w:r>
                <w:rPr>
                  <w:rFonts w:ascii="Arial"/>
                  <w:spacing w:val="2"/>
                </w:rPr>
                <w:t xml:space="preserve"> </w:t>
              </w:r>
              <w:r>
                <w:rPr>
                  <w:rFonts w:ascii="Arial"/>
                  <w:spacing w:val="-1"/>
                </w:rPr>
                <w:t>Navigation, and</w:t>
              </w:r>
              <w:r>
                <w:rPr>
                  <w:rFonts w:ascii="Arial"/>
                  <w:spacing w:val="-4"/>
                </w:rPr>
                <w:t xml:space="preserve"> </w:t>
              </w:r>
              <w:r>
                <w:rPr>
                  <w:rFonts w:ascii="Arial"/>
                  <w:spacing w:val="-1"/>
                </w:rPr>
                <w:t>Timing</w:t>
              </w:r>
            </w:ins>
          </w:p>
        </w:tc>
      </w:tr>
      <w:tr w:rsidR="006B4ECF" w:rsidTr="006B4ECF">
        <w:trPr>
          <w:trHeight w:hRule="exact" w:val="262"/>
          <w:ins w:id="885"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86" w:author="Gewies, Stefan" w:date="2016-03-17T15:10:00Z"/>
                <w:rFonts w:ascii="Arial" w:eastAsia="Arial" w:hAnsi="Arial" w:cs="Arial"/>
              </w:rPr>
            </w:pPr>
            <w:ins w:id="887" w:author="Gewies, Stefan" w:date="2016-03-17T15:10:00Z">
              <w:r>
                <w:rPr>
                  <w:rFonts w:ascii="Arial"/>
                  <w:spacing w:val="-1"/>
                </w:rPr>
                <w:t>PVT</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88" w:author="Gewies, Stefan" w:date="2016-03-17T15:10:00Z"/>
                <w:rFonts w:ascii="Arial" w:eastAsia="Arial" w:hAnsi="Arial" w:cs="Arial"/>
              </w:rPr>
            </w:pPr>
            <w:ins w:id="889"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90" w:author="Gewies, Stefan" w:date="2016-03-17T15:10:00Z"/>
                <w:rFonts w:ascii="Arial" w:eastAsia="Arial" w:hAnsi="Arial" w:cs="Arial"/>
              </w:rPr>
            </w:pPr>
            <w:ins w:id="891" w:author="Gewies, Stefan" w:date="2016-03-17T15:10:00Z">
              <w:r>
                <w:rPr>
                  <w:rFonts w:ascii="Arial"/>
                  <w:spacing w:val="-1"/>
                </w:rPr>
                <w:t>Position,</w:t>
              </w:r>
              <w:r>
                <w:rPr>
                  <w:rFonts w:ascii="Arial"/>
                  <w:spacing w:val="2"/>
                </w:rPr>
                <w:t xml:space="preserve"> </w:t>
              </w:r>
              <w:r>
                <w:rPr>
                  <w:rFonts w:ascii="Arial"/>
                  <w:spacing w:val="-1"/>
                </w:rPr>
                <w:t>Velocity</w:t>
              </w:r>
              <w:r>
                <w:rPr>
                  <w:rFonts w:ascii="Arial"/>
                  <w:spacing w:val="-2"/>
                </w:rPr>
                <w:t xml:space="preserve"> </w:t>
              </w:r>
              <w:r>
                <w:rPr>
                  <w:rFonts w:ascii="Arial"/>
                  <w:spacing w:val="-1"/>
                </w:rPr>
                <w:t>and</w:t>
              </w:r>
              <w:r>
                <w:rPr>
                  <w:rFonts w:ascii="Arial"/>
                  <w:spacing w:val="-2"/>
                </w:rPr>
                <w:t xml:space="preserve"> </w:t>
              </w:r>
              <w:r>
                <w:rPr>
                  <w:rFonts w:ascii="Arial"/>
                  <w:spacing w:val="-1"/>
                </w:rPr>
                <w:t>Timing</w:t>
              </w:r>
            </w:ins>
          </w:p>
        </w:tc>
      </w:tr>
      <w:tr w:rsidR="006B4ECF" w:rsidTr="006B4ECF">
        <w:trPr>
          <w:trHeight w:hRule="exact" w:val="264"/>
          <w:ins w:id="892"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93" w:author="Gewies, Stefan" w:date="2016-03-17T15:10:00Z"/>
                <w:rFonts w:ascii="Arial" w:eastAsia="Arial" w:hAnsi="Arial" w:cs="Arial"/>
              </w:rPr>
            </w:pPr>
            <w:ins w:id="894" w:author="Gewies, Stefan" w:date="2016-03-17T15:10:00Z">
              <w:r>
                <w:rPr>
                  <w:rFonts w:ascii="Arial"/>
                  <w:spacing w:val="-1"/>
                </w:rPr>
                <w:t>RAIM</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895" w:author="Gewies, Stefan" w:date="2016-03-17T15:10:00Z"/>
                <w:rFonts w:ascii="Arial" w:eastAsia="Arial" w:hAnsi="Arial" w:cs="Arial"/>
              </w:rPr>
            </w:pPr>
            <w:ins w:id="896"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897" w:author="Gewies, Stefan" w:date="2016-03-17T15:10:00Z"/>
                <w:rFonts w:ascii="Arial" w:eastAsia="Arial" w:hAnsi="Arial" w:cs="Arial"/>
              </w:rPr>
            </w:pPr>
            <w:ins w:id="898" w:author="Gewies, Stefan" w:date="2016-03-17T15:10:00Z">
              <w:r>
                <w:rPr>
                  <w:rFonts w:ascii="Arial"/>
                  <w:spacing w:val="-1"/>
                </w:rPr>
                <w:t>Receiver</w:t>
              </w:r>
              <w:r>
                <w:rPr>
                  <w:rFonts w:ascii="Arial"/>
                  <w:spacing w:val="2"/>
                </w:rPr>
                <w:t xml:space="preserve"> </w:t>
              </w:r>
              <w:r>
                <w:rPr>
                  <w:rFonts w:ascii="Arial"/>
                  <w:spacing w:val="-1"/>
                </w:rPr>
                <w:t>Autonomous</w:t>
              </w:r>
              <w:r>
                <w:rPr>
                  <w:rFonts w:ascii="Arial"/>
                  <w:spacing w:val="-2"/>
                </w:rPr>
                <w:t xml:space="preserve"> </w:t>
              </w:r>
              <w:r>
                <w:rPr>
                  <w:rFonts w:ascii="Arial"/>
                  <w:spacing w:val="-1"/>
                </w:rPr>
                <w:t>Integrity</w:t>
              </w:r>
              <w:r>
                <w:rPr>
                  <w:rFonts w:ascii="Arial"/>
                  <w:spacing w:val="-2"/>
                </w:rPr>
                <w:t xml:space="preserve"> </w:t>
              </w:r>
              <w:r>
                <w:rPr>
                  <w:rFonts w:ascii="Arial"/>
                  <w:spacing w:val="-1"/>
                </w:rPr>
                <w:t>Monitoring</w:t>
              </w:r>
            </w:ins>
          </w:p>
        </w:tc>
      </w:tr>
      <w:tr w:rsidR="006B4ECF" w:rsidTr="006B4ECF">
        <w:trPr>
          <w:trHeight w:hRule="exact" w:val="262"/>
          <w:ins w:id="899"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900" w:author="Gewies, Stefan" w:date="2016-03-17T15:10:00Z"/>
                <w:rFonts w:ascii="Arial" w:eastAsia="Arial" w:hAnsi="Arial" w:cs="Arial"/>
              </w:rPr>
            </w:pPr>
            <w:ins w:id="901" w:author="Gewies, Stefan" w:date="2016-03-17T15:10:00Z">
              <w:r>
                <w:rPr>
                  <w:rFonts w:ascii="Arial"/>
                  <w:spacing w:val="-1"/>
                </w:rPr>
                <w:t>RS</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902" w:author="Gewies, Stefan" w:date="2016-03-17T15:10:00Z"/>
                <w:rFonts w:ascii="Arial" w:eastAsia="Arial" w:hAnsi="Arial" w:cs="Arial"/>
              </w:rPr>
            </w:pPr>
            <w:ins w:id="903"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904" w:author="Gewies, Stefan" w:date="2016-03-17T15:10:00Z"/>
                <w:rFonts w:ascii="Arial" w:eastAsia="Arial" w:hAnsi="Arial" w:cs="Arial"/>
              </w:rPr>
            </w:pPr>
            <w:ins w:id="905" w:author="Gewies, Stefan" w:date="2016-03-17T15:10:00Z">
              <w:r>
                <w:rPr>
                  <w:rFonts w:ascii="Arial"/>
                  <w:spacing w:val="-1"/>
                </w:rPr>
                <w:t>Reference</w:t>
              </w:r>
              <w:r>
                <w:rPr>
                  <w:rFonts w:ascii="Arial"/>
                  <w:spacing w:val="-2"/>
                </w:rPr>
                <w:t xml:space="preserve"> </w:t>
              </w:r>
              <w:r>
                <w:rPr>
                  <w:rFonts w:ascii="Arial"/>
                  <w:spacing w:val="-1"/>
                </w:rPr>
                <w:t>Station</w:t>
              </w:r>
            </w:ins>
          </w:p>
        </w:tc>
      </w:tr>
      <w:tr w:rsidR="006B4ECF" w:rsidTr="006B4ECF">
        <w:trPr>
          <w:trHeight w:hRule="exact" w:val="264"/>
          <w:ins w:id="906"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907" w:author="Gewies, Stefan" w:date="2016-03-17T15:10:00Z"/>
                <w:rFonts w:ascii="Arial" w:eastAsia="Arial" w:hAnsi="Arial" w:cs="Arial"/>
              </w:rPr>
            </w:pPr>
            <w:ins w:id="908" w:author="Gewies, Stefan" w:date="2016-03-17T15:10:00Z">
              <w:r>
                <w:rPr>
                  <w:rFonts w:ascii="Arial"/>
                  <w:spacing w:val="-1"/>
                </w:rPr>
                <w:t>RTCM</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jc w:val="center"/>
              <w:rPr>
                <w:ins w:id="909" w:author="Gewies, Stefan" w:date="2016-03-17T15:10:00Z"/>
                <w:rFonts w:ascii="Arial" w:eastAsia="Arial" w:hAnsi="Arial" w:cs="Arial"/>
              </w:rPr>
            </w:pPr>
            <w:ins w:id="910"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2" w:lineRule="exact"/>
              <w:ind w:left="102"/>
              <w:rPr>
                <w:ins w:id="911" w:author="Gewies, Stefan" w:date="2016-03-17T15:10:00Z"/>
                <w:rFonts w:ascii="Arial" w:eastAsia="Arial" w:hAnsi="Arial" w:cs="Arial"/>
              </w:rPr>
            </w:pPr>
            <w:ins w:id="912" w:author="Gewies, Stefan" w:date="2016-03-17T15:10:00Z">
              <w:r>
                <w:rPr>
                  <w:rFonts w:ascii="Arial"/>
                  <w:spacing w:val="-1"/>
                </w:rPr>
                <w:t>Radio</w:t>
              </w:r>
              <w:r>
                <w:rPr>
                  <w:rFonts w:ascii="Arial"/>
                </w:rPr>
                <w:t xml:space="preserve"> </w:t>
              </w:r>
              <w:r>
                <w:rPr>
                  <w:rFonts w:ascii="Arial"/>
                  <w:spacing w:val="-1"/>
                </w:rPr>
                <w:t>Technical</w:t>
              </w:r>
              <w:r>
                <w:rPr>
                  <w:rFonts w:ascii="Arial"/>
                </w:rPr>
                <w:t xml:space="preserve"> </w:t>
              </w:r>
              <w:r>
                <w:rPr>
                  <w:rFonts w:ascii="Arial"/>
                  <w:spacing w:val="-1"/>
                </w:rPr>
                <w:t>Commission</w:t>
              </w:r>
              <w:r>
                <w:rPr>
                  <w:rFonts w:ascii="Arial"/>
                  <w:spacing w:val="-2"/>
                </w:rPr>
                <w:t xml:space="preserve"> </w:t>
              </w:r>
              <w:r>
                <w:rPr>
                  <w:rFonts w:ascii="Arial"/>
                </w:rPr>
                <w:t>for</w:t>
              </w:r>
              <w:r>
                <w:rPr>
                  <w:rFonts w:ascii="Arial"/>
                  <w:spacing w:val="-1"/>
                </w:rPr>
                <w:t xml:space="preserve"> Maritime</w:t>
              </w:r>
              <w:r>
                <w:rPr>
                  <w:rFonts w:ascii="Arial"/>
                </w:rPr>
                <w:t xml:space="preserve"> </w:t>
              </w:r>
              <w:r>
                <w:rPr>
                  <w:rFonts w:ascii="Arial"/>
                  <w:spacing w:val="-1"/>
                </w:rPr>
                <w:t>Services</w:t>
              </w:r>
            </w:ins>
          </w:p>
        </w:tc>
      </w:tr>
      <w:tr w:rsidR="006B4ECF" w:rsidTr="006B4ECF">
        <w:trPr>
          <w:trHeight w:hRule="exact" w:val="264"/>
          <w:ins w:id="913" w:author="Gewies, Stefan" w:date="2016-03-17T15:10:00Z"/>
        </w:trPr>
        <w:tc>
          <w:tcPr>
            <w:tcW w:w="1279"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914" w:author="Gewies, Stefan" w:date="2016-03-17T15:10:00Z"/>
                <w:rFonts w:ascii="Arial" w:eastAsia="Arial" w:hAnsi="Arial" w:cs="Arial"/>
              </w:rPr>
            </w:pPr>
            <w:ins w:id="915" w:author="Gewies, Stefan" w:date="2016-03-17T15:10:00Z">
              <w:r>
                <w:rPr>
                  <w:rFonts w:ascii="Arial"/>
                  <w:spacing w:val="-1"/>
                </w:rPr>
                <w:t>VRS</w:t>
              </w:r>
            </w:ins>
          </w:p>
        </w:tc>
        <w:tc>
          <w:tcPr>
            <w:tcW w:w="290"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jc w:val="center"/>
              <w:rPr>
                <w:ins w:id="916" w:author="Gewies, Stefan" w:date="2016-03-17T15:10:00Z"/>
                <w:rFonts w:ascii="Arial" w:eastAsia="Arial" w:hAnsi="Arial" w:cs="Arial"/>
              </w:rPr>
            </w:pPr>
            <w:ins w:id="917" w:author="Gewies, Stefan" w:date="2016-03-17T15:10:00Z">
              <w:r>
                <w:rPr>
                  <w:rFonts w:ascii="Arial"/>
                </w:rPr>
                <w:t>-</w:t>
              </w:r>
            </w:ins>
          </w:p>
        </w:tc>
        <w:tc>
          <w:tcPr>
            <w:tcW w:w="7502" w:type="dxa"/>
            <w:tcBorders>
              <w:top w:val="single" w:sz="5" w:space="0" w:color="000000"/>
              <w:left w:val="single" w:sz="5" w:space="0" w:color="000000"/>
              <w:bottom w:val="single" w:sz="5" w:space="0" w:color="000000"/>
              <w:right w:val="single" w:sz="5" w:space="0" w:color="000000"/>
            </w:tcBorders>
          </w:tcPr>
          <w:p w:rsidR="006B4ECF" w:rsidRDefault="006B4ECF" w:rsidP="006B4ECF">
            <w:pPr>
              <w:pStyle w:val="TableParagraph"/>
              <w:spacing w:line="250" w:lineRule="exact"/>
              <w:ind w:left="102"/>
              <w:rPr>
                <w:ins w:id="918" w:author="Gewies, Stefan" w:date="2016-03-17T15:10:00Z"/>
                <w:rFonts w:ascii="Arial" w:eastAsia="Arial" w:hAnsi="Arial" w:cs="Arial"/>
              </w:rPr>
            </w:pPr>
            <w:ins w:id="919" w:author="Gewies, Stefan" w:date="2016-03-17T15:10:00Z">
              <w:r>
                <w:rPr>
                  <w:rFonts w:ascii="Arial"/>
                  <w:spacing w:val="-1"/>
                </w:rPr>
                <w:t>Virtual</w:t>
              </w:r>
              <w:r>
                <w:rPr>
                  <w:rFonts w:ascii="Arial"/>
                </w:rPr>
                <w:t xml:space="preserve"> </w:t>
              </w:r>
              <w:r>
                <w:rPr>
                  <w:rFonts w:ascii="Arial"/>
                  <w:spacing w:val="-1"/>
                </w:rPr>
                <w:t>Reference</w:t>
              </w:r>
              <w:r>
                <w:rPr>
                  <w:rFonts w:ascii="Arial"/>
                </w:rPr>
                <w:t xml:space="preserve"> </w:t>
              </w:r>
              <w:r>
                <w:rPr>
                  <w:rFonts w:ascii="Arial"/>
                  <w:spacing w:val="-1"/>
                </w:rPr>
                <w:t>Station</w:t>
              </w:r>
              <w:r>
                <w:rPr>
                  <w:rFonts w:ascii="Arial"/>
                  <w:spacing w:val="-4"/>
                </w:rPr>
                <w:t xml:space="preserve"> </w:t>
              </w:r>
              <w:r>
                <w:rPr>
                  <w:rFonts w:ascii="Arial"/>
                  <w:spacing w:val="-1"/>
                </w:rPr>
                <w:t>Technique</w:t>
              </w:r>
            </w:ins>
          </w:p>
        </w:tc>
      </w:tr>
    </w:tbl>
    <w:p w:rsidR="006B4ECF" w:rsidRDefault="006B4ECF" w:rsidP="006B4ECF">
      <w:pPr>
        <w:spacing w:line="250" w:lineRule="exact"/>
        <w:rPr>
          <w:ins w:id="920" w:author="Gewies, Stefan" w:date="2016-03-17T15:10:00Z"/>
          <w:rFonts w:eastAsia="Arial"/>
        </w:rPr>
        <w:sectPr w:rsidR="006B4ECF">
          <w:pgSz w:w="11900" w:h="16840"/>
          <w:pgMar w:top="1260" w:right="1160" w:bottom="1060" w:left="1320" w:header="874" w:footer="863" w:gutter="0"/>
          <w:cols w:space="720"/>
        </w:sectPr>
      </w:pPr>
    </w:p>
    <w:p w:rsidR="006B4ECF" w:rsidRDefault="006B4ECF" w:rsidP="006B4ECF">
      <w:pPr>
        <w:rPr>
          <w:ins w:id="921" w:author="Gewies, Stefan" w:date="2016-03-17T15:10:00Z"/>
          <w:rFonts w:eastAsia="Arial"/>
          <w:b/>
          <w:bCs/>
          <w:sz w:val="20"/>
          <w:szCs w:val="20"/>
        </w:rPr>
      </w:pPr>
    </w:p>
    <w:p w:rsidR="006B4ECF" w:rsidRDefault="006B4ECF" w:rsidP="006B4ECF">
      <w:pPr>
        <w:rPr>
          <w:ins w:id="922" w:author="Gewies, Stefan" w:date="2016-03-17T15:10:00Z"/>
          <w:rFonts w:eastAsia="Arial"/>
          <w:b/>
          <w:bCs/>
          <w:sz w:val="24"/>
          <w:szCs w:val="24"/>
        </w:rPr>
      </w:pPr>
    </w:p>
    <w:p w:rsidR="006B4ECF" w:rsidRDefault="006B4ECF" w:rsidP="006B4ECF">
      <w:pPr>
        <w:pStyle w:val="berschrift2"/>
        <w:rPr>
          <w:ins w:id="923" w:author="Gewies, Stefan" w:date="2016-03-17T15:10:00Z"/>
          <w:bCs/>
        </w:rPr>
      </w:pPr>
      <w:bookmarkStart w:id="924" w:name="_Toc445902071"/>
      <w:ins w:id="925" w:author="Gewies, Stefan" w:date="2016-03-17T15:10:00Z">
        <w:r>
          <w:rPr>
            <w:spacing w:val="-2"/>
          </w:rPr>
          <w:t>ANNEX</w:t>
        </w:r>
        <w:r>
          <w:rPr>
            <w:spacing w:val="1"/>
          </w:rPr>
          <w:t xml:space="preserve"> </w:t>
        </w:r>
        <w:r>
          <w:t xml:space="preserve">B        </w:t>
        </w:r>
        <w:r>
          <w:rPr>
            <w:spacing w:val="22"/>
          </w:rPr>
          <w:t xml:space="preserve"> </w:t>
        </w:r>
        <w:r>
          <w:t>DGNSS</w:t>
        </w:r>
        <w:r>
          <w:rPr>
            <w:spacing w:val="1"/>
          </w:rPr>
          <w:t xml:space="preserve"> </w:t>
        </w:r>
        <w:r>
          <w:t>BROADCAST</w:t>
        </w:r>
        <w:r>
          <w:rPr>
            <w:spacing w:val="2"/>
          </w:rPr>
          <w:t xml:space="preserve"> </w:t>
        </w:r>
        <w:r>
          <w:t>SETTINGS</w:t>
        </w:r>
        <w:bookmarkEnd w:id="924"/>
      </w:ins>
    </w:p>
    <w:p w:rsidR="006B4ECF" w:rsidRDefault="006B4ECF" w:rsidP="006B4ECF">
      <w:pPr>
        <w:rPr>
          <w:ins w:id="926" w:author="Gewies, Stefan" w:date="2016-03-17T15:10:00Z"/>
          <w:rFonts w:eastAsia="Arial"/>
          <w:b/>
          <w:bCs/>
          <w:sz w:val="24"/>
          <w:szCs w:val="24"/>
        </w:rPr>
      </w:pPr>
    </w:p>
    <w:p w:rsidR="006B4ECF" w:rsidRDefault="006B4ECF" w:rsidP="006B4ECF">
      <w:pPr>
        <w:spacing w:before="9"/>
        <w:rPr>
          <w:ins w:id="927" w:author="Gewies, Stefan" w:date="2016-03-17T15:10:00Z"/>
          <w:rFonts w:eastAsia="Arial"/>
          <w:b/>
          <w:bCs/>
          <w:sz w:val="18"/>
          <w:szCs w:val="18"/>
        </w:rPr>
      </w:pPr>
    </w:p>
    <w:p w:rsidR="006B4ECF" w:rsidRDefault="006B4ECF" w:rsidP="006B4ECF">
      <w:pPr>
        <w:rPr>
          <w:ins w:id="928" w:author="Gewies, Stefan" w:date="2016-03-17T15:10:00Z"/>
          <w:rFonts w:eastAsia="Arial"/>
          <w:sz w:val="20"/>
          <w:szCs w:val="20"/>
        </w:rPr>
      </w:pPr>
    </w:p>
    <w:p w:rsidR="006B4ECF" w:rsidRPr="0042582D" w:rsidRDefault="006B4ECF" w:rsidP="00502F4F">
      <w:pPr>
        <w:rPr>
          <w:lang w:val="en-US"/>
        </w:rPr>
      </w:pPr>
    </w:p>
    <w:sectPr w:rsidR="006B4ECF" w:rsidRPr="0042582D" w:rsidSect="002B4067">
      <w:pgSz w:w="11907" w:h="16834" w:code="9"/>
      <w:pgMar w:top="1797" w:right="1440" w:bottom="1440" w:left="1440" w:header="851" w:footer="851" w:gutter="0"/>
      <w:cols w:space="720"/>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99" w:author="Dr. Evelin Engler" w:date="2016-03-17T15:10:00Z" w:initials="ee">
    <w:p w:rsidR="006B4ECF" w:rsidRDefault="006B4ECF" w:rsidP="006B4ECF">
      <w:pPr>
        <w:pStyle w:val="Kommentartext"/>
      </w:pPr>
      <w:r>
        <w:rPr>
          <w:rStyle w:val="Kommentarzeichen"/>
        </w:rPr>
        <w:annotationRef/>
      </w:r>
      <w:r>
        <w:t>Will be shifted into new format asap</w:t>
      </w:r>
    </w:p>
  </w:comment>
  <w:comment w:id="510" w:author="Gewies, Stefan" w:date="2016-03-17T15:10:00Z" w:initials="SG">
    <w:p w:rsidR="006B4ECF" w:rsidRDefault="006B4ECF" w:rsidP="006B4ECF">
      <w:pPr>
        <w:pStyle w:val="Kommentartext"/>
      </w:pPr>
      <w:r>
        <w:t xml:space="preserve">Do you mean </w:t>
      </w:r>
      <w:r>
        <w:rPr>
          <w:rStyle w:val="Kommentarzeichen"/>
        </w:rPr>
        <w:annotationRef/>
      </w:r>
      <w:r>
        <w:t>121?</w:t>
      </w:r>
    </w:p>
  </w:comment>
  <w:comment w:id="553" w:author="Gewies, Stefan" w:date="2016-03-17T15:10:00Z" w:initials="SG">
    <w:p w:rsidR="006B4ECF" w:rsidRDefault="006B4ECF" w:rsidP="006B4ECF">
      <w:pPr>
        <w:pStyle w:val="Kommentartext"/>
      </w:pPr>
      <w:r>
        <w:rPr>
          <w:rStyle w:val="Kommentarzeichen"/>
        </w:rPr>
        <w:annotationRef/>
      </w:r>
      <w:r>
        <w:t>This is a common part for all services. The information should be integrated into the main document.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ECF" w:rsidRDefault="006B4ECF" w:rsidP="009E1230">
      <w:r>
        <w:separator/>
      </w:r>
    </w:p>
  </w:endnote>
  <w:endnote w:type="continuationSeparator" w:id="0">
    <w:p w:rsidR="006B4ECF" w:rsidRDefault="006B4EC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end"/>
    </w:r>
  </w:p>
  <w:p w:rsidR="006B4ECF" w:rsidRDefault="006B4ECF">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Fuzeile"/>
      <w:ind w:right="360" w:firstLine="360"/>
      <w:jc w:val="center"/>
    </w:pPr>
    <w:r w:rsidRPr="005F44EF">
      <w:rPr>
        <w:rStyle w:val="Seitenzahl"/>
        <w:lang w:val="en-US"/>
      </w:rPr>
      <w:t xml:space="preserve">Page </w:t>
    </w:r>
    <w:r w:rsidRPr="005F44EF">
      <w:rPr>
        <w:rStyle w:val="Seitenzahl"/>
        <w:lang w:val="en-US"/>
      </w:rPr>
      <w:fldChar w:fldCharType="begin"/>
    </w:r>
    <w:r w:rsidRPr="005F44EF">
      <w:rPr>
        <w:rStyle w:val="Seitenzahl"/>
        <w:lang w:val="en-US"/>
      </w:rPr>
      <w:instrText xml:space="preserve"> PAGE </w:instrText>
    </w:r>
    <w:r w:rsidRPr="005F44EF">
      <w:rPr>
        <w:rStyle w:val="Seitenzahl"/>
        <w:lang w:val="en-US"/>
      </w:rPr>
      <w:fldChar w:fldCharType="separate"/>
    </w:r>
    <w:r w:rsidR="002B5974">
      <w:rPr>
        <w:rStyle w:val="Seitenzahl"/>
        <w:noProof/>
        <w:lang w:val="en-US"/>
      </w:rPr>
      <w:t>4</w:t>
    </w:r>
    <w:r w:rsidRPr="005F44EF">
      <w:rPr>
        <w:rStyle w:val="Seitenzahl"/>
        <w:lang w:val="en-US"/>
      </w:rPr>
      <w:fldChar w:fldCharType="end"/>
    </w:r>
    <w:r w:rsidRPr="005F44EF">
      <w:rPr>
        <w:rStyle w:val="Seitenzahl"/>
        <w:lang w:val="en-US"/>
      </w:rPr>
      <w:t xml:space="preserve"> of </w:t>
    </w:r>
    <w:r w:rsidRPr="005F44EF">
      <w:rPr>
        <w:rStyle w:val="Seitenzahl"/>
        <w:lang w:val="en-US"/>
      </w:rPr>
      <w:fldChar w:fldCharType="begin"/>
    </w:r>
    <w:r w:rsidRPr="005F44EF">
      <w:rPr>
        <w:rStyle w:val="Seitenzahl"/>
        <w:lang w:val="en-US"/>
      </w:rPr>
      <w:instrText xml:space="preserve"> NUMPAGES </w:instrText>
    </w:r>
    <w:r w:rsidRPr="005F44EF">
      <w:rPr>
        <w:rStyle w:val="Seitenzahl"/>
        <w:lang w:val="en-US"/>
      </w:rPr>
      <w:fldChar w:fldCharType="separate"/>
    </w:r>
    <w:r w:rsidR="002B5974">
      <w:rPr>
        <w:rStyle w:val="Seitenzahl"/>
        <w:noProof/>
        <w:lang w:val="en-US"/>
      </w:rPr>
      <w:t>24</w:t>
    </w:r>
    <w:r w:rsidRPr="005F44EF">
      <w:rPr>
        <w:rStyle w:val="Seitenzahl"/>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Fuzeile"/>
      <w:tabs>
        <w:tab w:val="right" w:pos="8789"/>
      </w:tabs>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Pr="008136BC" w:rsidRDefault="006B4ECF" w:rsidP="00870A1B">
    <w:pPr>
      <w:pStyle w:val="Fuzeile"/>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B5974">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B5974">
      <w:rPr>
        <w:noProof/>
        <w:lang w:val="en-US"/>
      </w:rPr>
      <w:t>24</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Pr="008136BC" w:rsidRDefault="006B4ECF" w:rsidP="00870A1B">
    <w:pPr>
      <w:pStyle w:val="Fuzeile"/>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B5974">
      <w:rPr>
        <w:noProof/>
        <w:lang w:val="en-US"/>
      </w:rPr>
      <w:t>15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B5974">
      <w:rPr>
        <w:noProof/>
        <w:lang w:val="en-US"/>
      </w:rPr>
      <w:t>24</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spacing w:line="14" w:lineRule="auto"/>
      <w:rPr>
        <w:sz w:val="20"/>
        <w:szCs w:val="20"/>
      </w:rPr>
    </w:pPr>
    <w:r>
      <w:rPr>
        <w:noProof/>
        <w:lang w:val="de-DE" w:eastAsia="de-DE"/>
      </w:rPr>
      <mc:AlternateContent>
        <mc:Choice Requires="wps">
          <w:drawing>
            <wp:anchor distT="0" distB="0" distL="114300" distR="114300" simplePos="0" relativeHeight="251693056" behindDoc="1" locked="0" layoutInCell="1" allowOverlap="1" wp14:anchorId="063DEE38" wp14:editId="10E88C53">
              <wp:simplePos x="0" y="0"/>
              <wp:positionH relativeFrom="page">
                <wp:posOffset>3407410</wp:posOffset>
              </wp:positionH>
              <wp:positionV relativeFrom="page">
                <wp:posOffset>10005695</wp:posOffset>
              </wp:positionV>
              <wp:extent cx="745490" cy="152400"/>
              <wp:effectExtent l="0" t="4445" r="0" b="0"/>
              <wp:wrapNone/>
              <wp:docPr id="3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Default="006B4ECF">
                          <w:pPr>
                            <w:spacing w:line="224" w:lineRule="exact"/>
                            <w:ind w:left="20"/>
                            <w:rPr>
                              <w:rFonts w:eastAsia="Arial"/>
                              <w:sz w:val="20"/>
                              <w:szCs w:val="20"/>
                            </w:rPr>
                          </w:pPr>
                          <w:r>
                            <w:rPr>
                              <w:sz w:val="20"/>
                            </w:rPr>
                            <w:t>Page</w:t>
                          </w:r>
                          <w:r>
                            <w:rPr>
                              <w:spacing w:val="-5"/>
                              <w:sz w:val="20"/>
                            </w:rPr>
                            <w:t xml:space="preserve"> </w:t>
                          </w:r>
                          <w:r>
                            <w:fldChar w:fldCharType="begin"/>
                          </w:r>
                          <w:r>
                            <w:rPr>
                              <w:sz w:val="20"/>
                            </w:rPr>
                            <w:instrText xml:space="preserve"> PAGE </w:instrText>
                          </w:r>
                          <w:r>
                            <w:fldChar w:fldCharType="separate"/>
                          </w:r>
                          <w:r w:rsidR="002B5974">
                            <w:rPr>
                              <w:noProof/>
                              <w:sz w:val="20"/>
                            </w:rPr>
                            <w:t>4</w:t>
                          </w:r>
                          <w:r>
                            <w:fldChar w:fldCharType="end"/>
                          </w:r>
                          <w:r>
                            <w:rPr>
                              <w:spacing w:val="-2"/>
                              <w:sz w:val="20"/>
                            </w:rPr>
                            <w:t xml:space="preserve"> </w:t>
                          </w:r>
                          <w:r>
                            <w:rPr>
                              <w:spacing w:val="-1"/>
                              <w:sz w:val="20"/>
                            </w:rPr>
                            <w:t>of</w:t>
                          </w:r>
                          <w:r>
                            <w:rPr>
                              <w:spacing w:val="-2"/>
                              <w:sz w:val="20"/>
                            </w:rPr>
                            <w:t xml:space="preserve"> </w:t>
                          </w:r>
                          <w:r>
                            <w:rPr>
                              <w:spacing w:val="-1"/>
                              <w:sz w:val="20"/>
                            </w:rP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1" type="#_x0000_t202" style="position:absolute;margin-left:268.3pt;margin-top:787.85pt;width:58.7pt;height:12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" filled="f" stroked="f">
              <v:textbox inset="0,0,0,0">
                <w:txbxContent>
                  <w:p w:rsidR="006B4ECF" w:rsidRDefault="006B4ECF">
                    <w:pPr>
                      <w:spacing w:line="224" w:lineRule="exact"/>
                      <w:ind w:left="20"/>
                      <w:rPr>
                        <w:rFonts w:eastAsia="Arial"/>
                        <w:sz w:val="20"/>
                        <w:szCs w:val="20"/>
                      </w:rPr>
                    </w:pPr>
                    <w:r>
                      <w:rPr>
                        <w:sz w:val="20"/>
                      </w:rPr>
                      <w:t>Page</w:t>
                    </w:r>
                    <w:r>
                      <w:rPr>
                        <w:spacing w:val="-5"/>
                        <w:sz w:val="20"/>
                      </w:rPr>
                      <w:t xml:space="preserve"> </w:t>
                    </w:r>
                    <w:r>
                      <w:fldChar w:fldCharType="begin"/>
                    </w:r>
                    <w:r>
                      <w:rPr>
                        <w:sz w:val="20"/>
                      </w:rPr>
                      <w:instrText xml:space="preserve"> PAGE </w:instrText>
                    </w:r>
                    <w:r>
                      <w:fldChar w:fldCharType="separate"/>
                    </w:r>
                    <w:r w:rsidR="002B5974">
                      <w:rPr>
                        <w:noProof/>
                        <w:sz w:val="20"/>
                      </w:rPr>
                      <w:t>4</w:t>
                    </w:r>
                    <w:r>
                      <w:fldChar w:fldCharType="end"/>
                    </w:r>
                    <w:r>
                      <w:rPr>
                        <w:spacing w:val="-2"/>
                        <w:sz w:val="20"/>
                      </w:rPr>
                      <w:t xml:space="preserve"> </w:t>
                    </w:r>
                    <w:r>
                      <w:rPr>
                        <w:spacing w:val="-1"/>
                        <w:sz w:val="20"/>
                      </w:rPr>
                      <w:t>of</w:t>
                    </w:r>
                    <w:r>
                      <w:rPr>
                        <w:spacing w:val="-2"/>
                        <w:sz w:val="20"/>
                      </w:rPr>
                      <w:t xml:space="preserve"> </w:t>
                    </w:r>
                    <w:r>
                      <w:rPr>
                        <w:spacing w:val="-1"/>
                        <w:sz w:val="20"/>
                      </w:rPr>
                      <w:t>45</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spacing w:line="14" w:lineRule="auto"/>
      <w:rPr>
        <w:sz w:val="20"/>
        <w:szCs w:val="20"/>
      </w:rPr>
    </w:pPr>
    <w:r>
      <w:rPr>
        <w:noProof/>
        <w:lang w:val="de-DE" w:eastAsia="de-DE"/>
      </w:rPr>
      <mc:AlternateContent>
        <mc:Choice Requires="wps">
          <w:drawing>
            <wp:anchor distT="0" distB="0" distL="114300" distR="114300" simplePos="0" relativeHeight="251694080" behindDoc="1" locked="0" layoutInCell="1" allowOverlap="1" wp14:anchorId="5B8C3E4A" wp14:editId="2E3E7EAA">
              <wp:simplePos x="0" y="0"/>
              <wp:positionH relativeFrom="page">
                <wp:posOffset>3371850</wp:posOffset>
              </wp:positionH>
              <wp:positionV relativeFrom="page">
                <wp:posOffset>10005695</wp:posOffset>
              </wp:positionV>
              <wp:extent cx="815340" cy="152400"/>
              <wp:effectExtent l="0" t="4445" r="3810" b="0"/>
              <wp:wrapNone/>
              <wp:docPr id="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Default="006B4ECF">
                          <w:pPr>
                            <w:spacing w:line="224" w:lineRule="exact"/>
                            <w:ind w:left="20"/>
                            <w:rPr>
                              <w:rFonts w:eastAsia="Arial"/>
                              <w:sz w:val="20"/>
                              <w:szCs w:val="20"/>
                            </w:rPr>
                          </w:pPr>
                          <w:r>
                            <w:rPr>
                              <w:sz w:val="20"/>
                            </w:rPr>
                            <w:t>Page</w:t>
                          </w:r>
                          <w:r>
                            <w:rPr>
                              <w:spacing w:val="-5"/>
                              <w:sz w:val="20"/>
                            </w:rPr>
                            <w:t xml:space="preserve"> </w:t>
                          </w:r>
                          <w:r>
                            <w:fldChar w:fldCharType="begin"/>
                          </w:r>
                          <w:r>
                            <w:rPr>
                              <w:sz w:val="20"/>
                            </w:rPr>
                            <w:instrText xml:space="preserve"> PAGE </w:instrText>
                          </w:r>
                          <w:r>
                            <w:fldChar w:fldCharType="separate"/>
                          </w:r>
                          <w:r w:rsidR="00A01A7C">
                            <w:rPr>
                              <w:noProof/>
                              <w:sz w:val="20"/>
                            </w:rPr>
                            <w:t>9</w:t>
                          </w:r>
                          <w:r>
                            <w:fldChar w:fldCharType="end"/>
                          </w:r>
                          <w:r>
                            <w:rPr>
                              <w:spacing w:val="-3"/>
                              <w:sz w:val="20"/>
                            </w:rPr>
                            <w:t xml:space="preserve"> </w:t>
                          </w:r>
                          <w:r>
                            <w:rPr>
                              <w:spacing w:val="-1"/>
                              <w:sz w:val="20"/>
                            </w:rPr>
                            <w:t>of</w:t>
                          </w:r>
                          <w:r>
                            <w:rPr>
                              <w:spacing w:val="-2"/>
                              <w:sz w:val="20"/>
                            </w:rPr>
                            <w:t xml:space="preserve"> </w:t>
                          </w:r>
                          <w:r>
                            <w:rPr>
                              <w:spacing w:val="-1"/>
                              <w:sz w:val="20"/>
                            </w:rP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42" type="#_x0000_t202" style="position:absolute;margin-left:265.5pt;margin-top:787.85pt;width:64.2pt;height:12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hMBsgIAALA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" filled="f" stroked="f">
              <v:textbox inset="0,0,0,0">
                <w:txbxContent>
                  <w:p w:rsidR="006B4ECF" w:rsidRDefault="006B4ECF">
                    <w:pPr>
                      <w:spacing w:line="224" w:lineRule="exact"/>
                      <w:ind w:left="20"/>
                      <w:rPr>
                        <w:rFonts w:eastAsia="Arial"/>
                        <w:sz w:val="20"/>
                        <w:szCs w:val="20"/>
                      </w:rPr>
                    </w:pPr>
                    <w:r>
                      <w:rPr>
                        <w:sz w:val="20"/>
                      </w:rPr>
                      <w:t>Page</w:t>
                    </w:r>
                    <w:r>
                      <w:rPr>
                        <w:spacing w:val="-5"/>
                        <w:sz w:val="20"/>
                      </w:rPr>
                      <w:t xml:space="preserve"> </w:t>
                    </w:r>
                    <w:r>
                      <w:fldChar w:fldCharType="begin"/>
                    </w:r>
                    <w:r>
                      <w:rPr>
                        <w:sz w:val="20"/>
                      </w:rPr>
                      <w:instrText xml:space="preserve"> PAGE </w:instrText>
                    </w:r>
                    <w:r>
                      <w:fldChar w:fldCharType="separate"/>
                    </w:r>
                    <w:r w:rsidR="00A01A7C">
                      <w:rPr>
                        <w:noProof/>
                        <w:sz w:val="20"/>
                      </w:rPr>
                      <w:t>9</w:t>
                    </w:r>
                    <w:r>
                      <w:fldChar w:fldCharType="end"/>
                    </w:r>
                    <w:r>
                      <w:rPr>
                        <w:spacing w:val="-3"/>
                        <w:sz w:val="20"/>
                      </w:rPr>
                      <w:t xml:space="preserve"> </w:t>
                    </w:r>
                    <w:r>
                      <w:rPr>
                        <w:spacing w:val="-1"/>
                        <w:sz w:val="20"/>
                      </w:rPr>
                      <w:t>of</w:t>
                    </w:r>
                    <w:r>
                      <w:rPr>
                        <w:spacing w:val="-2"/>
                        <w:sz w:val="20"/>
                      </w:rPr>
                      <w:t xml:space="preserve"> </w:t>
                    </w:r>
                    <w:r>
                      <w:rPr>
                        <w:spacing w:val="-1"/>
                        <w:sz w:val="20"/>
                      </w:rPr>
                      <w:t>45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ECF" w:rsidRDefault="006B4ECF" w:rsidP="009E1230">
      <w:r>
        <w:separator/>
      </w:r>
    </w:p>
  </w:footnote>
  <w:footnote w:type="continuationSeparator" w:id="0">
    <w:p w:rsidR="006B4ECF" w:rsidRDefault="006B4ECF"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094" o:spid="_x0000_s2052" type="#_x0000_t136" style="position:absolute;margin-left:0;margin-top:0;width:454.5pt;height:181.8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103" o:spid="_x0000_s2061" type="#_x0000_t136" style="position:absolute;margin-left:0;margin-top:0;width:454.5pt;height:181.8pt;rotation:315;z-index:-25163673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104" o:spid="_x0000_s2062" type="#_x0000_t136" style="position:absolute;margin-left:0;margin-top:0;width:454.5pt;height:181.8pt;rotation:315;z-index:-2516346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rsidP="005265F2">
    <w:pPr>
      <w:jc w:val="center"/>
      <w:rPr>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454.5pt;height:181.8pt;rotation:315;z-index:-2516264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5265F2">
      <w:rPr>
        <w:sz w:val="18"/>
      </w:rPr>
      <w:t xml:space="preserve"> </w:t>
    </w:r>
    <w:r>
      <w:rPr>
        <w:sz w:val="18"/>
      </w:rPr>
      <w:t xml:space="preserve">IALA Guideline #### on </w:t>
    </w:r>
    <w:r w:rsidRPr="004D035D">
      <w:rPr>
        <w:sz w:val="18"/>
      </w:rPr>
      <w:t>High accuracy systems and services in ports and harbours</w:t>
    </w:r>
  </w:p>
  <w:p w:rsidR="006B4ECF" w:rsidRDefault="006B4ECF">
    <w:pPr>
      <w:pStyle w:val="Kopfzeile"/>
    </w:pPr>
    <w:r>
      <w:rPr>
        <w:noProof/>
      </w:rPr>
      <w:pict>
        <v:shape id="PowerPlusWaterMarkObject13705102" o:spid="_x0000_s2060" type="#_x0000_t136" style="position:absolute;margin-left:0;margin-top:0;width:454.5pt;height:181.8pt;rotation:315;z-index:-25163878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spacing w:line="14" w:lineRule="auto"/>
      <w:rPr>
        <w:sz w:val="20"/>
        <w:szCs w:val="20"/>
      </w:rPr>
    </w:pPr>
    <w:r>
      <w:rPr>
        <w:noProof/>
        <w:lang w:val="de-DE" w:eastAsia="de-DE"/>
      </w:rPr>
      <mc:AlternateContent>
        <mc:Choice Requires="wps">
          <w:drawing>
            <wp:anchor distT="0" distB="0" distL="114300" distR="114300" simplePos="0" relativeHeight="251692032" behindDoc="1" locked="0" layoutInCell="1" allowOverlap="1" wp14:anchorId="481F6B38" wp14:editId="78610F2B">
              <wp:simplePos x="0" y="0"/>
              <wp:positionH relativeFrom="page">
                <wp:posOffset>1908810</wp:posOffset>
              </wp:positionH>
              <wp:positionV relativeFrom="page">
                <wp:posOffset>542290</wp:posOffset>
              </wp:positionV>
              <wp:extent cx="3743325" cy="271145"/>
              <wp:effectExtent l="3810" t="0" r="0" b="0"/>
              <wp:wrapNone/>
              <wp:docPr id="3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271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CF" w:rsidRPr="00380EE0" w:rsidRDefault="006B4ECF">
                          <w:pPr>
                            <w:spacing w:before="1" w:line="206" w:lineRule="exact"/>
                            <w:ind w:left="454" w:right="18" w:hanging="435"/>
                            <w:rPr>
                              <w:rFonts w:eastAsia="Arial"/>
                              <w:sz w:val="16"/>
                              <w:szCs w:val="16"/>
                            </w:rPr>
                          </w:pPr>
                          <w:r w:rsidRPr="00380EE0">
                            <w:rPr>
                              <w:rFonts w:eastAsia="Arial"/>
                              <w:sz w:val="16"/>
                              <w:szCs w:val="16"/>
                            </w:rPr>
                            <w:t>IALA</w:t>
                          </w:r>
                          <w:r w:rsidRPr="00380EE0">
                            <w:rPr>
                              <w:rFonts w:eastAsia="Arial"/>
                              <w:spacing w:val="-6"/>
                              <w:sz w:val="16"/>
                              <w:szCs w:val="16"/>
                            </w:rPr>
                            <w:t xml:space="preserve"> </w:t>
                          </w:r>
                          <w:r w:rsidRPr="00380EE0">
                            <w:rPr>
                              <w:rFonts w:eastAsia="Arial"/>
                              <w:spacing w:val="-1"/>
                              <w:sz w:val="16"/>
                              <w:szCs w:val="16"/>
                            </w:rPr>
                            <w:t>Guideline</w:t>
                          </w:r>
                          <w:r w:rsidRPr="00380EE0">
                            <w:rPr>
                              <w:rFonts w:eastAsia="Arial"/>
                              <w:spacing w:val="-5"/>
                              <w:sz w:val="16"/>
                              <w:szCs w:val="16"/>
                            </w:rPr>
                            <w:t xml:space="preserve"> </w:t>
                          </w:r>
                          <w:r>
                            <w:rPr>
                              <w:rFonts w:eastAsia="Arial"/>
                              <w:spacing w:val="-1"/>
                              <w:sz w:val="16"/>
                              <w:szCs w:val="16"/>
                            </w:rPr>
                            <w:t>YYYY</w:t>
                          </w:r>
                          <w:r w:rsidRPr="00380EE0">
                            <w:rPr>
                              <w:rFonts w:eastAsia="Arial"/>
                              <w:spacing w:val="-6"/>
                              <w:sz w:val="16"/>
                              <w:szCs w:val="16"/>
                            </w:rPr>
                            <w:t xml:space="preserve"> </w:t>
                          </w:r>
                          <w:r w:rsidRPr="00380EE0">
                            <w:rPr>
                              <w:rFonts w:eastAsia="Arial"/>
                              <w:spacing w:val="-1"/>
                              <w:sz w:val="16"/>
                              <w:szCs w:val="16"/>
                            </w:rPr>
                            <w:t>on</w:t>
                          </w:r>
                          <w:r w:rsidRPr="00380EE0">
                            <w:rPr>
                              <w:rFonts w:eastAsia="Arial"/>
                              <w:spacing w:val="-5"/>
                              <w:sz w:val="16"/>
                              <w:szCs w:val="16"/>
                            </w:rPr>
                            <w:t xml:space="preserve"> </w:t>
                          </w:r>
                          <w:r w:rsidRPr="00380EE0">
                            <w:rPr>
                              <w:rFonts w:eastAsia="Arial"/>
                              <w:spacing w:val="-1"/>
                              <w:sz w:val="16"/>
                              <w:szCs w:val="16"/>
                            </w:rPr>
                            <w:t>Performance</w:t>
                          </w:r>
                          <w:r w:rsidRPr="00380EE0">
                            <w:rPr>
                              <w:rFonts w:eastAsia="Arial"/>
                              <w:spacing w:val="-5"/>
                              <w:sz w:val="16"/>
                              <w:szCs w:val="16"/>
                            </w:rPr>
                            <w:t xml:space="preserve"> </w:t>
                          </w:r>
                          <w:r w:rsidRPr="00380EE0">
                            <w:rPr>
                              <w:rFonts w:eastAsia="Arial"/>
                              <w:spacing w:val="-1"/>
                              <w:sz w:val="16"/>
                              <w:szCs w:val="16"/>
                            </w:rPr>
                            <w:t>and</w:t>
                          </w:r>
                          <w:r w:rsidRPr="00380EE0">
                            <w:rPr>
                              <w:rFonts w:eastAsia="Arial"/>
                              <w:spacing w:val="-5"/>
                              <w:sz w:val="16"/>
                              <w:szCs w:val="16"/>
                            </w:rPr>
                            <w:t xml:space="preserve"> </w:t>
                          </w:r>
                          <w:r w:rsidRPr="00380EE0">
                            <w:rPr>
                              <w:rFonts w:eastAsia="Arial"/>
                              <w:spacing w:val="-1"/>
                              <w:sz w:val="16"/>
                              <w:szCs w:val="16"/>
                            </w:rPr>
                            <w:t>Monitoring</w:t>
                          </w:r>
                          <w:r w:rsidRPr="00380EE0">
                            <w:rPr>
                              <w:rFonts w:eastAsia="Arial"/>
                              <w:spacing w:val="-5"/>
                              <w:sz w:val="16"/>
                              <w:szCs w:val="16"/>
                            </w:rPr>
                            <w:t xml:space="preserve"> </w:t>
                          </w:r>
                          <w:r w:rsidRPr="00380EE0">
                            <w:rPr>
                              <w:rFonts w:eastAsia="Arial"/>
                              <w:sz w:val="16"/>
                              <w:szCs w:val="16"/>
                            </w:rPr>
                            <w:t>of</w:t>
                          </w:r>
                          <w:r w:rsidRPr="00380EE0">
                            <w:rPr>
                              <w:rFonts w:eastAsia="Arial"/>
                              <w:spacing w:val="-8"/>
                              <w:sz w:val="16"/>
                              <w:szCs w:val="16"/>
                            </w:rPr>
                            <w:t xml:space="preserve"> </w:t>
                          </w:r>
                          <w:r>
                            <w:rPr>
                              <w:rFonts w:eastAsia="Arial"/>
                              <w:spacing w:val="-1"/>
                              <w:sz w:val="16"/>
                              <w:szCs w:val="16"/>
                            </w:rPr>
                            <w:t>Maritime Ground Based Augmentation Systems (MGBAS)</w:t>
                          </w:r>
                          <w:r w:rsidRPr="00380EE0">
                            <w:rPr>
                              <w:rFonts w:eastAsia="Arial"/>
                              <w:spacing w:val="-4"/>
                              <w:sz w:val="16"/>
                              <w:szCs w:val="16"/>
                            </w:rPr>
                            <w:t xml:space="preserve"> </w:t>
                          </w:r>
                          <w:r w:rsidRPr="00380EE0">
                            <w:rPr>
                              <w:rFonts w:eastAsia="Arial"/>
                              <w:sz w:val="16"/>
                              <w:szCs w:val="16"/>
                            </w:rPr>
                            <w:t>–</w:t>
                          </w:r>
                          <w:r w:rsidRPr="00380EE0">
                            <w:rPr>
                              <w:rFonts w:eastAsia="Arial"/>
                              <w:spacing w:val="-2"/>
                              <w:sz w:val="16"/>
                              <w:szCs w:val="16"/>
                            </w:rPr>
                            <w:t xml:space="preserve"> </w:t>
                          </w:r>
                          <w:r w:rsidRPr="00380EE0">
                            <w:rPr>
                              <w:rFonts w:eastAsia="Arial"/>
                              <w:spacing w:val="-1"/>
                              <w:sz w:val="16"/>
                              <w:szCs w:val="16"/>
                            </w:rPr>
                            <w:t>Edition</w:t>
                          </w:r>
                          <w:r w:rsidRPr="00380EE0">
                            <w:rPr>
                              <w:rFonts w:eastAsia="Arial"/>
                              <w:spacing w:val="-6"/>
                              <w:sz w:val="16"/>
                              <w:szCs w:val="16"/>
                            </w:rPr>
                            <w:t xml:space="preserve"> </w:t>
                          </w:r>
                          <w:r w:rsidRPr="00380EE0">
                            <w:rPr>
                              <w:rFonts w:eastAsia="Arial"/>
                              <w:sz w:val="16"/>
                              <w:szCs w:val="16"/>
                            </w:rPr>
                            <w:t>1</w:t>
                          </w:r>
                          <w:r w:rsidRPr="00380EE0">
                            <w:rPr>
                              <w:rFonts w:eastAsia="Arial"/>
                              <w:spacing w:val="-2"/>
                              <w:sz w:val="16"/>
                              <w:szCs w:val="16"/>
                            </w:rPr>
                            <w:t xml:space="preserve"> </w:t>
                          </w:r>
                          <w:r w:rsidRPr="00380EE0">
                            <w:rPr>
                              <w:rFonts w:eastAsia="Arial"/>
                              <w:sz w:val="16"/>
                              <w:szCs w:val="16"/>
                            </w:rPr>
                            <w:t>–</w:t>
                          </w:r>
                          <w:r w:rsidRPr="00380EE0">
                            <w:rPr>
                              <w:rFonts w:eastAsia="Arial"/>
                              <w:spacing w:val="-3"/>
                              <w:sz w:val="16"/>
                              <w:szCs w:val="16"/>
                            </w:rPr>
                            <w:t xml:space="preserve"> </w:t>
                          </w:r>
                          <w:r w:rsidRPr="00380EE0">
                            <w:rPr>
                              <w:rFonts w:eastAsia="Arial"/>
                              <w:spacing w:val="-2"/>
                              <w:sz w:val="16"/>
                              <w:szCs w:val="16"/>
                            </w:rPr>
                            <w:t>M</w:t>
                          </w:r>
                          <w:r>
                            <w:rPr>
                              <w:rFonts w:eastAsia="Arial"/>
                              <w:spacing w:val="-2"/>
                              <w:sz w:val="16"/>
                              <w:szCs w:val="16"/>
                            </w:rPr>
                            <w:t xml:space="preserve">onth </w:t>
                          </w:r>
                          <w:r>
                            <w:rPr>
                              <w:rFonts w:eastAsia="Arial"/>
                              <w:sz w:val="16"/>
                              <w:szCs w:val="16"/>
                            </w:rPr>
                            <w:t>Year</w:t>
                          </w:r>
                        </w:p>
                        <w:p w:rsidR="006B4ECF" w:rsidRPr="00380EE0" w:rsidRDefault="006B4ECF" w:rsidP="006B4ECF">
                          <w:pPr>
                            <w:pStyle w:val="berschrift1"/>
                            <w:keepNext w:val="0"/>
                            <w:widowControl w:val="0"/>
                            <w:tabs>
                              <w:tab w:val="left" w:pos="7655"/>
                            </w:tabs>
                            <w:spacing w:before="54" w:after="0" w:line="478" w:lineRule="auto"/>
                            <w:ind w:left="3251" w:right="2925" w:hanging="360"/>
                            <w:jc w:val="center"/>
                            <w:rPr>
                              <w:b w:val="0"/>
                              <w:bCs/>
                              <w:sz w:val="16"/>
                              <w:szCs w:val="16"/>
                            </w:rPr>
                          </w:pPr>
                          <w:proofErr w:type="gramStart"/>
                          <w:r w:rsidRPr="00380EE0">
                            <w:rPr>
                              <w:spacing w:val="-1"/>
                              <w:sz w:val="16"/>
                              <w:szCs w:val="16"/>
                            </w:rPr>
                            <w:t>Guideline</w:t>
                          </w:r>
                          <w:r w:rsidRPr="00380EE0">
                            <w:rPr>
                              <w:spacing w:val="-14"/>
                              <w:sz w:val="16"/>
                              <w:szCs w:val="16"/>
                            </w:rPr>
                            <w:t xml:space="preserve"> </w:t>
                          </w:r>
                          <w:r w:rsidRPr="00380EE0">
                            <w:rPr>
                              <w:spacing w:val="-1"/>
                              <w:sz w:val="16"/>
                              <w:szCs w:val="16"/>
                            </w:rPr>
                            <w:t>No.</w:t>
                          </w:r>
                          <w:proofErr w:type="gramEnd"/>
                          <w:r w:rsidRPr="00380EE0">
                            <w:rPr>
                              <w:spacing w:val="-12"/>
                              <w:sz w:val="16"/>
                              <w:szCs w:val="16"/>
                            </w:rPr>
                            <w:t xml:space="preserve"> </w:t>
                          </w:r>
                          <w:r w:rsidRPr="00380EE0">
                            <w:rPr>
                              <w:spacing w:val="-1"/>
                              <w:sz w:val="16"/>
                              <w:szCs w:val="16"/>
                              <w:highlight w:val="yellow"/>
                            </w:rPr>
                            <w:t>YYYY</w:t>
                          </w:r>
                          <w:r w:rsidRPr="00380EE0">
                            <w:rPr>
                              <w:spacing w:val="27"/>
                              <w:w w:val="99"/>
                              <w:sz w:val="16"/>
                              <w:szCs w:val="16"/>
                            </w:rPr>
                            <w:t xml:space="preserve"> </w:t>
                          </w:r>
                          <w:r w:rsidRPr="00380EE0">
                            <w:rPr>
                              <w:sz w:val="16"/>
                              <w:szCs w:val="16"/>
                            </w:rPr>
                            <w:t>on</w:t>
                          </w:r>
                        </w:p>
                        <w:p w:rsidR="006B4ECF" w:rsidRPr="00380EE0" w:rsidRDefault="006B4ECF" w:rsidP="006B4ECF">
                          <w:pPr>
                            <w:spacing w:before="14"/>
                            <w:ind w:left="2882" w:right="2793"/>
                            <w:jc w:val="center"/>
                            <w:rPr>
                              <w:rFonts w:eastAsia="Arial"/>
                              <w:sz w:val="16"/>
                              <w:szCs w:val="16"/>
                            </w:rPr>
                          </w:pPr>
                          <w:r w:rsidRPr="00380EE0">
                            <w:rPr>
                              <w:b/>
                              <w:spacing w:val="-1"/>
                              <w:sz w:val="16"/>
                              <w:szCs w:val="16"/>
                            </w:rPr>
                            <w:t>Performance</w:t>
                          </w:r>
                          <w:r w:rsidRPr="00380EE0">
                            <w:rPr>
                              <w:b/>
                              <w:spacing w:val="-22"/>
                              <w:sz w:val="16"/>
                              <w:szCs w:val="16"/>
                            </w:rPr>
                            <w:t xml:space="preserve"> </w:t>
                          </w:r>
                          <w:r w:rsidRPr="00380EE0">
                            <w:rPr>
                              <w:b/>
                              <w:spacing w:val="-1"/>
                              <w:sz w:val="16"/>
                              <w:szCs w:val="16"/>
                            </w:rPr>
                            <w:t>and</w:t>
                          </w:r>
                          <w:r w:rsidRPr="00380EE0">
                            <w:rPr>
                              <w:b/>
                              <w:spacing w:val="-22"/>
                              <w:sz w:val="16"/>
                              <w:szCs w:val="16"/>
                            </w:rPr>
                            <w:t xml:space="preserve"> </w:t>
                          </w:r>
                          <w:r w:rsidRPr="00380EE0">
                            <w:rPr>
                              <w:b/>
                              <w:spacing w:val="-1"/>
                              <w:sz w:val="16"/>
                              <w:szCs w:val="16"/>
                            </w:rPr>
                            <w:t>Monitoring</w:t>
                          </w:r>
                          <w:r w:rsidRPr="00380EE0">
                            <w:rPr>
                              <w:b/>
                              <w:spacing w:val="29"/>
                              <w:w w:val="99"/>
                              <w:sz w:val="16"/>
                              <w:szCs w:val="16"/>
                            </w:rPr>
                            <w:t xml:space="preserve"> </w:t>
                          </w:r>
                          <w:r w:rsidRPr="00380EE0">
                            <w:rPr>
                              <w:b/>
                              <w:sz w:val="16"/>
                              <w:szCs w:val="16"/>
                            </w:rPr>
                            <w:t>of</w:t>
                          </w:r>
                        </w:p>
                        <w:p w:rsidR="006B4ECF" w:rsidRPr="00380EE0" w:rsidRDefault="006B4ECF" w:rsidP="006B4ECF">
                          <w:pPr>
                            <w:spacing w:before="14"/>
                            <w:ind w:left="2882" w:right="2793"/>
                            <w:jc w:val="center"/>
                            <w:rPr>
                              <w:b/>
                              <w:spacing w:val="-1"/>
                              <w:sz w:val="16"/>
                              <w:szCs w:val="16"/>
                            </w:rPr>
                          </w:pPr>
                          <w:r w:rsidRPr="00380EE0">
                            <w:rPr>
                              <w:b/>
                              <w:spacing w:val="-1"/>
                              <w:sz w:val="16"/>
                              <w:szCs w:val="16"/>
                            </w:rPr>
                            <w:t>Maritime Ground Based Augmentation (MGBAS) for high-precise positioning in harbours</w:t>
                          </w:r>
                        </w:p>
                        <w:p w:rsidR="006B4ECF" w:rsidRPr="00380EE0" w:rsidRDefault="006B4ECF">
                          <w:pPr>
                            <w:spacing w:before="1" w:line="206" w:lineRule="exact"/>
                            <w:ind w:left="454" w:right="18" w:hanging="435"/>
                            <w:rPr>
                              <w:rFonts w:eastAsia="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40" type="#_x0000_t202" style="position:absolute;margin-left:150.3pt;margin-top:42.7pt;width:294.75pt;height:21.3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KssAIAAKs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" filled="f" stroked="f">
              <v:textbox inset="0,0,0,0">
                <w:txbxContent>
                  <w:p w:rsidR="006B4ECF" w:rsidRPr="00380EE0" w:rsidRDefault="006B4ECF">
                    <w:pPr>
                      <w:spacing w:before="1" w:line="206" w:lineRule="exact"/>
                      <w:ind w:left="454" w:right="18" w:hanging="435"/>
                      <w:rPr>
                        <w:rFonts w:eastAsia="Arial"/>
                        <w:sz w:val="16"/>
                        <w:szCs w:val="16"/>
                      </w:rPr>
                    </w:pPr>
                    <w:r w:rsidRPr="00380EE0">
                      <w:rPr>
                        <w:rFonts w:eastAsia="Arial"/>
                        <w:sz w:val="16"/>
                        <w:szCs w:val="16"/>
                      </w:rPr>
                      <w:t>IALA</w:t>
                    </w:r>
                    <w:r w:rsidRPr="00380EE0">
                      <w:rPr>
                        <w:rFonts w:eastAsia="Arial"/>
                        <w:spacing w:val="-6"/>
                        <w:sz w:val="16"/>
                        <w:szCs w:val="16"/>
                      </w:rPr>
                      <w:t xml:space="preserve"> </w:t>
                    </w:r>
                    <w:r w:rsidRPr="00380EE0">
                      <w:rPr>
                        <w:rFonts w:eastAsia="Arial"/>
                        <w:spacing w:val="-1"/>
                        <w:sz w:val="16"/>
                        <w:szCs w:val="16"/>
                      </w:rPr>
                      <w:t>Guideline</w:t>
                    </w:r>
                    <w:r w:rsidRPr="00380EE0">
                      <w:rPr>
                        <w:rFonts w:eastAsia="Arial"/>
                        <w:spacing w:val="-5"/>
                        <w:sz w:val="16"/>
                        <w:szCs w:val="16"/>
                      </w:rPr>
                      <w:t xml:space="preserve"> </w:t>
                    </w:r>
                    <w:r>
                      <w:rPr>
                        <w:rFonts w:eastAsia="Arial"/>
                        <w:spacing w:val="-1"/>
                        <w:sz w:val="16"/>
                        <w:szCs w:val="16"/>
                      </w:rPr>
                      <w:t>YYYY</w:t>
                    </w:r>
                    <w:r w:rsidRPr="00380EE0">
                      <w:rPr>
                        <w:rFonts w:eastAsia="Arial"/>
                        <w:spacing w:val="-6"/>
                        <w:sz w:val="16"/>
                        <w:szCs w:val="16"/>
                      </w:rPr>
                      <w:t xml:space="preserve"> </w:t>
                    </w:r>
                    <w:r w:rsidRPr="00380EE0">
                      <w:rPr>
                        <w:rFonts w:eastAsia="Arial"/>
                        <w:spacing w:val="-1"/>
                        <w:sz w:val="16"/>
                        <w:szCs w:val="16"/>
                      </w:rPr>
                      <w:t>on</w:t>
                    </w:r>
                    <w:r w:rsidRPr="00380EE0">
                      <w:rPr>
                        <w:rFonts w:eastAsia="Arial"/>
                        <w:spacing w:val="-5"/>
                        <w:sz w:val="16"/>
                        <w:szCs w:val="16"/>
                      </w:rPr>
                      <w:t xml:space="preserve"> </w:t>
                    </w:r>
                    <w:r w:rsidRPr="00380EE0">
                      <w:rPr>
                        <w:rFonts w:eastAsia="Arial"/>
                        <w:spacing w:val="-1"/>
                        <w:sz w:val="16"/>
                        <w:szCs w:val="16"/>
                      </w:rPr>
                      <w:t>Performance</w:t>
                    </w:r>
                    <w:r w:rsidRPr="00380EE0">
                      <w:rPr>
                        <w:rFonts w:eastAsia="Arial"/>
                        <w:spacing w:val="-5"/>
                        <w:sz w:val="16"/>
                        <w:szCs w:val="16"/>
                      </w:rPr>
                      <w:t xml:space="preserve"> </w:t>
                    </w:r>
                    <w:r w:rsidRPr="00380EE0">
                      <w:rPr>
                        <w:rFonts w:eastAsia="Arial"/>
                        <w:spacing w:val="-1"/>
                        <w:sz w:val="16"/>
                        <w:szCs w:val="16"/>
                      </w:rPr>
                      <w:t>and</w:t>
                    </w:r>
                    <w:r w:rsidRPr="00380EE0">
                      <w:rPr>
                        <w:rFonts w:eastAsia="Arial"/>
                        <w:spacing w:val="-5"/>
                        <w:sz w:val="16"/>
                        <w:szCs w:val="16"/>
                      </w:rPr>
                      <w:t xml:space="preserve"> </w:t>
                    </w:r>
                    <w:r w:rsidRPr="00380EE0">
                      <w:rPr>
                        <w:rFonts w:eastAsia="Arial"/>
                        <w:spacing w:val="-1"/>
                        <w:sz w:val="16"/>
                        <w:szCs w:val="16"/>
                      </w:rPr>
                      <w:t>Monitoring</w:t>
                    </w:r>
                    <w:r w:rsidRPr="00380EE0">
                      <w:rPr>
                        <w:rFonts w:eastAsia="Arial"/>
                        <w:spacing w:val="-5"/>
                        <w:sz w:val="16"/>
                        <w:szCs w:val="16"/>
                      </w:rPr>
                      <w:t xml:space="preserve"> </w:t>
                    </w:r>
                    <w:r w:rsidRPr="00380EE0">
                      <w:rPr>
                        <w:rFonts w:eastAsia="Arial"/>
                        <w:sz w:val="16"/>
                        <w:szCs w:val="16"/>
                      </w:rPr>
                      <w:t>of</w:t>
                    </w:r>
                    <w:r w:rsidRPr="00380EE0">
                      <w:rPr>
                        <w:rFonts w:eastAsia="Arial"/>
                        <w:spacing w:val="-8"/>
                        <w:sz w:val="16"/>
                        <w:szCs w:val="16"/>
                      </w:rPr>
                      <w:t xml:space="preserve"> </w:t>
                    </w:r>
                    <w:r>
                      <w:rPr>
                        <w:rFonts w:eastAsia="Arial"/>
                        <w:spacing w:val="-1"/>
                        <w:sz w:val="16"/>
                        <w:szCs w:val="16"/>
                      </w:rPr>
                      <w:t>Maritime Ground Based Augmentation Systems (MGBAS)</w:t>
                    </w:r>
                    <w:r w:rsidRPr="00380EE0">
                      <w:rPr>
                        <w:rFonts w:eastAsia="Arial"/>
                        <w:spacing w:val="-4"/>
                        <w:sz w:val="16"/>
                        <w:szCs w:val="16"/>
                      </w:rPr>
                      <w:t xml:space="preserve"> </w:t>
                    </w:r>
                    <w:r w:rsidRPr="00380EE0">
                      <w:rPr>
                        <w:rFonts w:eastAsia="Arial"/>
                        <w:sz w:val="16"/>
                        <w:szCs w:val="16"/>
                      </w:rPr>
                      <w:t>–</w:t>
                    </w:r>
                    <w:r w:rsidRPr="00380EE0">
                      <w:rPr>
                        <w:rFonts w:eastAsia="Arial"/>
                        <w:spacing w:val="-2"/>
                        <w:sz w:val="16"/>
                        <w:szCs w:val="16"/>
                      </w:rPr>
                      <w:t xml:space="preserve"> </w:t>
                    </w:r>
                    <w:r w:rsidRPr="00380EE0">
                      <w:rPr>
                        <w:rFonts w:eastAsia="Arial"/>
                        <w:spacing w:val="-1"/>
                        <w:sz w:val="16"/>
                        <w:szCs w:val="16"/>
                      </w:rPr>
                      <w:t>Edition</w:t>
                    </w:r>
                    <w:r w:rsidRPr="00380EE0">
                      <w:rPr>
                        <w:rFonts w:eastAsia="Arial"/>
                        <w:spacing w:val="-6"/>
                        <w:sz w:val="16"/>
                        <w:szCs w:val="16"/>
                      </w:rPr>
                      <w:t xml:space="preserve"> </w:t>
                    </w:r>
                    <w:r w:rsidRPr="00380EE0">
                      <w:rPr>
                        <w:rFonts w:eastAsia="Arial"/>
                        <w:sz w:val="16"/>
                        <w:szCs w:val="16"/>
                      </w:rPr>
                      <w:t>1</w:t>
                    </w:r>
                    <w:r w:rsidRPr="00380EE0">
                      <w:rPr>
                        <w:rFonts w:eastAsia="Arial"/>
                        <w:spacing w:val="-2"/>
                        <w:sz w:val="16"/>
                        <w:szCs w:val="16"/>
                      </w:rPr>
                      <w:t xml:space="preserve"> </w:t>
                    </w:r>
                    <w:r w:rsidRPr="00380EE0">
                      <w:rPr>
                        <w:rFonts w:eastAsia="Arial"/>
                        <w:sz w:val="16"/>
                        <w:szCs w:val="16"/>
                      </w:rPr>
                      <w:t>–</w:t>
                    </w:r>
                    <w:r w:rsidRPr="00380EE0">
                      <w:rPr>
                        <w:rFonts w:eastAsia="Arial"/>
                        <w:spacing w:val="-3"/>
                        <w:sz w:val="16"/>
                        <w:szCs w:val="16"/>
                      </w:rPr>
                      <w:t xml:space="preserve"> </w:t>
                    </w:r>
                    <w:r w:rsidRPr="00380EE0">
                      <w:rPr>
                        <w:rFonts w:eastAsia="Arial"/>
                        <w:spacing w:val="-2"/>
                        <w:sz w:val="16"/>
                        <w:szCs w:val="16"/>
                      </w:rPr>
                      <w:t>M</w:t>
                    </w:r>
                    <w:r>
                      <w:rPr>
                        <w:rFonts w:eastAsia="Arial"/>
                        <w:spacing w:val="-2"/>
                        <w:sz w:val="16"/>
                        <w:szCs w:val="16"/>
                      </w:rPr>
                      <w:t xml:space="preserve">onth </w:t>
                    </w:r>
                    <w:r>
                      <w:rPr>
                        <w:rFonts w:eastAsia="Arial"/>
                        <w:sz w:val="16"/>
                        <w:szCs w:val="16"/>
                      </w:rPr>
                      <w:t>Year</w:t>
                    </w:r>
                  </w:p>
                  <w:p w:rsidR="006B4ECF" w:rsidRPr="00380EE0" w:rsidRDefault="006B4ECF" w:rsidP="006B4ECF">
                    <w:pPr>
                      <w:pStyle w:val="berschrift1"/>
                      <w:keepNext w:val="0"/>
                      <w:widowControl w:val="0"/>
                      <w:tabs>
                        <w:tab w:val="left" w:pos="7655"/>
                      </w:tabs>
                      <w:spacing w:before="54" w:after="0" w:line="478" w:lineRule="auto"/>
                      <w:ind w:left="3251" w:right="2925" w:hanging="360"/>
                      <w:jc w:val="center"/>
                      <w:rPr>
                        <w:b w:val="0"/>
                        <w:bCs/>
                        <w:sz w:val="16"/>
                        <w:szCs w:val="16"/>
                      </w:rPr>
                    </w:pPr>
                    <w:proofErr w:type="gramStart"/>
                    <w:r w:rsidRPr="00380EE0">
                      <w:rPr>
                        <w:spacing w:val="-1"/>
                        <w:sz w:val="16"/>
                        <w:szCs w:val="16"/>
                      </w:rPr>
                      <w:t>Guideline</w:t>
                    </w:r>
                    <w:r w:rsidRPr="00380EE0">
                      <w:rPr>
                        <w:spacing w:val="-14"/>
                        <w:sz w:val="16"/>
                        <w:szCs w:val="16"/>
                      </w:rPr>
                      <w:t xml:space="preserve"> </w:t>
                    </w:r>
                    <w:r w:rsidRPr="00380EE0">
                      <w:rPr>
                        <w:spacing w:val="-1"/>
                        <w:sz w:val="16"/>
                        <w:szCs w:val="16"/>
                      </w:rPr>
                      <w:t>No.</w:t>
                    </w:r>
                    <w:proofErr w:type="gramEnd"/>
                    <w:r w:rsidRPr="00380EE0">
                      <w:rPr>
                        <w:spacing w:val="-12"/>
                        <w:sz w:val="16"/>
                        <w:szCs w:val="16"/>
                      </w:rPr>
                      <w:t xml:space="preserve"> </w:t>
                    </w:r>
                    <w:r w:rsidRPr="00380EE0">
                      <w:rPr>
                        <w:spacing w:val="-1"/>
                        <w:sz w:val="16"/>
                        <w:szCs w:val="16"/>
                        <w:highlight w:val="yellow"/>
                      </w:rPr>
                      <w:t>YYYY</w:t>
                    </w:r>
                    <w:r w:rsidRPr="00380EE0">
                      <w:rPr>
                        <w:spacing w:val="27"/>
                        <w:w w:val="99"/>
                        <w:sz w:val="16"/>
                        <w:szCs w:val="16"/>
                      </w:rPr>
                      <w:t xml:space="preserve"> </w:t>
                    </w:r>
                    <w:r w:rsidRPr="00380EE0">
                      <w:rPr>
                        <w:sz w:val="16"/>
                        <w:szCs w:val="16"/>
                      </w:rPr>
                      <w:t>on</w:t>
                    </w:r>
                  </w:p>
                  <w:p w:rsidR="006B4ECF" w:rsidRPr="00380EE0" w:rsidRDefault="006B4ECF" w:rsidP="006B4ECF">
                    <w:pPr>
                      <w:spacing w:before="14"/>
                      <w:ind w:left="2882" w:right="2793"/>
                      <w:jc w:val="center"/>
                      <w:rPr>
                        <w:rFonts w:eastAsia="Arial"/>
                        <w:sz w:val="16"/>
                        <w:szCs w:val="16"/>
                      </w:rPr>
                    </w:pPr>
                    <w:r w:rsidRPr="00380EE0">
                      <w:rPr>
                        <w:b/>
                        <w:spacing w:val="-1"/>
                        <w:sz w:val="16"/>
                        <w:szCs w:val="16"/>
                      </w:rPr>
                      <w:t>Performance</w:t>
                    </w:r>
                    <w:r w:rsidRPr="00380EE0">
                      <w:rPr>
                        <w:b/>
                        <w:spacing w:val="-22"/>
                        <w:sz w:val="16"/>
                        <w:szCs w:val="16"/>
                      </w:rPr>
                      <w:t xml:space="preserve"> </w:t>
                    </w:r>
                    <w:r w:rsidRPr="00380EE0">
                      <w:rPr>
                        <w:b/>
                        <w:spacing w:val="-1"/>
                        <w:sz w:val="16"/>
                        <w:szCs w:val="16"/>
                      </w:rPr>
                      <w:t>and</w:t>
                    </w:r>
                    <w:r w:rsidRPr="00380EE0">
                      <w:rPr>
                        <w:b/>
                        <w:spacing w:val="-22"/>
                        <w:sz w:val="16"/>
                        <w:szCs w:val="16"/>
                      </w:rPr>
                      <w:t xml:space="preserve"> </w:t>
                    </w:r>
                    <w:r w:rsidRPr="00380EE0">
                      <w:rPr>
                        <w:b/>
                        <w:spacing w:val="-1"/>
                        <w:sz w:val="16"/>
                        <w:szCs w:val="16"/>
                      </w:rPr>
                      <w:t>Monitoring</w:t>
                    </w:r>
                    <w:r w:rsidRPr="00380EE0">
                      <w:rPr>
                        <w:b/>
                        <w:spacing w:val="29"/>
                        <w:w w:val="99"/>
                        <w:sz w:val="16"/>
                        <w:szCs w:val="16"/>
                      </w:rPr>
                      <w:t xml:space="preserve"> </w:t>
                    </w:r>
                    <w:r w:rsidRPr="00380EE0">
                      <w:rPr>
                        <w:b/>
                        <w:sz w:val="16"/>
                        <w:szCs w:val="16"/>
                      </w:rPr>
                      <w:t>of</w:t>
                    </w:r>
                  </w:p>
                  <w:p w:rsidR="006B4ECF" w:rsidRPr="00380EE0" w:rsidRDefault="006B4ECF" w:rsidP="006B4ECF">
                    <w:pPr>
                      <w:spacing w:before="14"/>
                      <w:ind w:left="2882" w:right="2793"/>
                      <w:jc w:val="center"/>
                      <w:rPr>
                        <w:b/>
                        <w:spacing w:val="-1"/>
                        <w:sz w:val="16"/>
                        <w:szCs w:val="16"/>
                      </w:rPr>
                    </w:pPr>
                    <w:r w:rsidRPr="00380EE0">
                      <w:rPr>
                        <w:b/>
                        <w:spacing w:val="-1"/>
                        <w:sz w:val="16"/>
                        <w:szCs w:val="16"/>
                      </w:rPr>
                      <w:t>Maritime Ground Based Augmentation (MGBAS) for high-precise positioning in harbours</w:t>
                    </w:r>
                  </w:p>
                  <w:p w:rsidR="006B4ECF" w:rsidRPr="00380EE0" w:rsidRDefault="006B4ECF">
                    <w:pPr>
                      <w:spacing w:before="1" w:line="206" w:lineRule="exact"/>
                      <w:ind w:left="454" w:right="18" w:hanging="435"/>
                      <w:rPr>
                        <w:rFonts w:eastAsia="Arial"/>
                        <w:sz w:val="16"/>
                        <w:szCs w:val="16"/>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rsidP="00AF7C0A">
    <w:pPr>
      <w:jc w:val="center"/>
      <w:rPr>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095" o:spid="_x0000_s2053" type="#_x0000_t136" style="position:absolute;left:0;text-align:left;margin-left:0;margin-top:0;width:454.5pt;height:181.8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sz w:val="18"/>
      </w:rPr>
      <w:t xml:space="preserve">IALA Guideline #### on </w:t>
    </w:r>
    <w:r w:rsidRPr="004D035D">
      <w:rPr>
        <w:sz w:val="18"/>
      </w:rPr>
      <w:t>High accuracy systems and services in ports and harbours</w:t>
    </w:r>
    <w:r>
      <w:rPr>
        <w:sz w:val="18"/>
      </w:rPr>
      <w:t xml:space="preserve"> </w:t>
    </w:r>
  </w:p>
  <w:p w:rsidR="006B4ECF" w:rsidRDefault="006B4ECF" w:rsidP="00E253B1">
    <w:pPr>
      <w:rPr>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Pr="00D5263E" w:rsidRDefault="006B4ECF" w:rsidP="007457E7">
    <w:pPr>
      <w:pStyle w:val="Kopfzeile"/>
      <w:jc w:val="right"/>
      <w:rPr>
        <w:iCs/>
        <w:color w:val="000000" w:themeColor="text1"/>
        <w:sz w:val="24"/>
      </w:rPr>
    </w:pPr>
    <w:r>
      <w:rPr>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093" o:spid="_x0000_s2051" type="#_x0000_t136" style="position:absolute;left:0;text-align:left;margin-left:0;margin-top:0;width:454.5pt;height:181.8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D5263E">
      <w:rPr>
        <w:iCs/>
        <w:color w:val="000000" w:themeColor="text1"/>
        <w:sz w:val="24"/>
      </w:rPr>
      <w:t>ENAV18-13.14.2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097" o:spid="_x0000_s2055" type="#_x0000_t136" style="position:absolute;margin-left:0;margin-top:0;width:454.5pt;height:181.8pt;rotation:315;z-index:-2516490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rsidP="005265F2">
    <w:pPr>
      <w:jc w:val="center"/>
      <w:rPr>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454.5pt;height:181.8pt;rotation:315;z-index:-2516326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5265F2">
      <w:rPr>
        <w:sz w:val="18"/>
      </w:rPr>
      <w:t xml:space="preserve"> </w:t>
    </w:r>
    <w:r>
      <w:rPr>
        <w:sz w:val="18"/>
      </w:rPr>
      <w:t xml:space="preserve">IALA Guideline #### on </w:t>
    </w:r>
    <w:r w:rsidRPr="004D035D">
      <w:rPr>
        <w:sz w:val="18"/>
      </w:rPr>
      <w:t>High accuracy systems and services in ports and harbours</w:t>
    </w:r>
  </w:p>
  <w:p w:rsidR="006B4ECF" w:rsidRDefault="006B4ECF">
    <w:pPr>
      <w:pStyle w:val="Kopfzeile"/>
    </w:pPr>
    <w:r>
      <w:rPr>
        <w:noProof/>
      </w:rPr>
      <w:pict>
        <v:shape id="PowerPlusWaterMarkObject13705098" o:spid="_x0000_s2056" type="#_x0000_t136" style="position:absolute;margin-left:0;margin-top:0;width:454.5pt;height:181.8pt;rotation:315;z-index:-2516469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rsidP="00AF7C0A">
    <w:pPr>
      <w:jc w:val="center"/>
      <w:rPr>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096" o:spid="_x0000_s2054" type="#_x0000_t136" style="position:absolute;left:0;text-align:left;margin-left:0;margin-top:0;width:454.5pt;height:181.8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5265F2">
      <w:rPr>
        <w:sz w:val="18"/>
      </w:rPr>
      <w:t xml:space="preserve"> </w:t>
    </w:r>
    <w:r>
      <w:rPr>
        <w:sz w:val="18"/>
      </w:rPr>
      <w:t xml:space="preserve">IALA Guideline #### on </w:t>
    </w:r>
    <w:r w:rsidRPr="004D035D">
      <w:rPr>
        <w:sz w:val="18"/>
      </w:rPr>
      <w:t>High accuracy systems and services in ports and harbours</w:t>
    </w:r>
  </w:p>
  <w:p w:rsidR="006B4ECF" w:rsidRPr="00AF7C0A" w:rsidRDefault="006B4ECF" w:rsidP="00AF7C0A">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05100" o:spid="_x0000_s2058" type="#_x0000_t136" style="position:absolute;margin-left:0;margin-top:0;width:454.5pt;height:181.8pt;rotation:315;z-index:-25164288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rsidP="005265F2">
    <w:pPr>
      <w:jc w:val="center"/>
      <w:rPr>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454.5pt;height:181.8pt;rotation:315;z-index:-2516285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5265F2">
      <w:rPr>
        <w:sz w:val="18"/>
      </w:rPr>
      <w:t xml:space="preserve"> </w:t>
    </w:r>
    <w:r>
      <w:rPr>
        <w:sz w:val="18"/>
      </w:rPr>
      <w:t xml:space="preserve">IALA Guideline #### on </w:t>
    </w:r>
    <w:r w:rsidRPr="004D035D">
      <w:rPr>
        <w:sz w:val="18"/>
      </w:rPr>
      <w:t>High accuracy systems and services in ports and harbours</w:t>
    </w:r>
  </w:p>
  <w:p w:rsidR="006B4ECF" w:rsidRDefault="006B4ECF">
    <w:pPr>
      <w:pStyle w:val="Kopfzeile"/>
    </w:pPr>
    <w:r>
      <w:rPr>
        <w:noProof/>
      </w:rPr>
      <w:pict>
        <v:shape id="PowerPlusWaterMarkObject13705101" o:spid="_x0000_s2059" type="#_x0000_t136" style="position:absolute;margin-left:0;margin-top:0;width:454.5pt;height:181.8pt;rotation:315;z-index:-25164083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CF" w:rsidRDefault="006B4ECF" w:rsidP="005265F2">
    <w:pPr>
      <w:jc w:val="center"/>
      <w:rPr>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454.5pt;height:181.8pt;rotation:315;z-index:-2516305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5265F2">
      <w:rPr>
        <w:sz w:val="18"/>
      </w:rPr>
      <w:t xml:space="preserve"> </w:t>
    </w:r>
    <w:r>
      <w:rPr>
        <w:sz w:val="18"/>
      </w:rPr>
      <w:t xml:space="preserve">IALA Guideline #### on </w:t>
    </w:r>
    <w:r w:rsidRPr="004D035D">
      <w:rPr>
        <w:sz w:val="18"/>
      </w:rPr>
      <w:t>High accuracy systems and services in ports and harbours</w:t>
    </w:r>
  </w:p>
  <w:p w:rsidR="006B4ECF" w:rsidRDefault="006B4ECF">
    <w:pPr>
      <w:pStyle w:val="Kopfzeile"/>
    </w:pPr>
    <w:r>
      <w:rPr>
        <w:noProof/>
      </w:rPr>
      <w:pict>
        <v:shape id="PowerPlusWaterMarkObject13705099" o:spid="_x0000_s2057" type="#_x0000_t136" style="position:absolute;margin-left:0;margin-top:0;width:454.5pt;height:181.8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ennummer"/>
      <w:lvlText w:val="%1)"/>
      <w:lvlJc w:val="left"/>
      <w:pPr>
        <w:tabs>
          <w:tab w:val="num" w:pos="360"/>
        </w:tabs>
        <w:ind w:left="360" w:hanging="360"/>
      </w:pPr>
    </w:lvl>
  </w:abstractNum>
  <w:abstractNum w:abstractNumId="1">
    <w:nsid w:val="00000405"/>
    <w:multiLevelType w:val="multilevel"/>
    <w:tmpl w:val="00000888"/>
    <w:lvl w:ilvl="0">
      <w:start w:val="1"/>
      <w:numFmt w:val="decimal"/>
      <w:lvlText w:val="%1"/>
      <w:lvlJc w:val="left"/>
      <w:pPr>
        <w:ind w:left="990" w:hanging="852"/>
      </w:pPr>
      <w:rPr>
        <w:rFonts w:ascii="Arial" w:hAnsi="Arial" w:cs="Arial"/>
        <w:b w:val="0"/>
        <w:bCs w:val="0"/>
        <w:sz w:val="22"/>
        <w:szCs w:val="22"/>
      </w:rPr>
    </w:lvl>
    <w:lvl w:ilvl="1">
      <w:start w:val="1"/>
      <w:numFmt w:val="decimal"/>
      <w:lvlText w:val=".%2"/>
      <w:lvlJc w:val="left"/>
      <w:pPr>
        <w:ind w:left="1840" w:hanging="850"/>
      </w:pPr>
      <w:rPr>
        <w:rFonts w:ascii="Arial" w:hAnsi="Arial" w:cs="Arial"/>
        <w:b w:val="0"/>
        <w:bCs w:val="0"/>
        <w:spacing w:val="1"/>
        <w:sz w:val="22"/>
        <w:szCs w:val="22"/>
      </w:rPr>
    </w:lvl>
    <w:lvl w:ilvl="2">
      <w:numFmt w:val="bullet"/>
      <w:lvlText w:val="•"/>
      <w:lvlJc w:val="left"/>
      <w:pPr>
        <w:ind w:left="2674" w:hanging="850"/>
      </w:pPr>
    </w:lvl>
    <w:lvl w:ilvl="3">
      <w:numFmt w:val="bullet"/>
      <w:lvlText w:val="•"/>
      <w:lvlJc w:val="left"/>
      <w:pPr>
        <w:ind w:left="3508" w:hanging="850"/>
      </w:pPr>
    </w:lvl>
    <w:lvl w:ilvl="4">
      <w:numFmt w:val="bullet"/>
      <w:lvlText w:val="•"/>
      <w:lvlJc w:val="left"/>
      <w:pPr>
        <w:ind w:left="4342" w:hanging="850"/>
      </w:pPr>
    </w:lvl>
    <w:lvl w:ilvl="5">
      <w:numFmt w:val="bullet"/>
      <w:lvlText w:val="•"/>
      <w:lvlJc w:val="left"/>
      <w:pPr>
        <w:ind w:left="5176" w:hanging="850"/>
      </w:pPr>
    </w:lvl>
    <w:lvl w:ilvl="6">
      <w:numFmt w:val="bullet"/>
      <w:lvlText w:val="•"/>
      <w:lvlJc w:val="left"/>
      <w:pPr>
        <w:ind w:left="6010" w:hanging="850"/>
      </w:pPr>
    </w:lvl>
    <w:lvl w:ilvl="7">
      <w:numFmt w:val="bullet"/>
      <w:lvlText w:val="•"/>
      <w:lvlJc w:val="left"/>
      <w:pPr>
        <w:ind w:left="6844" w:hanging="850"/>
      </w:pPr>
    </w:lvl>
    <w:lvl w:ilvl="8">
      <w:numFmt w:val="bullet"/>
      <w:lvlText w:val="•"/>
      <w:lvlJc w:val="left"/>
      <w:pPr>
        <w:ind w:left="7678" w:hanging="850"/>
      </w:pPr>
    </w:lvl>
  </w:abstractNum>
  <w:abstractNum w:abstractNumId="2">
    <w:nsid w:val="00000406"/>
    <w:multiLevelType w:val="multilevel"/>
    <w:tmpl w:val="00000889"/>
    <w:lvl w:ilvl="0">
      <w:start w:val="1"/>
      <w:numFmt w:val="decimal"/>
      <w:lvlText w:val=".%1"/>
      <w:lvlJc w:val="left"/>
      <w:pPr>
        <w:ind w:left="1840" w:hanging="850"/>
      </w:pPr>
      <w:rPr>
        <w:rFonts w:ascii="Arial" w:hAnsi="Arial" w:cs="Arial"/>
        <w:b w:val="0"/>
        <w:bCs w:val="0"/>
        <w:spacing w:val="1"/>
        <w:sz w:val="22"/>
        <w:szCs w:val="22"/>
      </w:rPr>
    </w:lvl>
    <w:lvl w:ilvl="1">
      <w:numFmt w:val="bullet"/>
      <w:lvlText w:val="•"/>
      <w:lvlJc w:val="left"/>
      <w:pPr>
        <w:ind w:left="2591" w:hanging="850"/>
      </w:pPr>
    </w:lvl>
    <w:lvl w:ilvl="2">
      <w:numFmt w:val="bullet"/>
      <w:lvlText w:val="•"/>
      <w:lvlJc w:val="left"/>
      <w:pPr>
        <w:ind w:left="3341" w:hanging="850"/>
      </w:pPr>
    </w:lvl>
    <w:lvl w:ilvl="3">
      <w:numFmt w:val="bullet"/>
      <w:lvlText w:val="•"/>
      <w:lvlJc w:val="left"/>
      <w:pPr>
        <w:ind w:left="4092" w:hanging="850"/>
      </w:pPr>
    </w:lvl>
    <w:lvl w:ilvl="4">
      <w:numFmt w:val="bullet"/>
      <w:lvlText w:val="•"/>
      <w:lvlJc w:val="left"/>
      <w:pPr>
        <w:ind w:left="4842" w:hanging="850"/>
      </w:pPr>
    </w:lvl>
    <w:lvl w:ilvl="5">
      <w:numFmt w:val="bullet"/>
      <w:lvlText w:val="•"/>
      <w:lvlJc w:val="left"/>
      <w:pPr>
        <w:ind w:left="5593" w:hanging="850"/>
      </w:pPr>
    </w:lvl>
    <w:lvl w:ilvl="6">
      <w:numFmt w:val="bullet"/>
      <w:lvlText w:val="•"/>
      <w:lvlJc w:val="left"/>
      <w:pPr>
        <w:ind w:left="6344" w:hanging="850"/>
      </w:pPr>
    </w:lvl>
    <w:lvl w:ilvl="7">
      <w:numFmt w:val="bullet"/>
      <w:lvlText w:val="•"/>
      <w:lvlJc w:val="left"/>
      <w:pPr>
        <w:ind w:left="7094" w:hanging="850"/>
      </w:pPr>
    </w:lvl>
    <w:lvl w:ilvl="8">
      <w:numFmt w:val="bullet"/>
      <w:lvlText w:val="•"/>
      <w:lvlJc w:val="left"/>
      <w:pPr>
        <w:ind w:left="7845" w:hanging="850"/>
      </w:pPr>
    </w:lvl>
  </w:abstractNum>
  <w:abstractNum w:abstractNumId="3">
    <w:nsid w:val="00000409"/>
    <w:multiLevelType w:val="multilevel"/>
    <w:tmpl w:val="0000088C"/>
    <w:lvl w:ilvl="0">
      <w:start w:val="1"/>
      <w:numFmt w:val="decimal"/>
      <w:lvlText w:val=".%1"/>
      <w:lvlJc w:val="left"/>
      <w:pPr>
        <w:ind w:left="2690" w:hanging="850"/>
      </w:pPr>
      <w:rPr>
        <w:rFonts w:ascii="Arial" w:hAnsi="Arial" w:cs="Arial"/>
        <w:b w:val="0"/>
        <w:bCs w:val="0"/>
        <w:spacing w:val="1"/>
        <w:sz w:val="22"/>
        <w:szCs w:val="22"/>
      </w:rPr>
    </w:lvl>
    <w:lvl w:ilvl="1">
      <w:numFmt w:val="bullet"/>
      <w:lvlText w:val="•"/>
      <w:lvlJc w:val="left"/>
      <w:pPr>
        <w:ind w:left="3355" w:hanging="850"/>
      </w:pPr>
    </w:lvl>
    <w:lvl w:ilvl="2">
      <w:numFmt w:val="bullet"/>
      <w:lvlText w:val="•"/>
      <w:lvlJc w:val="left"/>
      <w:pPr>
        <w:ind w:left="4021" w:hanging="850"/>
      </w:pPr>
    </w:lvl>
    <w:lvl w:ilvl="3">
      <w:numFmt w:val="bullet"/>
      <w:lvlText w:val="•"/>
      <w:lvlJc w:val="left"/>
      <w:pPr>
        <w:ind w:left="4686" w:hanging="850"/>
      </w:pPr>
    </w:lvl>
    <w:lvl w:ilvl="4">
      <w:numFmt w:val="bullet"/>
      <w:lvlText w:val="•"/>
      <w:lvlJc w:val="left"/>
      <w:pPr>
        <w:ind w:left="5352" w:hanging="850"/>
      </w:pPr>
    </w:lvl>
    <w:lvl w:ilvl="5">
      <w:numFmt w:val="bullet"/>
      <w:lvlText w:val="•"/>
      <w:lvlJc w:val="left"/>
      <w:pPr>
        <w:ind w:left="6018" w:hanging="850"/>
      </w:pPr>
    </w:lvl>
    <w:lvl w:ilvl="6">
      <w:numFmt w:val="bullet"/>
      <w:lvlText w:val="•"/>
      <w:lvlJc w:val="left"/>
      <w:pPr>
        <w:ind w:left="6683" w:hanging="850"/>
      </w:pPr>
    </w:lvl>
    <w:lvl w:ilvl="7">
      <w:numFmt w:val="bullet"/>
      <w:lvlText w:val="•"/>
      <w:lvlJc w:val="left"/>
      <w:pPr>
        <w:ind w:left="7349" w:hanging="850"/>
      </w:pPr>
    </w:lvl>
    <w:lvl w:ilvl="8">
      <w:numFmt w:val="bullet"/>
      <w:lvlText w:val="•"/>
      <w:lvlJc w:val="left"/>
      <w:pPr>
        <w:ind w:left="8015" w:hanging="850"/>
      </w:pPr>
    </w:lvl>
  </w:abstractNum>
  <w:abstractNum w:abstractNumId="4">
    <w:nsid w:val="03033473"/>
    <w:multiLevelType w:val="multilevel"/>
    <w:tmpl w:val="0407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7">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8">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5544F3"/>
    <w:multiLevelType w:val="hybridMultilevel"/>
    <w:tmpl w:val="BBD67498"/>
    <w:lvl w:ilvl="0" w:tplc="909AC780">
      <w:start w:val="1"/>
      <w:numFmt w:val="bullet"/>
      <w:lvlText w:val="-"/>
      <w:lvlJc w:val="left"/>
      <w:pPr>
        <w:ind w:left="462" w:hanging="360"/>
      </w:pPr>
      <w:rPr>
        <w:rFonts w:ascii="Arial" w:eastAsia="Arial" w:hAnsi="Arial" w:hint="default"/>
        <w:sz w:val="24"/>
        <w:szCs w:val="24"/>
      </w:rPr>
    </w:lvl>
    <w:lvl w:ilvl="1" w:tplc="F3B89568">
      <w:start w:val="1"/>
      <w:numFmt w:val="bullet"/>
      <w:lvlText w:val="•"/>
      <w:lvlJc w:val="left"/>
      <w:pPr>
        <w:ind w:left="684" w:hanging="360"/>
      </w:pPr>
      <w:rPr>
        <w:rFonts w:hint="default"/>
      </w:rPr>
    </w:lvl>
    <w:lvl w:ilvl="2" w:tplc="28E89C12">
      <w:start w:val="1"/>
      <w:numFmt w:val="bullet"/>
      <w:lvlText w:val="•"/>
      <w:lvlJc w:val="left"/>
      <w:pPr>
        <w:ind w:left="906" w:hanging="360"/>
      </w:pPr>
      <w:rPr>
        <w:rFonts w:hint="default"/>
      </w:rPr>
    </w:lvl>
    <w:lvl w:ilvl="3" w:tplc="DE82B77C">
      <w:start w:val="1"/>
      <w:numFmt w:val="bullet"/>
      <w:lvlText w:val="•"/>
      <w:lvlJc w:val="left"/>
      <w:pPr>
        <w:ind w:left="1127" w:hanging="360"/>
      </w:pPr>
      <w:rPr>
        <w:rFonts w:hint="default"/>
      </w:rPr>
    </w:lvl>
    <w:lvl w:ilvl="4" w:tplc="C5CCBE34">
      <w:start w:val="1"/>
      <w:numFmt w:val="bullet"/>
      <w:lvlText w:val="•"/>
      <w:lvlJc w:val="left"/>
      <w:pPr>
        <w:ind w:left="1349" w:hanging="360"/>
      </w:pPr>
      <w:rPr>
        <w:rFonts w:hint="default"/>
      </w:rPr>
    </w:lvl>
    <w:lvl w:ilvl="5" w:tplc="6AFCCBF6">
      <w:start w:val="1"/>
      <w:numFmt w:val="bullet"/>
      <w:lvlText w:val="•"/>
      <w:lvlJc w:val="left"/>
      <w:pPr>
        <w:ind w:left="1571" w:hanging="360"/>
      </w:pPr>
      <w:rPr>
        <w:rFonts w:hint="default"/>
      </w:rPr>
    </w:lvl>
    <w:lvl w:ilvl="6" w:tplc="48C4114C">
      <w:start w:val="1"/>
      <w:numFmt w:val="bullet"/>
      <w:lvlText w:val="•"/>
      <w:lvlJc w:val="left"/>
      <w:pPr>
        <w:ind w:left="1793" w:hanging="360"/>
      </w:pPr>
      <w:rPr>
        <w:rFonts w:hint="default"/>
      </w:rPr>
    </w:lvl>
    <w:lvl w:ilvl="7" w:tplc="D63A023C">
      <w:start w:val="1"/>
      <w:numFmt w:val="bullet"/>
      <w:lvlText w:val="•"/>
      <w:lvlJc w:val="left"/>
      <w:pPr>
        <w:ind w:left="2015" w:hanging="360"/>
      </w:pPr>
      <w:rPr>
        <w:rFonts w:hint="default"/>
      </w:rPr>
    </w:lvl>
    <w:lvl w:ilvl="8" w:tplc="36362978">
      <w:start w:val="1"/>
      <w:numFmt w:val="bullet"/>
      <w:lvlText w:val="•"/>
      <w:lvlJc w:val="left"/>
      <w:pPr>
        <w:ind w:left="2237" w:hanging="360"/>
      </w:pPr>
      <w:rPr>
        <w:rFonts w:hint="default"/>
      </w:rPr>
    </w:lvl>
  </w:abstractNum>
  <w:abstractNum w:abstractNumId="10">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101649AF"/>
    <w:multiLevelType w:val="hybridMultilevel"/>
    <w:tmpl w:val="57E8BBF6"/>
    <w:lvl w:ilvl="0" w:tplc="9EB2C41E">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0C33B55"/>
    <w:multiLevelType w:val="hybridMultilevel"/>
    <w:tmpl w:val="CFC2F30E"/>
    <w:lvl w:ilvl="0" w:tplc="04070001">
      <w:start w:val="1"/>
      <w:numFmt w:val="bullet"/>
      <w:lvlText w:val=""/>
      <w:lvlJc w:val="left"/>
      <w:pPr>
        <w:ind w:left="1296" w:hanging="360"/>
      </w:pPr>
      <w:rPr>
        <w:rFonts w:ascii="Symbol" w:hAnsi="Symbol" w:hint="default"/>
      </w:rPr>
    </w:lvl>
    <w:lvl w:ilvl="1" w:tplc="04070003" w:tentative="1">
      <w:start w:val="1"/>
      <w:numFmt w:val="bullet"/>
      <w:lvlText w:val="o"/>
      <w:lvlJc w:val="left"/>
      <w:pPr>
        <w:ind w:left="2016" w:hanging="360"/>
      </w:pPr>
      <w:rPr>
        <w:rFonts w:ascii="Courier New" w:hAnsi="Courier New" w:cs="Courier New" w:hint="default"/>
      </w:rPr>
    </w:lvl>
    <w:lvl w:ilvl="2" w:tplc="04070005" w:tentative="1">
      <w:start w:val="1"/>
      <w:numFmt w:val="bullet"/>
      <w:lvlText w:val=""/>
      <w:lvlJc w:val="left"/>
      <w:pPr>
        <w:ind w:left="2736" w:hanging="360"/>
      </w:pPr>
      <w:rPr>
        <w:rFonts w:ascii="Wingdings" w:hAnsi="Wingdings" w:hint="default"/>
      </w:rPr>
    </w:lvl>
    <w:lvl w:ilvl="3" w:tplc="04070001" w:tentative="1">
      <w:start w:val="1"/>
      <w:numFmt w:val="bullet"/>
      <w:lvlText w:val=""/>
      <w:lvlJc w:val="left"/>
      <w:pPr>
        <w:ind w:left="3456" w:hanging="360"/>
      </w:pPr>
      <w:rPr>
        <w:rFonts w:ascii="Symbol" w:hAnsi="Symbol" w:hint="default"/>
      </w:rPr>
    </w:lvl>
    <w:lvl w:ilvl="4" w:tplc="04070003" w:tentative="1">
      <w:start w:val="1"/>
      <w:numFmt w:val="bullet"/>
      <w:lvlText w:val="o"/>
      <w:lvlJc w:val="left"/>
      <w:pPr>
        <w:ind w:left="4176" w:hanging="360"/>
      </w:pPr>
      <w:rPr>
        <w:rFonts w:ascii="Courier New" w:hAnsi="Courier New" w:cs="Courier New" w:hint="default"/>
      </w:rPr>
    </w:lvl>
    <w:lvl w:ilvl="5" w:tplc="04070005" w:tentative="1">
      <w:start w:val="1"/>
      <w:numFmt w:val="bullet"/>
      <w:lvlText w:val=""/>
      <w:lvlJc w:val="left"/>
      <w:pPr>
        <w:ind w:left="4896" w:hanging="360"/>
      </w:pPr>
      <w:rPr>
        <w:rFonts w:ascii="Wingdings" w:hAnsi="Wingdings" w:hint="default"/>
      </w:rPr>
    </w:lvl>
    <w:lvl w:ilvl="6" w:tplc="04070001" w:tentative="1">
      <w:start w:val="1"/>
      <w:numFmt w:val="bullet"/>
      <w:lvlText w:val=""/>
      <w:lvlJc w:val="left"/>
      <w:pPr>
        <w:ind w:left="5616" w:hanging="360"/>
      </w:pPr>
      <w:rPr>
        <w:rFonts w:ascii="Symbol" w:hAnsi="Symbol" w:hint="default"/>
      </w:rPr>
    </w:lvl>
    <w:lvl w:ilvl="7" w:tplc="04070003" w:tentative="1">
      <w:start w:val="1"/>
      <w:numFmt w:val="bullet"/>
      <w:lvlText w:val="o"/>
      <w:lvlJc w:val="left"/>
      <w:pPr>
        <w:ind w:left="6336" w:hanging="360"/>
      </w:pPr>
      <w:rPr>
        <w:rFonts w:ascii="Courier New" w:hAnsi="Courier New" w:cs="Courier New" w:hint="default"/>
      </w:rPr>
    </w:lvl>
    <w:lvl w:ilvl="8" w:tplc="04070005" w:tentative="1">
      <w:start w:val="1"/>
      <w:numFmt w:val="bullet"/>
      <w:lvlText w:val=""/>
      <w:lvlJc w:val="left"/>
      <w:pPr>
        <w:ind w:left="7056" w:hanging="360"/>
      </w:pPr>
      <w:rPr>
        <w:rFonts w:ascii="Wingdings" w:hAnsi="Wingdings" w:hint="default"/>
      </w:rPr>
    </w:lvl>
  </w:abstractNum>
  <w:abstractNum w:abstractNumId="13">
    <w:nsid w:val="13717717"/>
    <w:multiLevelType w:val="hybridMultilevel"/>
    <w:tmpl w:val="AEFEDA84"/>
    <w:lvl w:ilvl="0" w:tplc="B24E009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4180051"/>
    <w:multiLevelType w:val="hybridMultilevel"/>
    <w:tmpl w:val="912E22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FD381A"/>
    <w:multiLevelType w:val="multilevel"/>
    <w:tmpl w:val="878ED07E"/>
    <w:lvl w:ilvl="0">
      <w:start w:val="4"/>
      <w:numFmt w:val="decimal"/>
      <w:lvlText w:val="%1"/>
      <w:lvlJc w:val="left"/>
      <w:pPr>
        <w:ind w:left="696" w:hanging="576"/>
      </w:pPr>
      <w:rPr>
        <w:rFonts w:hint="default"/>
      </w:rPr>
    </w:lvl>
    <w:lvl w:ilvl="1">
      <w:start w:val="3"/>
      <w:numFmt w:val="decimal"/>
      <w:lvlText w:val="%1.%2"/>
      <w:lvlJc w:val="left"/>
      <w:pPr>
        <w:ind w:left="696" w:hanging="576"/>
      </w:pPr>
      <w:rPr>
        <w:rFonts w:ascii="Arial" w:eastAsia="Arial" w:hAnsi="Arial" w:hint="default"/>
        <w:b/>
        <w:bCs/>
        <w:spacing w:val="-1"/>
        <w:sz w:val="22"/>
        <w:szCs w:val="22"/>
      </w:rPr>
    </w:lvl>
    <w:lvl w:ilvl="2">
      <w:start w:val="1"/>
      <w:numFmt w:val="bullet"/>
      <w:lvlText w:val=""/>
      <w:lvlJc w:val="left"/>
      <w:pPr>
        <w:ind w:left="1200" w:hanging="360"/>
      </w:pPr>
      <w:rPr>
        <w:rFonts w:ascii="Symbol" w:eastAsia="Symbol" w:hAnsi="Symbol" w:hint="default"/>
        <w:sz w:val="22"/>
        <w:szCs w:val="22"/>
      </w:rPr>
    </w:lvl>
    <w:lvl w:ilvl="3">
      <w:start w:val="1"/>
      <w:numFmt w:val="bullet"/>
      <w:lvlText w:val="•"/>
      <w:lvlJc w:val="left"/>
      <w:pPr>
        <w:ind w:left="2991" w:hanging="360"/>
      </w:pPr>
      <w:rPr>
        <w:rFonts w:hint="default"/>
      </w:rPr>
    </w:lvl>
    <w:lvl w:ilvl="4">
      <w:start w:val="1"/>
      <w:numFmt w:val="bullet"/>
      <w:lvlText w:val="•"/>
      <w:lvlJc w:val="left"/>
      <w:pPr>
        <w:ind w:left="3886" w:hanging="360"/>
      </w:pPr>
      <w:rPr>
        <w:rFonts w:hint="default"/>
      </w:rPr>
    </w:lvl>
    <w:lvl w:ilvl="5">
      <w:start w:val="1"/>
      <w:numFmt w:val="bullet"/>
      <w:lvlText w:val="•"/>
      <w:lvlJc w:val="left"/>
      <w:pPr>
        <w:ind w:left="4782" w:hanging="360"/>
      </w:pPr>
      <w:rPr>
        <w:rFonts w:hint="default"/>
      </w:rPr>
    </w:lvl>
    <w:lvl w:ilvl="6">
      <w:start w:val="1"/>
      <w:numFmt w:val="bullet"/>
      <w:lvlText w:val="•"/>
      <w:lvlJc w:val="left"/>
      <w:pPr>
        <w:ind w:left="5677" w:hanging="360"/>
      </w:pPr>
      <w:rPr>
        <w:rFonts w:hint="default"/>
      </w:rPr>
    </w:lvl>
    <w:lvl w:ilvl="7">
      <w:start w:val="1"/>
      <w:numFmt w:val="bullet"/>
      <w:lvlText w:val="•"/>
      <w:lvlJc w:val="left"/>
      <w:pPr>
        <w:ind w:left="6573" w:hanging="360"/>
      </w:pPr>
      <w:rPr>
        <w:rFonts w:hint="default"/>
      </w:rPr>
    </w:lvl>
    <w:lvl w:ilvl="8">
      <w:start w:val="1"/>
      <w:numFmt w:val="bullet"/>
      <w:lvlText w:val="•"/>
      <w:lvlJc w:val="left"/>
      <w:pPr>
        <w:ind w:left="7468" w:hanging="360"/>
      </w:pPr>
      <w:rPr>
        <w:rFonts w:hint="default"/>
      </w:rPr>
    </w:lvl>
  </w:abstractNum>
  <w:abstractNum w:abstractNumId="17">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18">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berschrift3"/>
      <w:lvlText w:val="%1.%2.%3"/>
      <w:lvlJc w:val="left"/>
      <w:pPr>
        <w:tabs>
          <w:tab w:val="num" w:pos="992"/>
        </w:tabs>
        <w:ind w:left="992" w:hanging="992"/>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9">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2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21">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23">
    <w:nsid w:val="1DF3320C"/>
    <w:multiLevelType w:val="hybridMultilevel"/>
    <w:tmpl w:val="B1000172"/>
    <w:lvl w:ilvl="0" w:tplc="DBE8FF02">
      <w:start w:val="1"/>
      <w:numFmt w:val="lowerLetter"/>
      <w:lvlText w:val="%1)"/>
      <w:lvlJc w:val="left"/>
      <w:pPr>
        <w:ind w:left="1648" w:hanging="360"/>
      </w:pPr>
      <w:rPr>
        <w:rFonts w:hint="default"/>
      </w:r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2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26">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nsid w:val="22EE3C0E"/>
    <w:multiLevelType w:val="hybridMultilevel"/>
    <w:tmpl w:val="2CD2E4E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30">
    <w:nsid w:val="2E564CAE"/>
    <w:multiLevelType w:val="hybridMultilevel"/>
    <w:tmpl w:val="F6940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300D2D59"/>
    <w:multiLevelType w:val="hybridMultilevel"/>
    <w:tmpl w:val="B95CA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3">
    <w:nsid w:val="335907D9"/>
    <w:multiLevelType w:val="hybridMultilevel"/>
    <w:tmpl w:val="A02E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3CF4ACF"/>
    <w:multiLevelType w:val="multilevel"/>
    <w:tmpl w:val="0008ACA6"/>
    <w:lvl w:ilvl="0">
      <w:start w:val="3"/>
      <w:numFmt w:val="decimal"/>
      <w:lvlText w:val="%1"/>
      <w:lvlJc w:val="left"/>
      <w:pPr>
        <w:ind w:left="1080" w:hanging="960"/>
      </w:pPr>
      <w:rPr>
        <w:rFonts w:hint="default"/>
      </w:rPr>
    </w:lvl>
    <w:lvl w:ilvl="1">
      <w:start w:val="2"/>
      <w:numFmt w:val="decimal"/>
      <w:lvlText w:val="%1.%2"/>
      <w:lvlJc w:val="left"/>
      <w:pPr>
        <w:ind w:left="1080" w:hanging="960"/>
      </w:pPr>
      <w:rPr>
        <w:rFonts w:hint="default"/>
      </w:rPr>
    </w:lvl>
    <w:lvl w:ilvl="2">
      <w:start w:val="1"/>
      <w:numFmt w:val="decimal"/>
      <w:lvlText w:val="%1.%2.%3"/>
      <w:lvlJc w:val="left"/>
      <w:pPr>
        <w:ind w:left="1080" w:hanging="960"/>
      </w:pPr>
      <w:rPr>
        <w:rFonts w:ascii="Arial" w:eastAsia="Arial" w:hAnsi="Arial" w:hint="default"/>
        <w:spacing w:val="-1"/>
        <w:sz w:val="22"/>
        <w:szCs w:val="22"/>
      </w:rPr>
    </w:lvl>
    <w:lvl w:ilvl="3">
      <w:start w:val="1"/>
      <w:numFmt w:val="decimal"/>
      <w:lvlText w:val="%1.%2.%3.%4"/>
      <w:lvlJc w:val="left"/>
      <w:pPr>
        <w:ind w:left="1252" w:hanging="1133"/>
      </w:pPr>
      <w:rPr>
        <w:rFonts w:ascii="Arial" w:eastAsia="Arial" w:hAnsi="Arial" w:hint="default"/>
        <w:spacing w:val="-1"/>
        <w:sz w:val="22"/>
        <w:szCs w:val="22"/>
      </w:rPr>
    </w:lvl>
    <w:lvl w:ilvl="4">
      <w:start w:val="1"/>
      <w:numFmt w:val="bullet"/>
      <w:lvlText w:val=""/>
      <w:lvlJc w:val="left"/>
      <w:pPr>
        <w:ind w:left="840" w:hanging="360"/>
      </w:pPr>
      <w:rPr>
        <w:rFonts w:ascii="Symbol" w:eastAsia="Symbol" w:hAnsi="Symbol" w:hint="default"/>
        <w:sz w:val="22"/>
        <w:szCs w:val="22"/>
      </w:rPr>
    </w:lvl>
    <w:lvl w:ilvl="5">
      <w:start w:val="1"/>
      <w:numFmt w:val="bullet"/>
      <w:lvlText w:val="•"/>
      <w:lvlJc w:val="left"/>
      <w:pPr>
        <w:ind w:left="3540" w:hanging="360"/>
      </w:pPr>
      <w:rPr>
        <w:rFonts w:hint="default"/>
      </w:rPr>
    </w:lvl>
    <w:lvl w:ilvl="6">
      <w:start w:val="1"/>
      <w:numFmt w:val="bullet"/>
      <w:lvlText w:val="•"/>
      <w:lvlJc w:val="left"/>
      <w:pPr>
        <w:ind w:left="4684" w:hanging="360"/>
      </w:pPr>
      <w:rPr>
        <w:rFonts w:hint="default"/>
      </w:rPr>
    </w:lvl>
    <w:lvl w:ilvl="7">
      <w:start w:val="1"/>
      <w:numFmt w:val="bullet"/>
      <w:lvlText w:val="•"/>
      <w:lvlJc w:val="left"/>
      <w:pPr>
        <w:ind w:left="5828" w:hanging="360"/>
      </w:pPr>
      <w:rPr>
        <w:rFonts w:hint="default"/>
      </w:rPr>
    </w:lvl>
    <w:lvl w:ilvl="8">
      <w:start w:val="1"/>
      <w:numFmt w:val="bullet"/>
      <w:lvlText w:val="•"/>
      <w:lvlJc w:val="left"/>
      <w:pPr>
        <w:ind w:left="6972" w:hanging="360"/>
      </w:pPr>
      <w:rPr>
        <w:rFonts w:hint="default"/>
      </w:rPr>
    </w:lvl>
  </w:abstractNum>
  <w:abstractNum w:abstractNumId="35">
    <w:nsid w:val="35843659"/>
    <w:multiLevelType w:val="multilevel"/>
    <w:tmpl w:val="E062AB54"/>
    <w:lvl w:ilvl="0">
      <w:start w:val="1"/>
      <w:numFmt w:val="decimal"/>
      <w:lvlText w:val="%1."/>
      <w:lvlJc w:val="left"/>
      <w:pPr>
        <w:ind w:left="479" w:hanging="360"/>
      </w:pPr>
      <w:rPr>
        <w:rFonts w:ascii="Arial" w:hAnsi="Arial"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1" w:hanging="720"/>
      </w:pPr>
      <w:rPr>
        <w:rFonts w:hint="default"/>
        <w:b/>
      </w:rPr>
    </w:lvl>
    <w:lvl w:ilvl="3">
      <w:start w:val="1"/>
      <w:numFmt w:val="decimal"/>
      <w:isLgl/>
      <w:lvlText w:val="%1.%2.%3.%4"/>
      <w:lvlJc w:val="left"/>
      <w:pPr>
        <w:ind w:left="842" w:hanging="720"/>
      </w:pPr>
      <w:rPr>
        <w:rFonts w:hint="default"/>
        <w:b/>
      </w:rPr>
    </w:lvl>
    <w:lvl w:ilvl="4">
      <w:start w:val="1"/>
      <w:numFmt w:val="decimal"/>
      <w:isLgl/>
      <w:lvlText w:val="%1.%2.%3.%4.%5"/>
      <w:lvlJc w:val="left"/>
      <w:pPr>
        <w:ind w:left="1203" w:hanging="1080"/>
      </w:pPr>
      <w:rPr>
        <w:rFonts w:hint="default"/>
        <w:b/>
      </w:rPr>
    </w:lvl>
    <w:lvl w:ilvl="5">
      <w:start w:val="1"/>
      <w:numFmt w:val="decimal"/>
      <w:isLgl/>
      <w:lvlText w:val="%1.%2.%3.%4.%5.%6"/>
      <w:lvlJc w:val="left"/>
      <w:pPr>
        <w:ind w:left="1204" w:hanging="1080"/>
      </w:pPr>
      <w:rPr>
        <w:rFonts w:hint="default"/>
        <w:b/>
      </w:rPr>
    </w:lvl>
    <w:lvl w:ilvl="6">
      <w:start w:val="1"/>
      <w:numFmt w:val="decimal"/>
      <w:isLgl/>
      <w:lvlText w:val="%1.%2.%3.%4.%5.%6.%7"/>
      <w:lvlJc w:val="left"/>
      <w:pPr>
        <w:ind w:left="1565" w:hanging="1440"/>
      </w:pPr>
      <w:rPr>
        <w:rFonts w:hint="default"/>
        <w:b/>
      </w:rPr>
    </w:lvl>
    <w:lvl w:ilvl="7">
      <w:start w:val="1"/>
      <w:numFmt w:val="decimal"/>
      <w:isLgl/>
      <w:lvlText w:val="%1.%2.%3.%4.%5.%6.%7.%8"/>
      <w:lvlJc w:val="left"/>
      <w:pPr>
        <w:ind w:left="1566" w:hanging="1440"/>
      </w:pPr>
      <w:rPr>
        <w:rFonts w:hint="default"/>
        <w:b/>
      </w:rPr>
    </w:lvl>
    <w:lvl w:ilvl="8">
      <w:start w:val="1"/>
      <w:numFmt w:val="decimal"/>
      <w:isLgl/>
      <w:lvlText w:val="%1.%2.%3.%4.%5.%6.%7.%8.%9"/>
      <w:lvlJc w:val="left"/>
      <w:pPr>
        <w:ind w:left="1927" w:hanging="1800"/>
      </w:pPr>
      <w:rPr>
        <w:rFonts w:hint="default"/>
        <w:b/>
      </w:rPr>
    </w:lvl>
  </w:abstractNum>
  <w:abstractNum w:abstractNumId="3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88A32A7"/>
    <w:multiLevelType w:val="hybridMultilevel"/>
    <w:tmpl w:val="F32EF368"/>
    <w:lvl w:ilvl="0" w:tplc="8D987F80">
      <w:start w:val="1"/>
      <w:numFmt w:val="bullet"/>
      <w:lvlText w:val="-"/>
      <w:lvlJc w:val="left"/>
      <w:pPr>
        <w:ind w:left="1023" w:hanging="720"/>
      </w:pPr>
      <w:rPr>
        <w:rFonts w:ascii="Arial" w:eastAsia="Arial" w:hAnsi="Arial" w:hint="default"/>
        <w:sz w:val="22"/>
        <w:szCs w:val="22"/>
      </w:rPr>
    </w:lvl>
    <w:lvl w:ilvl="1" w:tplc="D4F67566">
      <w:start w:val="1"/>
      <w:numFmt w:val="bullet"/>
      <w:lvlText w:val="•"/>
      <w:lvlJc w:val="left"/>
      <w:pPr>
        <w:ind w:left="1754" w:hanging="720"/>
      </w:pPr>
      <w:rPr>
        <w:rFonts w:hint="default"/>
      </w:rPr>
    </w:lvl>
    <w:lvl w:ilvl="2" w:tplc="522E14D6">
      <w:start w:val="1"/>
      <w:numFmt w:val="bullet"/>
      <w:lvlText w:val="•"/>
      <w:lvlJc w:val="left"/>
      <w:pPr>
        <w:ind w:left="2484" w:hanging="720"/>
      </w:pPr>
      <w:rPr>
        <w:rFonts w:hint="default"/>
      </w:rPr>
    </w:lvl>
    <w:lvl w:ilvl="3" w:tplc="AD08AF2C">
      <w:start w:val="1"/>
      <w:numFmt w:val="bullet"/>
      <w:lvlText w:val="•"/>
      <w:lvlJc w:val="left"/>
      <w:pPr>
        <w:ind w:left="3214" w:hanging="720"/>
      </w:pPr>
      <w:rPr>
        <w:rFonts w:hint="default"/>
      </w:rPr>
    </w:lvl>
    <w:lvl w:ilvl="4" w:tplc="AE1AC846">
      <w:start w:val="1"/>
      <w:numFmt w:val="bullet"/>
      <w:lvlText w:val="•"/>
      <w:lvlJc w:val="left"/>
      <w:pPr>
        <w:ind w:left="3944" w:hanging="720"/>
      </w:pPr>
      <w:rPr>
        <w:rFonts w:hint="default"/>
      </w:rPr>
    </w:lvl>
    <w:lvl w:ilvl="5" w:tplc="DE563012">
      <w:start w:val="1"/>
      <w:numFmt w:val="bullet"/>
      <w:lvlText w:val="•"/>
      <w:lvlJc w:val="left"/>
      <w:pPr>
        <w:ind w:left="4674" w:hanging="720"/>
      </w:pPr>
      <w:rPr>
        <w:rFonts w:hint="default"/>
      </w:rPr>
    </w:lvl>
    <w:lvl w:ilvl="6" w:tplc="ADFAC3D4">
      <w:start w:val="1"/>
      <w:numFmt w:val="bullet"/>
      <w:lvlText w:val="•"/>
      <w:lvlJc w:val="left"/>
      <w:pPr>
        <w:ind w:left="5404" w:hanging="720"/>
      </w:pPr>
      <w:rPr>
        <w:rFonts w:hint="default"/>
      </w:rPr>
    </w:lvl>
    <w:lvl w:ilvl="7" w:tplc="2C226B22">
      <w:start w:val="1"/>
      <w:numFmt w:val="bullet"/>
      <w:lvlText w:val="•"/>
      <w:lvlJc w:val="left"/>
      <w:pPr>
        <w:ind w:left="6135" w:hanging="720"/>
      </w:pPr>
      <w:rPr>
        <w:rFonts w:hint="default"/>
      </w:rPr>
    </w:lvl>
    <w:lvl w:ilvl="8" w:tplc="63E49EE0">
      <w:start w:val="1"/>
      <w:numFmt w:val="bullet"/>
      <w:lvlText w:val="•"/>
      <w:lvlJc w:val="left"/>
      <w:pPr>
        <w:ind w:left="6865" w:hanging="720"/>
      </w:pPr>
      <w:rPr>
        <w:rFonts w:hint="default"/>
      </w:rPr>
    </w:lvl>
  </w:abstractNum>
  <w:abstractNum w:abstractNumId="38">
    <w:nsid w:val="38DD23D7"/>
    <w:multiLevelType w:val="multilevel"/>
    <w:tmpl w:val="DC0E8146"/>
    <w:lvl w:ilvl="0">
      <w:start w:val="4"/>
      <w:numFmt w:val="decimal"/>
      <w:lvlText w:val="%1"/>
      <w:lvlJc w:val="left"/>
      <w:pPr>
        <w:ind w:left="840" w:hanging="720"/>
      </w:pPr>
      <w:rPr>
        <w:rFonts w:hint="default"/>
      </w:rPr>
    </w:lvl>
    <w:lvl w:ilvl="1">
      <w:start w:val="2"/>
      <w:numFmt w:val="decimal"/>
      <w:lvlText w:val="%1.%2"/>
      <w:lvlJc w:val="left"/>
      <w:pPr>
        <w:ind w:left="840" w:hanging="720"/>
      </w:pPr>
      <w:rPr>
        <w:rFonts w:hint="default"/>
      </w:rPr>
    </w:lvl>
    <w:lvl w:ilvl="2">
      <w:start w:val="1"/>
      <w:numFmt w:val="decimal"/>
      <w:lvlText w:val="%1.%2.%3"/>
      <w:lvlJc w:val="left"/>
      <w:pPr>
        <w:ind w:left="120" w:hanging="720"/>
      </w:pPr>
      <w:rPr>
        <w:rFonts w:ascii="Arial" w:eastAsia="Arial" w:hAnsi="Arial" w:hint="default"/>
        <w:spacing w:val="-1"/>
        <w:sz w:val="22"/>
        <w:szCs w:val="22"/>
      </w:rPr>
    </w:lvl>
    <w:lvl w:ilvl="3">
      <w:start w:val="1"/>
      <w:numFmt w:val="bullet"/>
      <w:lvlText w:val=""/>
      <w:lvlJc w:val="left"/>
      <w:pPr>
        <w:ind w:left="1238" w:hanging="360"/>
      </w:pPr>
      <w:rPr>
        <w:rFonts w:ascii="Symbol" w:eastAsia="Symbol" w:hAnsi="Symbol" w:hint="default"/>
        <w:sz w:val="22"/>
        <w:szCs w:val="22"/>
      </w:rPr>
    </w:lvl>
    <w:lvl w:ilvl="4">
      <w:start w:val="1"/>
      <w:numFmt w:val="bullet"/>
      <w:lvlText w:val="•"/>
      <w:lvlJc w:val="left"/>
      <w:pPr>
        <w:ind w:left="3243" w:hanging="360"/>
      </w:pPr>
      <w:rPr>
        <w:rFonts w:hint="default"/>
      </w:rPr>
    </w:lvl>
    <w:lvl w:ilvl="5">
      <w:start w:val="1"/>
      <w:numFmt w:val="bullet"/>
      <w:lvlText w:val="•"/>
      <w:lvlJc w:val="left"/>
      <w:pPr>
        <w:ind w:left="4246" w:hanging="360"/>
      </w:pPr>
      <w:rPr>
        <w:rFonts w:hint="default"/>
      </w:rPr>
    </w:lvl>
    <w:lvl w:ilvl="6">
      <w:start w:val="1"/>
      <w:numFmt w:val="bullet"/>
      <w:lvlText w:val="•"/>
      <w:lvlJc w:val="left"/>
      <w:pPr>
        <w:ind w:left="5249" w:hanging="360"/>
      </w:pPr>
      <w:rPr>
        <w:rFonts w:hint="default"/>
      </w:rPr>
    </w:lvl>
    <w:lvl w:ilvl="7">
      <w:start w:val="1"/>
      <w:numFmt w:val="bullet"/>
      <w:lvlText w:val="•"/>
      <w:lvlJc w:val="left"/>
      <w:pPr>
        <w:ind w:left="6251" w:hanging="360"/>
      </w:pPr>
      <w:rPr>
        <w:rFonts w:hint="default"/>
      </w:rPr>
    </w:lvl>
    <w:lvl w:ilvl="8">
      <w:start w:val="1"/>
      <w:numFmt w:val="bullet"/>
      <w:lvlText w:val="•"/>
      <w:lvlJc w:val="left"/>
      <w:pPr>
        <w:ind w:left="7254" w:hanging="360"/>
      </w:pPr>
      <w:rPr>
        <w:rFonts w:hint="default"/>
      </w:rPr>
    </w:lvl>
  </w:abstractNum>
  <w:abstractNum w:abstractNumId="39">
    <w:nsid w:val="3C31600D"/>
    <w:multiLevelType w:val="multilevel"/>
    <w:tmpl w:val="D43A595A"/>
    <w:lvl w:ilvl="0">
      <w:start w:val="4"/>
      <w:numFmt w:val="decimal"/>
      <w:lvlText w:val="%1"/>
      <w:lvlJc w:val="left"/>
      <w:pPr>
        <w:ind w:left="696" w:hanging="576"/>
      </w:pPr>
      <w:rPr>
        <w:rFonts w:hint="default"/>
      </w:rPr>
    </w:lvl>
    <w:lvl w:ilvl="1">
      <w:start w:val="1"/>
      <w:numFmt w:val="decimal"/>
      <w:lvlText w:val="%1.%2"/>
      <w:lvlJc w:val="left"/>
      <w:pPr>
        <w:ind w:left="696" w:hanging="576"/>
      </w:pPr>
      <w:rPr>
        <w:rFonts w:ascii="Arial" w:eastAsia="Arial" w:hAnsi="Arial" w:hint="default"/>
        <w:b/>
        <w:bCs/>
        <w:spacing w:val="-1"/>
        <w:sz w:val="22"/>
        <w:szCs w:val="22"/>
      </w:rPr>
    </w:lvl>
    <w:lvl w:ilvl="2">
      <w:start w:val="1"/>
      <w:numFmt w:val="bullet"/>
      <w:lvlText w:val=""/>
      <w:lvlJc w:val="left"/>
      <w:pPr>
        <w:ind w:left="1267" w:hanging="360"/>
      </w:pPr>
      <w:rPr>
        <w:rFonts w:ascii="Symbol" w:eastAsia="Symbol" w:hAnsi="Symbol" w:hint="default"/>
        <w:sz w:val="22"/>
        <w:szCs w:val="22"/>
      </w:rPr>
    </w:lvl>
    <w:lvl w:ilvl="3">
      <w:start w:val="1"/>
      <w:numFmt w:val="bullet"/>
      <w:lvlText w:val="•"/>
      <w:lvlJc w:val="left"/>
      <w:pPr>
        <w:ind w:left="3043" w:hanging="360"/>
      </w:pPr>
      <w:rPr>
        <w:rFonts w:hint="default"/>
      </w:rPr>
    </w:lvl>
    <w:lvl w:ilvl="4">
      <w:start w:val="1"/>
      <w:numFmt w:val="bullet"/>
      <w:lvlText w:val="•"/>
      <w:lvlJc w:val="left"/>
      <w:pPr>
        <w:ind w:left="3931" w:hanging="360"/>
      </w:pPr>
      <w:rPr>
        <w:rFonts w:hint="default"/>
      </w:rPr>
    </w:lvl>
    <w:lvl w:ilvl="5">
      <w:start w:val="1"/>
      <w:numFmt w:val="bullet"/>
      <w:lvlText w:val="•"/>
      <w:lvlJc w:val="left"/>
      <w:pPr>
        <w:ind w:left="4819" w:hanging="360"/>
      </w:pPr>
      <w:rPr>
        <w:rFonts w:hint="default"/>
      </w:rPr>
    </w:lvl>
    <w:lvl w:ilvl="6">
      <w:start w:val="1"/>
      <w:numFmt w:val="bullet"/>
      <w:lvlText w:val="•"/>
      <w:lvlJc w:val="left"/>
      <w:pPr>
        <w:ind w:left="5707" w:hanging="360"/>
      </w:pPr>
      <w:rPr>
        <w:rFonts w:hint="default"/>
      </w:rPr>
    </w:lvl>
    <w:lvl w:ilvl="7">
      <w:start w:val="1"/>
      <w:numFmt w:val="bullet"/>
      <w:lvlText w:val="•"/>
      <w:lvlJc w:val="left"/>
      <w:pPr>
        <w:ind w:left="6595" w:hanging="360"/>
      </w:pPr>
      <w:rPr>
        <w:rFonts w:hint="default"/>
      </w:rPr>
    </w:lvl>
    <w:lvl w:ilvl="8">
      <w:start w:val="1"/>
      <w:numFmt w:val="bullet"/>
      <w:lvlText w:val="•"/>
      <w:lvlJc w:val="left"/>
      <w:pPr>
        <w:ind w:left="7483" w:hanging="360"/>
      </w:pPr>
      <w:rPr>
        <w:rFonts w:hint="default"/>
      </w:rPr>
    </w:lvl>
  </w:abstractNum>
  <w:abstractNum w:abstractNumId="40">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2">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43">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44">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6">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47">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4DD24765"/>
    <w:multiLevelType w:val="hybridMultilevel"/>
    <w:tmpl w:val="3CE6A9F4"/>
    <w:lvl w:ilvl="0" w:tplc="761211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E653B24"/>
    <w:multiLevelType w:val="hybridMultilevel"/>
    <w:tmpl w:val="0D6C6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5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539548C3"/>
    <w:multiLevelType w:val="multilevel"/>
    <w:tmpl w:val="5EDA6C5E"/>
    <w:lvl w:ilvl="0">
      <w:start w:val="1"/>
      <w:numFmt w:val="decimal"/>
      <w:lvlText w:val="%1"/>
      <w:lvlJc w:val="left"/>
      <w:pPr>
        <w:ind w:left="552" w:hanging="432"/>
      </w:pPr>
      <w:rPr>
        <w:rFonts w:ascii="Arial" w:eastAsia="Arial" w:hAnsi="Arial" w:hint="default"/>
        <w:b/>
        <w:bCs/>
        <w:w w:val="99"/>
        <w:sz w:val="24"/>
        <w:szCs w:val="24"/>
      </w:rPr>
    </w:lvl>
    <w:lvl w:ilvl="1">
      <w:start w:val="1"/>
      <w:numFmt w:val="decimal"/>
      <w:lvlText w:val="%1.%2"/>
      <w:lvlJc w:val="left"/>
      <w:pPr>
        <w:ind w:left="696" w:hanging="576"/>
      </w:pPr>
      <w:rPr>
        <w:rFonts w:ascii="Arial" w:eastAsia="Arial" w:hAnsi="Arial" w:hint="default"/>
        <w:b/>
        <w:bCs/>
        <w:spacing w:val="-1"/>
        <w:sz w:val="22"/>
        <w:szCs w:val="22"/>
      </w:rPr>
    </w:lvl>
    <w:lvl w:ilvl="2">
      <w:start w:val="1"/>
      <w:numFmt w:val="bullet"/>
      <w:lvlText w:val=""/>
      <w:lvlJc w:val="left"/>
      <w:pPr>
        <w:ind w:left="840" w:hanging="360"/>
      </w:pPr>
      <w:rPr>
        <w:rFonts w:ascii="Symbol" w:eastAsia="Symbol" w:hAnsi="Symbol" w:hint="default"/>
        <w:sz w:val="22"/>
        <w:szCs w:val="22"/>
      </w:rPr>
    </w:lvl>
    <w:lvl w:ilvl="3">
      <w:start w:val="1"/>
      <w:numFmt w:val="bullet"/>
      <w:lvlText w:val="•"/>
      <w:lvlJc w:val="left"/>
      <w:pPr>
        <w:ind w:left="840" w:hanging="360"/>
      </w:pPr>
      <w:rPr>
        <w:rFonts w:hint="default"/>
      </w:rPr>
    </w:lvl>
    <w:lvl w:ilvl="4">
      <w:start w:val="1"/>
      <w:numFmt w:val="bullet"/>
      <w:lvlText w:val="•"/>
      <w:lvlJc w:val="left"/>
      <w:pPr>
        <w:ind w:left="840" w:hanging="360"/>
      </w:pPr>
      <w:rPr>
        <w:rFonts w:hint="default"/>
      </w:rPr>
    </w:lvl>
    <w:lvl w:ilvl="5">
      <w:start w:val="1"/>
      <w:numFmt w:val="bullet"/>
      <w:lvlText w:val="•"/>
      <w:lvlJc w:val="left"/>
      <w:pPr>
        <w:ind w:left="2243" w:hanging="360"/>
      </w:pPr>
      <w:rPr>
        <w:rFonts w:hint="default"/>
      </w:rPr>
    </w:lvl>
    <w:lvl w:ilvl="6">
      <w:start w:val="1"/>
      <w:numFmt w:val="bullet"/>
      <w:lvlText w:val="•"/>
      <w:lvlJc w:val="left"/>
      <w:pPr>
        <w:ind w:left="3646" w:hanging="360"/>
      </w:pPr>
      <w:rPr>
        <w:rFonts w:hint="default"/>
      </w:rPr>
    </w:lvl>
    <w:lvl w:ilvl="7">
      <w:start w:val="1"/>
      <w:numFmt w:val="bullet"/>
      <w:lvlText w:val="•"/>
      <w:lvlJc w:val="left"/>
      <w:pPr>
        <w:ind w:left="5050" w:hanging="360"/>
      </w:pPr>
      <w:rPr>
        <w:rFonts w:hint="default"/>
      </w:rPr>
    </w:lvl>
    <w:lvl w:ilvl="8">
      <w:start w:val="1"/>
      <w:numFmt w:val="bullet"/>
      <w:lvlText w:val="•"/>
      <w:lvlJc w:val="left"/>
      <w:pPr>
        <w:ind w:left="6453" w:hanging="360"/>
      </w:pPr>
      <w:rPr>
        <w:rFonts w:hint="default"/>
      </w:rPr>
    </w:lvl>
  </w:abstractNum>
  <w:abstractNum w:abstractNumId="54">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55">
    <w:nsid w:val="572607C6"/>
    <w:multiLevelType w:val="hybridMultilevel"/>
    <w:tmpl w:val="5240D756"/>
    <w:lvl w:ilvl="0" w:tplc="92F896E2">
      <w:start w:val="1"/>
      <w:numFmt w:val="decimal"/>
      <w:lvlText w:val="%1"/>
      <w:lvlJc w:val="left"/>
      <w:pPr>
        <w:ind w:left="2408" w:hanging="852"/>
      </w:pPr>
      <w:rPr>
        <w:rFonts w:ascii="Arial" w:eastAsia="Arial" w:hAnsi="Arial" w:hint="default"/>
        <w:sz w:val="20"/>
        <w:szCs w:val="22"/>
      </w:rPr>
    </w:lvl>
    <w:lvl w:ilvl="1" w:tplc="CAD62408">
      <w:start w:val="1"/>
      <w:numFmt w:val="decimal"/>
      <w:lvlText w:val=".%2"/>
      <w:lvlJc w:val="left"/>
      <w:pPr>
        <w:ind w:left="3258" w:hanging="850"/>
      </w:pPr>
      <w:rPr>
        <w:rFonts w:ascii="Arial" w:eastAsia="Arial" w:hAnsi="Arial" w:hint="default"/>
        <w:spacing w:val="1"/>
        <w:sz w:val="22"/>
        <w:szCs w:val="22"/>
      </w:rPr>
    </w:lvl>
    <w:lvl w:ilvl="2" w:tplc="ADE4A8E4">
      <w:start w:val="1"/>
      <w:numFmt w:val="bullet"/>
      <w:lvlText w:val="•"/>
      <w:lvlJc w:val="left"/>
      <w:pPr>
        <w:ind w:left="4092" w:hanging="850"/>
      </w:pPr>
      <w:rPr>
        <w:rFonts w:hint="default"/>
      </w:rPr>
    </w:lvl>
    <w:lvl w:ilvl="3" w:tplc="9DC8A046">
      <w:start w:val="1"/>
      <w:numFmt w:val="bullet"/>
      <w:lvlText w:val="•"/>
      <w:lvlJc w:val="left"/>
      <w:pPr>
        <w:ind w:left="4926" w:hanging="850"/>
      </w:pPr>
      <w:rPr>
        <w:rFonts w:hint="default"/>
      </w:rPr>
    </w:lvl>
    <w:lvl w:ilvl="4" w:tplc="0F3E38FE">
      <w:start w:val="1"/>
      <w:numFmt w:val="bullet"/>
      <w:lvlText w:val="•"/>
      <w:lvlJc w:val="left"/>
      <w:pPr>
        <w:ind w:left="5760" w:hanging="850"/>
      </w:pPr>
      <w:rPr>
        <w:rFonts w:hint="default"/>
      </w:rPr>
    </w:lvl>
    <w:lvl w:ilvl="5" w:tplc="E30AAF96">
      <w:start w:val="1"/>
      <w:numFmt w:val="bullet"/>
      <w:lvlText w:val="•"/>
      <w:lvlJc w:val="left"/>
      <w:pPr>
        <w:ind w:left="6594" w:hanging="850"/>
      </w:pPr>
      <w:rPr>
        <w:rFonts w:hint="default"/>
      </w:rPr>
    </w:lvl>
    <w:lvl w:ilvl="6" w:tplc="A5205096">
      <w:start w:val="1"/>
      <w:numFmt w:val="bullet"/>
      <w:lvlText w:val="•"/>
      <w:lvlJc w:val="left"/>
      <w:pPr>
        <w:ind w:left="7428" w:hanging="850"/>
      </w:pPr>
      <w:rPr>
        <w:rFonts w:hint="default"/>
      </w:rPr>
    </w:lvl>
    <w:lvl w:ilvl="7" w:tplc="1ACC8EAA">
      <w:start w:val="1"/>
      <w:numFmt w:val="bullet"/>
      <w:lvlText w:val="•"/>
      <w:lvlJc w:val="left"/>
      <w:pPr>
        <w:ind w:left="8262" w:hanging="850"/>
      </w:pPr>
      <w:rPr>
        <w:rFonts w:hint="default"/>
      </w:rPr>
    </w:lvl>
    <w:lvl w:ilvl="8" w:tplc="9BDCCD18">
      <w:start w:val="1"/>
      <w:numFmt w:val="bullet"/>
      <w:lvlText w:val="•"/>
      <w:lvlJc w:val="left"/>
      <w:pPr>
        <w:ind w:left="9096" w:hanging="850"/>
      </w:pPr>
      <w:rPr>
        <w:rFonts w:hint="default"/>
      </w:rPr>
    </w:lvl>
  </w:abstractNum>
  <w:abstractNum w:abstractNumId="5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57">
    <w:nsid w:val="5A682152"/>
    <w:multiLevelType w:val="hybridMultilevel"/>
    <w:tmpl w:val="DA3CE1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5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6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6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nsid w:val="630E5703"/>
    <w:multiLevelType w:val="hybridMultilevel"/>
    <w:tmpl w:val="27CC07C0"/>
    <w:lvl w:ilvl="0" w:tplc="1B5C0AE4">
      <w:start w:val="1"/>
      <w:numFmt w:val="bullet"/>
      <w:lvlText w:val="-"/>
      <w:lvlJc w:val="left"/>
      <w:pPr>
        <w:ind w:left="479" w:hanging="360"/>
      </w:pPr>
      <w:rPr>
        <w:rFonts w:ascii="Arial" w:eastAsia="Arial" w:hAnsi="Arial" w:cs="Arial" w:hint="default"/>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6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4">
    <w:nsid w:val="67FA3CFA"/>
    <w:multiLevelType w:val="hybridMultilevel"/>
    <w:tmpl w:val="2CD69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67">
    <w:nsid w:val="6E905C2B"/>
    <w:multiLevelType w:val="multilevel"/>
    <w:tmpl w:val="F44493A4"/>
    <w:lvl w:ilvl="0">
      <w:start w:val="3"/>
      <w:numFmt w:val="decimal"/>
      <w:lvlText w:val="%1"/>
      <w:lvlJc w:val="left"/>
      <w:pPr>
        <w:ind w:left="1080" w:hanging="960"/>
      </w:pPr>
      <w:rPr>
        <w:rFonts w:hint="default"/>
      </w:rPr>
    </w:lvl>
    <w:lvl w:ilvl="1">
      <w:start w:val="1"/>
      <w:numFmt w:val="decimal"/>
      <w:lvlText w:val="%1.%2"/>
      <w:lvlJc w:val="left"/>
      <w:pPr>
        <w:ind w:left="1080" w:hanging="960"/>
      </w:pPr>
      <w:rPr>
        <w:rFonts w:hint="default"/>
      </w:rPr>
    </w:lvl>
    <w:lvl w:ilvl="2">
      <w:start w:val="1"/>
      <w:numFmt w:val="decimal"/>
      <w:lvlText w:val="%1.%2.%3"/>
      <w:lvlJc w:val="left"/>
      <w:pPr>
        <w:ind w:left="1080" w:hanging="960"/>
      </w:pPr>
      <w:rPr>
        <w:rFonts w:ascii="Arial" w:eastAsia="Arial" w:hAnsi="Arial" w:hint="default"/>
        <w:spacing w:val="-1"/>
        <w:sz w:val="22"/>
        <w:szCs w:val="22"/>
      </w:rPr>
    </w:lvl>
    <w:lvl w:ilvl="3">
      <w:start w:val="1"/>
      <w:numFmt w:val="bullet"/>
      <w:lvlText w:val=""/>
      <w:lvlJc w:val="left"/>
      <w:pPr>
        <w:ind w:left="840" w:hanging="360"/>
      </w:pPr>
      <w:rPr>
        <w:rFonts w:ascii="Symbol" w:eastAsia="Symbol" w:hAnsi="Symbol" w:hint="default"/>
        <w:sz w:val="22"/>
        <w:szCs w:val="22"/>
      </w:rPr>
    </w:lvl>
    <w:lvl w:ilvl="4">
      <w:start w:val="1"/>
      <w:numFmt w:val="bullet"/>
      <w:lvlText w:val="•"/>
      <w:lvlJc w:val="left"/>
      <w:pPr>
        <w:ind w:left="3125" w:hanging="360"/>
      </w:pPr>
      <w:rPr>
        <w:rFonts w:hint="default"/>
      </w:rPr>
    </w:lvl>
    <w:lvl w:ilvl="5">
      <w:start w:val="1"/>
      <w:numFmt w:val="bullet"/>
      <w:lvlText w:val="•"/>
      <w:lvlJc w:val="left"/>
      <w:pPr>
        <w:ind w:left="4147" w:hanging="360"/>
      </w:pPr>
      <w:rPr>
        <w:rFonts w:hint="default"/>
      </w:rPr>
    </w:lvl>
    <w:lvl w:ilvl="6">
      <w:start w:val="1"/>
      <w:numFmt w:val="bullet"/>
      <w:lvlText w:val="•"/>
      <w:lvlJc w:val="left"/>
      <w:pPr>
        <w:ind w:left="5170" w:hanging="360"/>
      </w:pPr>
      <w:rPr>
        <w:rFonts w:hint="default"/>
      </w:rPr>
    </w:lvl>
    <w:lvl w:ilvl="7">
      <w:start w:val="1"/>
      <w:numFmt w:val="bullet"/>
      <w:lvlText w:val="•"/>
      <w:lvlJc w:val="left"/>
      <w:pPr>
        <w:ind w:left="6192" w:hanging="360"/>
      </w:pPr>
      <w:rPr>
        <w:rFonts w:hint="default"/>
      </w:rPr>
    </w:lvl>
    <w:lvl w:ilvl="8">
      <w:start w:val="1"/>
      <w:numFmt w:val="bullet"/>
      <w:lvlText w:val="•"/>
      <w:lvlJc w:val="left"/>
      <w:pPr>
        <w:ind w:left="7215" w:hanging="360"/>
      </w:pPr>
      <w:rPr>
        <w:rFonts w:hint="default"/>
      </w:rPr>
    </w:lvl>
  </w:abstractNum>
  <w:abstractNum w:abstractNumId="68">
    <w:nsid w:val="6EF329E2"/>
    <w:multiLevelType w:val="multilevel"/>
    <w:tmpl w:val="E0B6596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992"/>
        </w:tabs>
        <w:ind w:left="992" w:hanging="992"/>
      </w:pPr>
      <w:rPr>
        <w:rFonts w:ascii="Arial" w:eastAsia="Arial" w:hAnsi="Arial" w:hint="default"/>
        <w:sz w:val="22"/>
        <w:szCs w:val="22"/>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70">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72">
    <w:nsid w:val="739916C9"/>
    <w:multiLevelType w:val="hybridMultilevel"/>
    <w:tmpl w:val="82A20B08"/>
    <w:lvl w:ilvl="0" w:tplc="6F64B34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7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8">
    <w:nsid w:val="7AB41320"/>
    <w:multiLevelType w:val="multilevel"/>
    <w:tmpl w:val="BD5A9A2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1288" w:hanging="720"/>
      </w:pPr>
      <w:rPr>
        <w:rFonts w:ascii="Wingdings" w:hAnsi="Wingdings" w:hint="default"/>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9">
    <w:nsid w:val="7D9767CA"/>
    <w:multiLevelType w:val="hybridMultilevel"/>
    <w:tmpl w:val="0B0ACA7A"/>
    <w:lvl w:ilvl="0" w:tplc="D37846B6">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5"/>
  </w:num>
  <w:num w:numId="2">
    <w:abstractNumId w:val="28"/>
  </w:num>
  <w:num w:numId="3">
    <w:abstractNumId w:val="47"/>
  </w:num>
  <w:num w:numId="4">
    <w:abstractNumId w:val="7"/>
  </w:num>
  <w:num w:numId="5">
    <w:abstractNumId w:val="75"/>
  </w:num>
  <w:num w:numId="6">
    <w:abstractNumId w:val="41"/>
  </w:num>
  <w:num w:numId="7">
    <w:abstractNumId w:val="63"/>
  </w:num>
  <w:num w:numId="8">
    <w:abstractNumId w:val="77"/>
  </w:num>
  <w:num w:numId="9">
    <w:abstractNumId w:val="56"/>
  </w:num>
  <w:num w:numId="10">
    <w:abstractNumId w:val="0"/>
  </w:num>
  <w:num w:numId="11">
    <w:abstractNumId w:val="52"/>
  </w:num>
  <w:num w:numId="12">
    <w:abstractNumId w:val="36"/>
  </w:num>
  <w:num w:numId="13">
    <w:abstractNumId w:val="18"/>
  </w:num>
  <w:num w:numId="14">
    <w:abstractNumId w:val="61"/>
  </w:num>
  <w:num w:numId="15">
    <w:abstractNumId w:val="24"/>
  </w:num>
  <w:num w:numId="16">
    <w:abstractNumId w:val="21"/>
  </w:num>
  <w:num w:numId="17">
    <w:abstractNumId w:val="8"/>
  </w:num>
  <w:num w:numId="18">
    <w:abstractNumId w:val="76"/>
  </w:num>
  <w:num w:numId="19">
    <w:abstractNumId w:val="10"/>
  </w:num>
  <w:num w:numId="20">
    <w:abstractNumId w:val="4"/>
  </w:num>
  <w:num w:numId="21">
    <w:abstractNumId w:val="15"/>
  </w:num>
  <w:num w:numId="22">
    <w:abstractNumId w:val="26"/>
  </w:num>
  <w:num w:numId="23">
    <w:abstractNumId w:val="25"/>
  </w:num>
  <w:num w:numId="24">
    <w:abstractNumId w:val="80"/>
  </w:num>
  <w:num w:numId="25">
    <w:abstractNumId w:val="40"/>
  </w:num>
  <w:num w:numId="26">
    <w:abstractNumId w:val="58"/>
  </w:num>
  <w:num w:numId="27">
    <w:abstractNumId w:val="17"/>
  </w:num>
  <w:num w:numId="28">
    <w:abstractNumId w:val="59"/>
  </w:num>
  <w:num w:numId="29">
    <w:abstractNumId w:val="19"/>
  </w:num>
  <w:num w:numId="30">
    <w:abstractNumId w:val="46"/>
  </w:num>
  <w:num w:numId="31">
    <w:abstractNumId w:val="66"/>
  </w:num>
  <w:num w:numId="32">
    <w:abstractNumId w:val="74"/>
  </w:num>
  <w:num w:numId="33">
    <w:abstractNumId w:val="6"/>
  </w:num>
  <w:num w:numId="34">
    <w:abstractNumId w:val="22"/>
  </w:num>
  <w:num w:numId="35">
    <w:abstractNumId w:val="43"/>
  </w:num>
  <w:num w:numId="36">
    <w:abstractNumId w:val="29"/>
  </w:num>
  <w:num w:numId="37">
    <w:abstractNumId w:val="60"/>
  </w:num>
  <w:num w:numId="38">
    <w:abstractNumId w:val="20"/>
  </w:num>
  <w:num w:numId="39">
    <w:abstractNumId w:val="42"/>
  </w:num>
  <w:num w:numId="40">
    <w:abstractNumId w:val="65"/>
  </w:num>
  <w:num w:numId="41">
    <w:abstractNumId w:val="73"/>
  </w:num>
  <w:num w:numId="42">
    <w:abstractNumId w:val="44"/>
  </w:num>
  <w:num w:numId="43">
    <w:abstractNumId w:val="32"/>
  </w:num>
  <w:num w:numId="44">
    <w:abstractNumId w:val="51"/>
  </w:num>
  <w:num w:numId="45">
    <w:abstractNumId w:val="54"/>
  </w:num>
  <w:num w:numId="46">
    <w:abstractNumId w:val="69"/>
  </w:num>
  <w:num w:numId="47">
    <w:abstractNumId w:val="45"/>
  </w:num>
  <w:num w:numId="48">
    <w:abstractNumId w:val="71"/>
  </w:num>
  <w:num w:numId="49">
    <w:abstractNumId w:val="70"/>
  </w:num>
  <w:num w:numId="50">
    <w:abstractNumId w:val="50"/>
  </w:num>
  <w:num w:numId="51">
    <w:abstractNumId w:val="3"/>
  </w:num>
  <w:num w:numId="52">
    <w:abstractNumId w:val="2"/>
  </w:num>
  <w:num w:numId="53">
    <w:abstractNumId w:val="1"/>
  </w:num>
  <w:num w:numId="54">
    <w:abstractNumId w:val="55"/>
  </w:num>
  <w:num w:numId="55">
    <w:abstractNumId w:val="78"/>
  </w:num>
  <w:num w:numId="56">
    <w:abstractNumId w:val="23"/>
  </w:num>
  <w:num w:numId="57">
    <w:abstractNumId w:val="48"/>
  </w:num>
  <w:num w:numId="58">
    <w:abstractNumId w:val="30"/>
  </w:num>
  <w:num w:numId="59">
    <w:abstractNumId w:val="27"/>
  </w:num>
  <w:num w:numId="60">
    <w:abstractNumId w:val="14"/>
  </w:num>
  <w:num w:numId="61">
    <w:abstractNumId w:val="12"/>
  </w:num>
  <w:num w:numId="62">
    <w:abstractNumId w:val="64"/>
  </w:num>
  <w:num w:numId="63">
    <w:abstractNumId w:val="72"/>
  </w:num>
  <w:num w:numId="64">
    <w:abstractNumId w:val="31"/>
  </w:num>
  <w:num w:numId="65">
    <w:abstractNumId w:val="79"/>
  </w:num>
  <w:num w:numId="66">
    <w:abstractNumId w:val="11"/>
  </w:num>
  <w:num w:numId="67">
    <w:abstractNumId w:val="57"/>
  </w:num>
  <w:num w:numId="68">
    <w:abstractNumId w:val="13"/>
  </w:num>
  <w:num w:numId="69">
    <w:abstractNumId w:val="33"/>
  </w:num>
  <w:num w:numId="70">
    <w:abstractNumId w:val="49"/>
  </w:num>
  <w:num w:numId="71">
    <w:abstractNumId w:val="37"/>
  </w:num>
  <w:num w:numId="72">
    <w:abstractNumId w:val="9"/>
  </w:num>
  <w:num w:numId="73">
    <w:abstractNumId w:val="16"/>
  </w:num>
  <w:num w:numId="74">
    <w:abstractNumId w:val="38"/>
  </w:num>
  <w:num w:numId="75">
    <w:abstractNumId w:val="39"/>
  </w:num>
  <w:num w:numId="76">
    <w:abstractNumId w:val="34"/>
  </w:num>
  <w:num w:numId="77">
    <w:abstractNumId w:val="67"/>
  </w:num>
  <w:num w:numId="78">
    <w:abstractNumId w:val="53"/>
  </w:num>
  <w:num w:numId="79">
    <w:abstractNumId w:val="62"/>
  </w:num>
  <w:num w:numId="80">
    <w:abstractNumId w:val="35"/>
  </w:num>
  <w:num w:numId="81">
    <w:abstractNumId w:val="68"/>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ul F. Mueller">
    <w15:presenceInfo w15:providerId="None" w15:userId="Paul F. Muel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trackRevisions/>
  <w:defaultTabStop w:val="720"/>
  <w:hyphenationZone w:val="425"/>
  <w:clickAndTypeStyle w:val="Textkrper"/>
  <w:drawingGridHorizontalSpacing w:val="110"/>
  <w:displayHorizontalDrawingGridEvery w:val="2"/>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70B1"/>
    <w:rsid w:val="00011B3E"/>
    <w:rsid w:val="000255EE"/>
    <w:rsid w:val="00025B6B"/>
    <w:rsid w:val="00032948"/>
    <w:rsid w:val="00032FFC"/>
    <w:rsid w:val="00035015"/>
    <w:rsid w:val="00035D32"/>
    <w:rsid w:val="000404C2"/>
    <w:rsid w:val="000420D8"/>
    <w:rsid w:val="000448A8"/>
    <w:rsid w:val="00066477"/>
    <w:rsid w:val="000C288A"/>
    <w:rsid w:val="000F49C8"/>
    <w:rsid w:val="00103214"/>
    <w:rsid w:val="00104604"/>
    <w:rsid w:val="00113CA0"/>
    <w:rsid w:val="00116C34"/>
    <w:rsid w:val="00137456"/>
    <w:rsid w:val="001411B7"/>
    <w:rsid w:val="00142C9C"/>
    <w:rsid w:val="00162C42"/>
    <w:rsid w:val="0018656F"/>
    <w:rsid w:val="00186D05"/>
    <w:rsid w:val="001902A0"/>
    <w:rsid w:val="00190B2B"/>
    <w:rsid w:val="00193366"/>
    <w:rsid w:val="001A128D"/>
    <w:rsid w:val="001A2B50"/>
    <w:rsid w:val="001B7657"/>
    <w:rsid w:val="001D3B7C"/>
    <w:rsid w:val="001D5CC9"/>
    <w:rsid w:val="001D5DFD"/>
    <w:rsid w:val="00201DBC"/>
    <w:rsid w:val="00207DD1"/>
    <w:rsid w:val="00222AEB"/>
    <w:rsid w:val="002250BF"/>
    <w:rsid w:val="0023104E"/>
    <w:rsid w:val="0023135A"/>
    <w:rsid w:val="00244044"/>
    <w:rsid w:val="00245008"/>
    <w:rsid w:val="00251085"/>
    <w:rsid w:val="00271DAA"/>
    <w:rsid w:val="00273C20"/>
    <w:rsid w:val="00277327"/>
    <w:rsid w:val="002835CE"/>
    <w:rsid w:val="002A6AAB"/>
    <w:rsid w:val="002B2C64"/>
    <w:rsid w:val="002B4067"/>
    <w:rsid w:val="002B4786"/>
    <w:rsid w:val="002B5974"/>
    <w:rsid w:val="002C0672"/>
    <w:rsid w:val="002D154F"/>
    <w:rsid w:val="002D6AE7"/>
    <w:rsid w:val="002E3C44"/>
    <w:rsid w:val="002E5A41"/>
    <w:rsid w:val="002E7CE7"/>
    <w:rsid w:val="002F7535"/>
    <w:rsid w:val="002F7A7E"/>
    <w:rsid w:val="003028C7"/>
    <w:rsid w:val="003179D0"/>
    <w:rsid w:val="00317D7F"/>
    <w:rsid w:val="00321CE5"/>
    <w:rsid w:val="0032315C"/>
    <w:rsid w:val="0032367F"/>
    <w:rsid w:val="0032752D"/>
    <w:rsid w:val="003315FB"/>
    <w:rsid w:val="00343531"/>
    <w:rsid w:val="00370288"/>
    <w:rsid w:val="00371BEF"/>
    <w:rsid w:val="00373DD5"/>
    <w:rsid w:val="00380C7B"/>
    <w:rsid w:val="003849F8"/>
    <w:rsid w:val="00395D68"/>
    <w:rsid w:val="003A2960"/>
    <w:rsid w:val="003A4769"/>
    <w:rsid w:val="003B4203"/>
    <w:rsid w:val="003C0180"/>
    <w:rsid w:val="003C25A1"/>
    <w:rsid w:val="003E3DCD"/>
    <w:rsid w:val="003F23D2"/>
    <w:rsid w:val="003F4088"/>
    <w:rsid w:val="003F504F"/>
    <w:rsid w:val="00411847"/>
    <w:rsid w:val="00412F17"/>
    <w:rsid w:val="00422E65"/>
    <w:rsid w:val="0042582D"/>
    <w:rsid w:val="004275AB"/>
    <w:rsid w:val="0043576D"/>
    <w:rsid w:val="00437654"/>
    <w:rsid w:val="00442BCD"/>
    <w:rsid w:val="004521F8"/>
    <w:rsid w:val="00460028"/>
    <w:rsid w:val="00467FBC"/>
    <w:rsid w:val="00475439"/>
    <w:rsid w:val="00476890"/>
    <w:rsid w:val="00480288"/>
    <w:rsid w:val="00485AD5"/>
    <w:rsid w:val="00485F55"/>
    <w:rsid w:val="004924ED"/>
    <w:rsid w:val="004A104C"/>
    <w:rsid w:val="004A3893"/>
    <w:rsid w:val="004B5583"/>
    <w:rsid w:val="004B6EE8"/>
    <w:rsid w:val="004C2F5C"/>
    <w:rsid w:val="004D035D"/>
    <w:rsid w:val="004D0E84"/>
    <w:rsid w:val="004D3035"/>
    <w:rsid w:val="004D5420"/>
    <w:rsid w:val="004E650B"/>
    <w:rsid w:val="004E6A06"/>
    <w:rsid w:val="004F17F7"/>
    <w:rsid w:val="004F5660"/>
    <w:rsid w:val="004F72F9"/>
    <w:rsid w:val="00502F4F"/>
    <w:rsid w:val="005148A9"/>
    <w:rsid w:val="0052391D"/>
    <w:rsid w:val="00523B3D"/>
    <w:rsid w:val="005265F2"/>
    <w:rsid w:val="0054474B"/>
    <w:rsid w:val="00553102"/>
    <w:rsid w:val="00561417"/>
    <w:rsid w:val="0056263A"/>
    <w:rsid w:val="00564600"/>
    <w:rsid w:val="005739FB"/>
    <w:rsid w:val="00582569"/>
    <w:rsid w:val="00583BB0"/>
    <w:rsid w:val="005A6C35"/>
    <w:rsid w:val="005B24C6"/>
    <w:rsid w:val="005C13CC"/>
    <w:rsid w:val="005C1481"/>
    <w:rsid w:val="005D57E0"/>
    <w:rsid w:val="005F189D"/>
    <w:rsid w:val="005F539F"/>
    <w:rsid w:val="005F5540"/>
    <w:rsid w:val="005F59D9"/>
    <w:rsid w:val="005F6BF4"/>
    <w:rsid w:val="00601039"/>
    <w:rsid w:val="00621DF5"/>
    <w:rsid w:val="00625915"/>
    <w:rsid w:val="006279AB"/>
    <w:rsid w:val="00632734"/>
    <w:rsid w:val="006350D8"/>
    <w:rsid w:val="006427BF"/>
    <w:rsid w:val="00643638"/>
    <w:rsid w:val="0065479A"/>
    <w:rsid w:val="00655287"/>
    <w:rsid w:val="00664853"/>
    <w:rsid w:val="006652DA"/>
    <w:rsid w:val="00666C42"/>
    <w:rsid w:val="00672CEE"/>
    <w:rsid w:val="006744B0"/>
    <w:rsid w:val="006923B1"/>
    <w:rsid w:val="006A1497"/>
    <w:rsid w:val="006A2AD8"/>
    <w:rsid w:val="006A3AC6"/>
    <w:rsid w:val="006A79A0"/>
    <w:rsid w:val="006B00EC"/>
    <w:rsid w:val="006B39EE"/>
    <w:rsid w:val="006B4ECF"/>
    <w:rsid w:val="006D5462"/>
    <w:rsid w:val="006E04FC"/>
    <w:rsid w:val="006E71A4"/>
    <w:rsid w:val="006F5BF7"/>
    <w:rsid w:val="00701945"/>
    <w:rsid w:val="00710341"/>
    <w:rsid w:val="00715E25"/>
    <w:rsid w:val="00721DBE"/>
    <w:rsid w:val="00727196"/>
    <w:rsid w:val="007367B0"/>
    <w:rsid w:val="007379A8"/>
    <w:rsid w:val="007457E7"/>
    <w:rsid w:val="0075170E"/>
    <w:rsid w:val="00752173"/>
    <w:rsid w:val="00767FC6"/>
    <w:rsid w:val="00771DDC"/>
    <w:rsid w:val="00772FC4"/>
    <w:rsid w:val="00782A72"/>
    <w:rsid w:val="00783071"/>
    <w:rsid w:val="00795E36"/>
    <w:rsid w:val="007A5CA1"/>
    <w:rsid w:val="007C7199"/>
    <w:rsid w:val="007C7D4A"/>
    <w:rsid w:val="007E43BC"/>
    <w:rsid w:val="008136BC"/>
    <w:rsid w:val="00851D90"/>
    <w:rsid w:val="00857962"/>
    <w:rsid w:val="00860F0F"/>
    <w:rsid w:val="00863D8E"/>
    <w:rsid w:val="0086553A"/>
    <w:rsid w:val="0087060C"/>
    <w:rsid w:val="00870A1B"/>
    <w:rsid w:val="0087112A"/>
    <w:rsid w:val="008728E9"/>
    <w:rsid w:val="008868A8"/>
    <w:rsid w:val="008B599A"/>
    <w:rsid w:val="008B64BB"/>
    <w:rsid w:val="008C68EF"/>
    <w:rsid w:val="008D3E6A"/>
    <w:rsid w:val="008D5858"/>
    <w:rsid w:val="008E6F43"/>
    <w:rsid w:val="008F5390"/>
    <w:rsid w:val="00912370"/>
    <w:rsid w:val="00921872"/>
    <w:rsid w:val="00922B53"/>
    <w:rsid w:val="009263F6"/>
    <w:rsid w:val="00932AEE"/>
    <w:rsid w:val="00937704"/>
    <w:rsid w:val="009426DC"/>
    <w:rsid w:val="00947C37"/>
    <w:rsid w:val="009504E2"/>
    <w:rsid w:val="00956293"/>
    <w:rsid w:val="00964758"/>
    <w:rsid w:val="00970E35"/>
    <w:rsid w:val="00971E1E"/>
    <w:rsid w:val="00977936"/>
    <w:rsid w:val="00977EA2"/>
    <w:rsid w:val="00983B71"/>
    <w:rsid w:val="00986D5A"/>
    <w:rsid w:val="0099380B"/>
    <w:rsid w:val="00994846"/>
    <w:rsid w:val="009A2C02"/>
    <w:rsid w:val="009B30D7"/>
    <w:rsid w:val="009B54A0"/>
    <w:rsid w:val="009B7C84"/>
    <w:rsid w:val="009C19AB"/>
    <w:rsid w:val="009C22FA"/>
    <w:rsid w:val="009C293D"/>
    <w:rsid w:val="009C2D0C"/>
    <w:rsid w:val="009D215E"/>
    <w:rsid w:val="009D65D2"/>
    <w:rsid w:val="009E1230"/>
    <w:rsid w:val="009E2F87"/>
    <w:rsid w:val="009E5C01"/>
    <w:rsid w:val="00A01A7C"/>
    <w:rsid w:val="00A02B80"/>
    <w:rsid w:val="00A10670"/>
    <w:rsid w:val="00A10C41"/>
    <w:rsid w:val="00A14A4B"/>
    <w:rsid w:val="00A163D8"/>
    <w:rsid w:val="00A17AD0"/>
    <w:rsid w:val="00A21909"/>
    <w:rsid w:val="00A27A7A"/>
    <w:rsid w:val="00A31A22"/>
    <w:rsid w:val="00A41A5C"/>
    <w:rsid w:val="00A44622"/>
    <w:rsid w:val="00A46632"/>
    <w:rsid w:val="00A47499"/>
    <w:rsid w:val="00A51ECD"/>
    <w:rsid w:val="00A5256C"/>
    <w:rsid w:val="00A6234F"/>
    <w:rsid w:val="00A66184"/>
    <w:rsid w:val="00A66B42"/>
    <w:rsid w:val="00A91A87"/>
    <w:rsid w:val="00A97448"/>
    <w:rsid w:val="00AB5CAB"/>
    <w:rsid w:val="00AB5EC2"/>
    <w:rsid w:val="00AC2C6D"/>
    <w:rsid w:val="00AC5F56"/>
    <w:rsid w:val="00AD6CC9"/>
    <w:rsid w:val="00AE1A92"/>
    <w:rsid w:val="00AE5700"/>
    <w:rsid w:val="00AF21CC"/>
    <w:rsid w:val="00AF5785"/>
    <w:rsid w:val="00AF615B"/>
    <w:rsid w:val="00AF7C0A"/>
    <w:rsid w:val="00B06582"/>
    <w:rsid w:val="00B07EDB"/>
    <w:rsid w:val="00B12A7A"/>
    <w:rsid w:val="00B13F15"/>
    <w:rsid w:val="00B24AA5"/>
    <w:rsid w:val="00B32A8F"/>
    <w:rsid w:val="00B34FDB"/>
    <w:rsid w:val="00B43C65"/>
    <w:rsid w:val="00B45FF1"/>
    <w:rsid w:val="00B534F2"/>
    <w:rsid w:val="00B6686E"/>
    <w:rsid w:val="00B66DC6"/>
    <w:rsid w:val="00B75C73"/>
    <w:rsid w:val="00BA1BAB"/>
    <w:rsid w:val="00BA2A08"/>
    <w:rsid w:val="00BD11AF"/>
    <w:rsid w:val="00BD4136"/>
    <w:rsid w:val="00BE1BEC"/>
    <w:rsid w:val="00BF1EB4"/>
    <w:rsid w:val="00BF32C9"/>
    <w:rsid w:val="00C01865"/>
    <w:rsid w:val="00C0360D"/>
    <w:rsid w:val="00C0795F"/>
    <w:rsid w:val="00C21C96"/>
    <w:rsid w:val="00C528B9"/>
    <w:rsid w:val="00C531DA"/>
    <w:rsid w:val="00C602BF"/>
    <w:rsid w:val="00C61F6B"/>
    <w:rsid w:val="00C66684"/>
    <w:rsid w:val="00C67B7A"/>
    <w:rsid w:val="00C70F36"/>
    <w:rsid w:val="00C71291"/>
    <w:rsid w:val="00C75503"/>
    <w:rsid w:val="00C75842"/>
    <w:rsid w:val="00C77BB7"/>
    <w:rsid w:val="00C80A8C"/>
    <w:rsid w:val="00C910AF"/>
    <w:rsid w:val="00C92711"/>
    <w:rsid w:val="00C93993"/>
    <w:rsid w:val="00C93AB0"/>
    <w:rsid w:val="00CA59B5"/>
    <w:rsid w:val="00CB0297"/>
    <w:rsid w:val="00CB5315"/>
    <w:rsid w:val="00CB5860"/>
    <w:rsid w:val="00CC041F"/>
    <w:rsid w:val="00CC6A9B"/>
    <w:rsid w:val="00CD7575"/>
    <w:rsid w:val="00CF24D0"/>
    <w:rsid w:val="00CF26F6"/>
    <w:rsid w:val="00CF7131"/>
    <w:rsid w:val="00D06E2F"/>
    <w:rsid w:val="00D145F2"/>
    <w:rsid w:val="00D149C5"/>
    <w:rsid w:val="00D3428B"/>
    <w:rsid w:val="00D50131"/>
    <w:rsid w:val="00D52150"/>
    <w:rsid w:val="00D5263E"/>
    <w:rsid w:val="00D6029F"/>
    <w:rsid w:val="00D633F0"/>
    <w:rsid w:val="00D705D3"/>
    <w:rsid w:val="00D734BD"/>
    <w:rsid w:val="00D74A05"/>
    <w:rsid w:val="00D815D6"/>
    <w:rsid w:val="00D847AD"/>
    <w:rsid w:val="00D862FF"/>
    <w:rsid w:val="00D86532"/>
    <w:rsid w:val="00D879DA"/>
    <w:rsid w:val="00D905DD"/>
    <w:rsid w:val="00DB585F"/>
    <w:rsid w:val="00DC100D"/>
    <w:rsid w:val="00DC1CA6"/>
    <w:rsid w:val="00DC1EA6"/>
    <w:rsid w:val="00DD6174"/>
    <w:rsid w:val="00DE7FF5"/>
    <w:rsid w:val="00DF0E0C"/>
    <w:rsid w:val="00DF41A7"/>
    <w:rsid w:val="00DF5011"/>
    <w:rsid w:val="00E253B1"/>
    <w:rsid w:val="00E32FA2"/>
    <w:rsid w:val="00E37CF6"/>
    <w:rsid w:val="00E711D8"/>
    <w:rsid w:val="00E7179B"/>
    <w:rsid w:val="00E7550C"/>
    <w:rsid w:val="00E96B82"/>
    <w:rsid w:val="00EA7AA8"/>
    <w:rsid w:val="00EC125B"/>
    <w:rsid w:val="00EC2DA2"/>
    <w:rsid w:val="00EC4CEF"/>
    <w:rsid w:val="00ED0E33"/>
    <w:rsid w:val="00ED2684"/>
    <w:rsid w:val="00ED32CD"/>
    <w:rsid w:val="00EE4F27"/>
    <w:rsid w:val="00EE7921"/>
    <w:rsid w:val="00F11318"/>
    <w:rsid w:val="00F12EE1"/>
    <w:rsid w:val="00F1531A"/>
    <w:rsid w:val="00F155DC"/>
    <w:rsid w:val="00F24486"/>
    <w:rsid w:val="00F33E5D"/>
    <w:rsid w:val="00F40007"/>
    <w:rsid w:val="00F42794"/>
    <w:rsid w:val="00F442FB"/>
    <w:rsid w:val="00F50322"/>
    <w:rsid w:val="00F50F57"/>
    <w:rsid w:val="00F53BB9"/>
    <w:rsid w:val="00F64C2A"/>
    <w:rsid w:val="00F70B22"/>
    <w:rsid w:val="00F70C1B"/>
    <w:rsid w:val="00F710A0"/>
    <w:rsid w:val="00F73D82"/>
    <w:rsid w:val="00F85ED1"/>
    <w:rsid w:val="00F87F67"/>
    <w:rsid w:val="00F942CE"/>
    <w:rsid w:val="00FB02D4"/>
    <w:rsid w:val="00FB5A77"/>
    <w:rsid w:val="00FC0E03"/>
    <w:rsid w:val="00FD30B8"/>
    <w:rsid w:val="00FE1FB7"/>
    <w:rsid w:val="00FE4F51"/>
    <w:rsid w:val="00FF2A72"/>
    <w:rsid w:val="00FF64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Lis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Title" w:semiHidden="0" w:uiPriority="99" w:unhideWhenUsed="0" w:qFormat="1"/>
    <w:lsdException w:name="Default Paragraph Font" w:uiPriority="1"/>
    <w:lsdException w:name="Body Text" w:uiPriority="99" w:qFormat="1"/>
    <w:lsdException w:name="Body Text Indent" w:uiPriority="99"/>
    <w:lsdException w:name="List Continue 3" w:uiPriority="99"/>
    <w:lsdException w:name="List Continue 4" w:uiPriority="99"/>
    <w:lsdException w:name="List Continue 5"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44622"/>
  </w:style>
  <w:style w:type="paragraph" w:styleId="berschrift1">
    <w:name w:val="heading 1"/>
    <w:basedOn w:val="Standard"/>
    <w:next w:val="Textkrper"/>
    <w:link w:val="berschrift1Zchn"/>
    <w:qFormat/>
    <w:rsid w:val="007367B0"/>
    <w:pPr>
      <w:keepNext/>
      <w:spacing w:before="240" w:after="240"/>
      <w:outlineLvl w:val="0"/>
    </w:pPr>
    <w:rPr>
      <w:rFonts w:eastAsia="Calibri" w:cs="Calibri"/>
      <w:b/>
      <w:caps/>
      <w:kern w:val="28"/>
      <w:sz w:val="24"/>
      <w:lang w:eastAsia="de-DE"/>
    </w:rPr>
  </w:style>
  <w:style w:type="paragraph" w:styleId="berschrift2">
    <w:name w:val="heading 2"/>
    <w:basedOn w:val="Standard"/>
    <w:next w:val="Textkrper"/>
    <w:link w:val="berschrift2Zchn"/>
    <w:qFormat/>
    <w:rsid w:val="00371BEF"/>
    <w:pPr>
      <w:spacing w:before="120" w:after="120"/>
      <w:outlineLvl w:val="1"/>
    </w:pPr>
    <w:rPr>
      <w:b/>
    </w:rPr>
  </w:style>
  <w:style w:type="paragraph" w:styleId="berschrift3">
    <w:name w:val="heading 3"/>
    <w:basedOn w:val="Standard"/>
    <w:next w:val="Textkrper-Erstzeileneinzug2"/>
    <w:link w:val="berschrift3Zchn"/>
    <w:qFormat/>
    <w:rsid w:val="004A3893"/>
    <w:pPr>
      <w:keepNext/>
      <w:numPr>
        <w:ilvl w:val="2"/>
        <w:numId w:val="13"/>
      </w:numPr>
      <w:spacing w:before="120" w:after="120"/>
      <w:outlineLvl w:val="2"/>
    </w:pPr>
    <w:rPr>
      <w:szCs w:val="20"/>
      <w:lang w:eastAsia="de-DE"/>
    </w:rPr>
  </w:style>
  <w:style w:type="paragraph" w:styleId="berschrift4">
    <w:name w:val="heading 4"/>
    <w:basedOn w:val="Standard"/>
    <w:next w:val="Standard"/>
    <w:link w:val="berschrift4Zchn"/>
    <w:qFormat/>
    <w:rsid w:val="004A3893"/>
    <w:pPr>
      <w:keepNext/>
      <w:numPr>
        <w:ilvl w:val="3"/>
        <w:numId w:val="13"/>
      </w:numPr>
      <w:spacing w:before="120" w:after="120"/>
      <w:outlineLvl w:val="3"/>
    </w:pPr>
    <w:rPr>
      <w:szCs w:val="20"/>
      <w:lang w:eastAsia="de-DE"/>
    </w:rPr>
  </w:style>
  <w:style w:type="paragraph" w:styleId="berschrift5">
    <w:name w:val="heading 5"/>
    <w:basedOn w:val="Standard"/>
    <w:next w:val="Standard"/>
    <w:link w:val="berschrift5Zchn"/>
    <w:qFormat/>
    <w:rsid w:val="00B534F2"/>
    <w:pPr>
      <w:numPr>
        <w:ilvl w:val="4"/>
        <w:numId w:val="13"/>
      </w:numPr>
      <w:spacing w:before="240" w:after="60"/>
      <w:outlineLvl w:val="4"/>
    </w:pPr>
    <w:rPr>
      <w:szCs w:val="20"/>
      <w:lang w:val="de-DE" w:eastAsia="de-DE"/>
    </w:rPr>
  </w:style>
  <w:style w:type="paragraph" w:styleId="berschrift6">
    <w:name w:val="heading 6"/>
    <w:basedOn w:val="Standard"/>
    <w:next w:val="Standard"/>
    <w:link w:val="berschrift6Zchn"/>
    <w:qFormat/>
    <w:rsid w:val="00B534F2"/>
    <w:pPr>
      <w:numPr>
        <w:ilvl w:val="5"/>
        <w:numId w:val="13"/>
      </w:numPr>
      <w:spacing w:before="240" w:after="60"/>
      <w:outlineLvl w:val="5"/>
    </w:pPr>
    <w:rPr>
      <w:i/>
      <w:szCs w:val="20"/>
      <w:lang w:val="de-DE" w:eastAsia="de-DE"/>
    </w:rPr>
  </w:style>
  <w:style w:type="paragraph" w:styleId="berschrift7">
    <w:name w:val="heading 7"/>
    <w:basedOn w:val="Standard"/>
    <w:next w:val="Standard"/>
    <w:link w:val="berschrift7Zchn"/>
    <w:qFormat/>
    <w:rsid w:val="00B534F2"/>
    <w:pPr>
      <w:numPr>
        <w:ilvl w:val="6"/>
        <w:numId w:val="13"/>
      </w:numPr>
      <w:spacing w:before="240" w:after="60"/>
      <w:outlineLvl w:val="6"/>
    </w:pPr>
    <w:rPr>
      <w:szCs w:val="20"/>
      <w:lang w:val="de-DE" w:eastAsia="de-DE"/>
    </w:rPr>
  </w:style>
  <w:style w:type="paragraph" w:styleId="berschrift8">
    <w:name w:val="heading 8"/>
    <w:basedOn w:val="Standard"/>
    <w:next w:val="Standard"/>
    <w:link w:val="berschrift8Zchn"/>
    <w:qFormat/>
    <w:rsid w:val="00B534F2"/>
    <w:pPr>
      <w:numPr>
        <w:ilvl w:val="7"/>
        <w:numId w:val="13"/>
      </w:numPr>
      <w:spacing w:before="240" w:after="60"/>
      <w:outlineLvl w:val="7"/>
    </w:pPr>
    <w:rPr>
      <w:i/>
      <w:szCs w:val="20"/>
      <w:lang w:val="de-DE" w:eastAsia="de-DE"/>
    </w:rPr>
  </w:style>
  <w:style w:type="paragraph" w:styleId="berschrift9">
    <w:name w:val="heading 9"/>
    <w:basedOn w:val="Standard"/>
    <w:next w:val="Standard"/>
    <w:link w:val="berschrift9Zchn"/>
    <w:qFormat/>
    <w:rsid w:val="00B534F2"/>
    <w:pPr>
      <w:numPr>
        <w:ilvl w:val="8"/>
        <w:numId w:val="13"/>
      </w:numPr>
      <w:spacing w:before="240" w:after="60"/>
      <w:outlineLvl w:val="8"/>
    </w:pPr>
    <w:rPr>
      <w:b/>
      <w:i/>
      <w:sz w:val="1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qFormat/>
    <w:rsid w:val="008F5390"/>
    <w:pPr>
      <w:spacing w:after="120"/>
      <w:jc w:val="both"/>
    </w:pPr>
  </w:style>
  <w:style w:type="character" w:customStyle="1" w:styleId="TextkrperZchn">
    <w:name w:val="Textkörper Zchn"/>
    <w:link w:val="Textkrper"/>
    <w:uiPriority w:val="99"/>
    <w:rsid w:val="008F5390"/>
    <w:rPr>
      <w:rFonts w:ascii="Arial" w:hAnsi="Arial"/>
      <w:sz w:val="22"/>
      <w:szCs w:val="24"/>
      <w:lang w:eastAsia="en-US"/>
    </w:rPr>
  </w:style>
  <w:style w:type="paragraph" w:customStyle="1" w:styleId="Annex">
    <w:name w:val="Annex"/>
    <w:basedOn w:val="berschrift1"/>
    <w:next w:val="Standard"/>
    <w:qFormat/>
    <w:rsid w:val="009C2D0C"/>
    <w:pPr>
      <w:numPr>
        <w:numId w:val="14"/>
      </w:numPr>
      <w:jc w:val="both"/>
    </w:pPr>
    <w:rPr>
      <w:snapToGrid w:val="0"/>
      <w:kern w:val="0"/>
      <w:lang w:eastAsia="en-GB"/>
    </w:rPr>
  </w:style>
  <w:style w:type="paragraph" w:customStyle="1" w:styleId="Appendix">
    <w:name w:val="Appendix"/>
    <w:basedOn w:val="Standard"/>
    <w:next w:val="berschrift1"/>
    <w:uiPriority w:val="99"/>
    <w:qFormat/>
    <w:rsid w:val="00F155DC"/>
    <w:pPr>
      <w:numPr>
        <w:numId w:val="1"/>
      </w:numPr>
      <w:tabs>
        <w:tab w:val="left" w:pos="1985"/>
      </w:tabs>
      <w:spacing w:after="240"/>
      <w:ind w:left="1985" w:hanging="1985"/>
    </w:pPr>
    <w:rPr>
      <w:b/>
      <w:sz w:val="24"/>
      <w:szCs w:val="28"/>
    </w:rPr>
  </w:style>
  <w:style w:type="numbering" w:styleId="ArtikelAbschnitt">
    <w:name w:val="Outline List 3"/>
    <w:basedOn w:val="KeineListe"/>
    <w:rsid w:val="00B534F2"/>
    <w:pPr>
      <w:numPr>
        <w:numId w:val="2"/>
      </w:numPr>
    </w:pPr>
  </w:style>
  <w:style w:type="paragraph" w:styleId="Sprechblasentext">
    <w:name w:val="Balloon Text"/>
    <w:basedOn w:val="Standard"/>
    <w:link w:val="SprechblasentextZchn"/>
    <w:uiPriority w:val="99"/>
    <w:rsid w:val="00B534F2"/>
    <w:rPr>
      <w:rFonts w:ascii="Tahoma" w:hAnsi="Tahoma" w:cs="Tahoma"/>
      <w:sz w:val="16"/>
      <w:szCs w:val="16"/>
    </w:rPr>
  </w:style>
  <w:style w:type="character" w:customStyle="1" w:styleId="SprechblasentextZchn">
    <w:name w:val="Sprechblasentext Zchn"/>
    <w:link w:val="Sprechblasentext"/>
    <w:uiPriority w:val="99"/>
    <w:rsid w:val="00B534F2"/>
    <w:rPr>
      <w:rFonts w:ascii="Tahoma" w:hAnsi="Tahoma" w:cs="Tahoma"/>
      <w:sz w:val="16"/>
      <w:szCs w:val="16"/>
      <w:lang w:eastAsia="en-US"/>
    </w:rPr>
  </w:style>
  <w:style w:type="paragraph" w:styleId="Blocktext">
    <w:name w:val="Block Text"/>
    <w:basedOn w:val="Standard"/>
    <w:rsid w:val="00B534F2"/>
    <w:pPr>
      <w:spacing w:after="120"/>
      <w:ind w:left="1440" w:right="1440"/>
    </w:pPr>
  </w:style>
  <w:style w:type="paragraph" w:styleId="Textkrper-Zeileneinzug">
    <w:name w:val="Body Text Indent"/>
    <w:basedOn w:val="Standard"/>
    <w:link w:val="Textkrper-ZeileneinzugZchn"/>
    <w:uiPriority w:val="99"/>
    <w:rsid w:val="00032948"/>
    <w:pPr>
      <w:spacing w:after="120"/>
      <w:ind w:left="993"/>
    </w:pPr>
  </w:style>
  <w:style w:type="character" w:customStyle="1" w:styleId="Textkrper-ZeileneinzugZchn">
    <w:name w:val="Textkörper-Zeileneinzug Zchn"/>
    <w:link w:val="Textkrper-Zeileneinzug"/>
    <w:uiPriority w:val="99"/>
    <w:rsid w:val="00032948"/>
    <w:rPr>
      <w:rFonts w:ascii="Arial" w:hAnsi="Arial"/>
      <w:sz w:val="22"/>
      <w:szCs w:val="24"/>
      <w:lang w:eastAsia="en-US"/>
    </w:rPr>
  </w:style>
  <w:style w:type="paragraph" w:styleId="Textkrper-Einzug2">
    <w:name w:val="Body Text Indent 2"/>
    <w:basedOn w:val="Standard"/>
    <w:link w:val="Textkrper-Einzug2Zchn"/>
    <w:uiPriority w:val="99"/>
    <w:rsid w:val="00032948"/>
    <w:pPr>
      <w:spacing w:after="120"/>
      <w:ind w:left="1134"/>
      <w:jc w:val="both"/>
    </w:pPr>
    <w:rPr>
      <w:lang w:eastAsia="de-DE"/>
    </w:rPr>
  </w:style>
  <w:style w:type="character" w:customStyle="1" w:styleId="Textkrper-Einzug2Zchn">
    <w:name w:val="Textkörper-Einzug 2 Zchn"/>
    <w:link w:val="Textkrper-Einzug2"/>
    <w:uiPriority w:val="99"/>
    <w:rsid w:val="00032948"/>
    <w:rPr>
      <w:rFonts w:ascii="Arial" w:hAnsi="Arial"/>
      <w:sz w:val="22"/>
      <w:szCs w:val="24"/>
      <w:lang w:eastAsia="de-DE"/>
    </w:rPr>
  </w:style>
  <w:style w:type="paragraph" w:customStyle="1" w:styleId="Bullet1">
    <w:name w:val="Bullet 1"/>
    <w:basedOn w:val="Standard"/>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Standard"/>
    <w:qFormat/>
    <w:rsid w:val="004A3893"/>
    <w:pPr>
      <w:suppressAutoHyphens/>
      <w:spacing w:after="120"/>
      <w:ind w:left="993"/>
      <w:jc w:val="both"/>
    </w:pPr>
    <w:rPr>
      <w:szCs w:val="20"/>
    </w:rPr>
  </w:style>
  <w:style w:type="paragraph" w:customStyle="1" w:styleId="Bullet2">
    <w:name w:val="Bullet 2"/>
    <w:basedOn w:val="Standard"/>
    <w:qFormat/>
    <w:rsid w:val="004A3893"/>
    <w:pPr>
      <w:numPr>
        <w:numId w:val="4"/>
      </w:numPr>
      <w:tabs>
        <w:tab w:val="left" w:pos="1418"/>
      </w:tabs>
      <w:spacing w:after="120"/>
    </w:pPr>
    <w:rPr>
      <w:sz w:val="20"/>
      <w:szCs w:val="20"/>
    </w:rPr>
  </w:style>
  <w:style w:type="paragraph" w:customStyle="1" w:styleId="Bullet2text">
    <w:name w:val="Bullet 2 text"/>
    <w:basedOn w:val="Standard"/>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Standard"/>
    <w:autoRedefine/>
    <w:rsid w:val="00E7550C"/>
    <w:pPr>
      <w:suppressAutoHyphens/>
      <w:spacing w:after="120"/>
      <w:ind w:left="1843"/>
      <w:jc w:val="both"/>
    </w:pPr>
    <w:rPr>
      <w:sz w:val="20"/>
      <w:szCs w:val="20"/>
    </w:rPr>
  </w:style>
  <w:style w:type="character" w:styleId="Kommentarzeichen">
    <w:name w:val="annotation reference"/>
    <w:uiPriority w:val="99"/>
    <w:rsid w:val="00B534F2"/>
    <w:rPr>
      <w:sz w:val="16"/>
      <w:szCs w:val="16"/>
    </w:rPr>
  </w:style>
  <w:style w:type="paragraph" w:styleId="Kommentartext">
    <w:name w:val="annotation text"/>
    <w:basedOn w:val="Standard"/>
    <w:link w:val="KommentartextZchn"/>
    <w:uiPriority w:val="99"/>
    <w:rsid w:val="00B534F2"/>
    <w:rPr>
      <w:lang w:eastAsia="de-DE"/>
    </w:rPr>
  </w:style>
  <w:style w:type="character" w:customStyle="1" w:styleId="KommentartextZchn">
    <w:name w:val="Kommentartext Zchn"/>
    <w:link w:val="Kommentartext"/>
    <w:uiPriority w:val="99"/>
    <w:rsid w:val="00B534F2"/>
    <w:rPr>
      <w:rFonts w:ascii="Arial" w:hAnsi="Arial"/>
      <w:sz w:val="22"/>
      <w:szCs w:val="24"/>
      <w:lang w:eastAsia="de-DE"/>
    </w:rPr>
  </w:style>
  <w:style w:type="paragraph" w:styleId="Kommentarthema">
    <w:name w:val="annotation subject"/>
    <w:basedOn w:val="Kommentartext"/>
    <w:next w:val="Kommentartext"/>
    <w:link w:val="KommentarthemaZchn"/>
    <w:uiPriority w:val="99"/>
    <w:rsid w:val="00B534F2"/>
    <w:rPr>
      <w:b/>
      <w:bCs/>
      <w:sz w:val="20"/>
      <w:szCs w:val="20"/>
      <w:lang w:eastAsia="en-US"/>
    </w:rPr>
  </w:style>
  <w:style w:type="character" w:customStyle="1" w:styleId="KommentarthemaZchn">
    <w:name w:val="Kommentarthema Zchn"/>
    <w:link w:val="Kommentarthema"/>
    <w:uiPriority w:val="99"/>
    <w:rsid w:val="00B534F2"/>
    <w:rPr>
      <w:rFonts w:ascii="Arial" w:hAnsi="Arial"/>
      <w:b/>
      <w:bCs/>
      <w:sz w:val="22"/>
      <w:szCs w:val="24"/>
      <w:lang w:eastAsia="en-US"/>
    </w:rPr>
  </w:style>
  <w:style w:type="paragraph" w:styleId="Dokumentstruktur">
    <w:name w:val="Document Map"/>
    <w:basedOn w:val="Standard"/>
    <w:link w:val="DokumentstrukturZchn"/>
    <w:uiPriority w:val="99"/>
    <w:rsid w:val="00B534F2"/>
    <w:pPr>
      <w:shd w:val="clear" w:color="auto" w:fill="000080"/>
    </w:pPr>
    <w:rPr>
      <w:rFonts w:ascii="Tahoma" w:hAnsi="Tahoma"/>
      <w:sz w:val="20"/>
      <w:lang w:val="de-DE" w:eastAsia="de-DE"/>
    </w:rPr>
  </w:style>
  <w:style w:type="character" w:customStyle="1" w:styleId="DokumentstrukturZchn">
    <w:name w:val="Dokumentstruktur Zchn"/>
    <w:link w:val="Dokumentstruktur"/>
    <w:uiPriority w:val="99"/>
    <w:rsid w:val="00B534F2"/>
    <w:rPr>
      <w:rFonts w:ascii="Tahoma" w:hAnsi="Tahoma"/>
      <w:szCs w:val="24"/>
      <w:shd w:val="clear" w:color="auto" w:fill="000080"/>
      <w:lang w:val="de-DE" w:eastAsia="de-DE"/>
    </w:rPr>
  </w:style>
  <w:style w:type="character" w:styleId="Hervorhebung">
    <w:name w:val="Emphasis"/>
    <w:uiPriority w:val="20"/>
    <w:qFormat/>
    <w:rsid w:val="00B534F2"/>
    <w:rPr>
      <w:i/>
      <w:iCs/>
    </w:rPr>
  </w:style>
  <w:style w:type="paragraph" w:customStyle="1" w:styleId="equation">
    <w:name w:val="equation"/>
    <w:basedOn w:val="Standard"/>
    <w:next w:val="Textkrper"/>
    <w:qFormat/>
    <w:rsid w:val="00B534F2"/>
    <w:pPr>
      <w:keepNext/>
      <w:numPr>
        <w:numId w:val="6"/>
      </w:numPr>
      <w:tabs>
        <w:tab w:val="left" w:pos="142"/>
      </w:tabs>
      <w:spacing w:after="120"/>
      <w:jc w:val="right"/>
    </w:pPr>
  </w:style>
  <w:style w:type="paragraph" w:customStyle="1" w:styleId="Figure">
    <w:name w:val="Figure_#"/>
    <w:basedOn w:val="Standard"/>
    <w:next w:val="Textkrper"/>
    <w:qFormat/>
    <w:rsid w:val="00B534F2"/>
    <w:pPr>
      <w:numPr>
        <w:numId w:val="7"/>
      </w:numPr>
      <w:spacing w:before="120" w:after="120"/>
      <w:jc w:val="center"/>
    </w:pPr>
    <w:rPr>
      <w:i/>
      <w:szCs w:val="20"/>
    </w:rPr>
  </w:style>
  <w:style w:type="character" w:styleId="BesuchterHyperlink">
    <w:name w:val="FollowedHyperlink"/>
    <w:uiPriority w:val="99"/>
    <w:rsid w:val="00B534F2"/>
    <w:rPr>
      <w:color w:val="800080"/>
      <w:u w:val="single"/>
    </w:rPr>
  </w:style>
  <w:style w:type="paragraph" w:styleId="Fuzeile">
    <w:name w:val="footer"/>
    <w:basedOn w:val="Standard"/>
    <w:link w:val="FuzeileZchn"/>
    <w:uiPriority w:val="99"/>
    <w:rsid w:val="00870A1B"/>
    <w:pPr>
      <w:tabs>
        <w:tab w:val="center" w:pos="4678"/>
        <w:tab w:val="right" w:pos="9356"/>
      </w:tabs>
    </w:pPr>
  </w:style>
  <w:style w:type="character" w:customStyle="1" w:styleId="FuzeileZchn">
    <w:name w:val="Fußzeile Zchn"/>
    <w:link w:val="Fuzeile"/>
    <w:uiPriority w:val="99"/>
    <w:rsid w:val="00870A1B"/>
    <w:rPr>
      <w:rFonts w:ascii="Arial" w:hAnsi="Arial"/>
      <w:sz w:val="22"/>
      <w:szCs w:val="24"/>
      <w:lang w:eastAsia="en-US"/>
    </w:rPr>
  </w:style>
  <w:style w:type="character" w:styleId="Funotenzeichen">
    <w:name w:val="footnote reference"/>
    <w:uiPriority w:val="99"/>
    <w:rsid w:val="00B534F2"/>
    <w:rPr>
      <w:vertAlign w:val="superscript"/>
    </w:rPr>
  </w:style>
  <w:style w:type="paragraph" w:styleId="Funotentext">
    <w:name w:val="footnote text"/>
    <w:basedOn w:val="Standard"/>
    <w:link w:val="FunotentextZchn"/>
    <w:uiPriority w:val="99"/>
    <w:rsid w:val="00B534F2"/>
    <w:rPr>
      <w:sz w:val="20"/>
      <w:szCs w:val="20"/>
    </w:rPr>
  </w:style>
  <w:style w:type="character" w:customStyle="1" w:styleId="FunotentextZchn">
    <w:name w:val="Fußnotentext Zchn"/>
    <w:link w:val="Funotentext"/>
    <w:uiPriority w:val="99"/>
    <w:rsid w:val="00B534F2"/>
    <w:rPr>
      <w:rFonts w:ascii="Arial" w:hAnsi="Arial"/>
      <w:lang w:eastAsia="en-US"/>
    </w:rPr>
  </w:style>
  <w:style w:type="paragraph" w:styleId="Kopfzeile">
    <w:name w:val="header"/>
    <w:basedOn w:val="Standard"/>
    <w:link w:val="KopfzeileZchn"/>
    <w:uiPriority w:val="99"/>
    <w:rsid w:val="0018656F"/>
    <w:pPr>
      <w:tabs>
        <w:tab w:val="center" w:pos="4678"/>
        <w:tab w:val="right" w:pos="9356"/>
      </w:tabs>
    </w:pPr>
  </w:style>
  <w:style w:type="character" w:customStyle="1" w:styleId="KopfzeileZchn">
    <w:name w:val="Kopfzeile Zchn"/>
    <w:link w:val="Kopfzeile"/>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berschrift">
    <w:name w:val="index heading"/>
    <w:basedOn w:val="Standard"/>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Standard"/>
    <w:qFormat/>
    <w:rsid w:val="00B534F2"/>
    <w:pPr>
      <w:numPr>
        <w:numId w:val="8"/>
      </w:numPr>
      <w:spacing w:after="120"/>
      <w:jc w:val="both"/>
    </w:pPr>
    <w:rPr>
      <w:szCs w:val="20"/>
    </w:rPr>
  </w:style>
  <w:style w:type="paragraph" w:customStyle="1" w:styleId="List1indent">
    <w:name w:val="List 1 indent"/>
    <w:basedOn w:val="Standard"/>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Standard"/>
    <w:qFormat/>
    <w:rsid w:val="00B534F2"/>
    <w:pPr>
      <w:numPr>
        <w:ilvl w:val="2"/>
        <w:numId w:val="9"/>
      </w:numPr>
      <w:spacing w:after="120"/>
      <w:jc w:val="both"/>
    </w:pPr>
    <w:rPr>
      <w:sz w:val="20"/>
      <w:szCs w:val="20"/>
    </w:rPr>
  </w:style>
  <w:style w:type="paragraph" w:customStyle="1" w:styleId="List1indent2text">
    <w:name w:val="List 1 indent 2 text"/>
    <w:basedOn w:val="Standard"/>
    <w:rsid w:val="00B534F2"/>
    <w:pPr>
      <w:spacing w:after="120"/>
      <w:ind w:left="1701"/>
      <w:jc w:val="both"/>
    </w:pPr>
    <w:rPr>
      <w:sz w:val="20"/>
      <w:szCs w:val="20"/>
    </w:rPr>
  </w:style>
  <w:style w:type="paragraph" w:customStyle="1" w:styleId="List1indenttext">
    <w:name w:val="List 1 indent text"/>
    <w:basedOn w:val="Standard"/>
    <w:rsid w:val="00B534F2"/>
    <w:pPr>
      <w:spacing w:after="120"/>
      <w:ind w:left="1134"/>
      <w:jc w:val="both"/>
    </w:pPr>
    <w:rPr>
      <w:szCs w:val="20"/>
    </w:rPr>
  </w:style>
  <w:style w:type="paragraph" w:customStyle="1" w:styleId="List1text">
    <w:name w:val="List 1 text"/>
    <w:basedOn w:val="Standard"/>
    <w:rsid w:val="00B534F2"/>
    <w:pPr>
      <w:spacing w:after="120"/>
      <w:ind w:left="567"/>
      <w:jc w:val="both"/>
    </w:pPr>
    <w:rPr>
      <w:szCs w:val="20"/>
    </w:rPr>
  </w:style>
  <w:style w:type="paragraph" w:styleId="Aufzhlungszeichen">
    <w:name w:val="List Bullet"/>
    <w:basedOn w:val="Standard"/>
    <w:autoRedefine/>
    <w:rsid w:val="00B534F2"/>
    <w:pPr>
      <w:spacing w:before="60" w:after="80"/>
      <w:ind w:left="354"/>
    </w:pPr>
  </w:style>
  <w:style w:type="paragraph" w:styleId="Listennummer">
    <w:name w:val="List Number"/>
    <w:basedOn w:val="Standard"/>
    <w:rsid w:val="00B534F2"/>
    <w:pPr>
      <w:numPr>
        <w:numId w:val="10"/>
      </w:numPr>
    </w:pPr>
  </w:style>
  <w:style w:type="paragraph" w:styleId="StandardWeb">
    <w:name w:val="Normal (Web)"/>
    <w:basedOn w:val="Standard"/>
    <w:uiPriority w:val="99"/>
    <w:rsid w:val="00B534F2"/>
  </w:style>
  <w:style w:type="character" w:styleId="Seitenzahl">
    <w:name w:val="page number"/>
    <w:uiPriority w:val="99"/>
    <w:rsid w:val="00B534F2"/>
    <w:rPr>
      <w:rFonts w:ascii="Arial" w:hAnsi="Arial"/>
      <w:sz w:val="20"/>
    </w:rPr>
  </w:style>
  <w:style w:type="paragraph" w:styleId="Zitat">
    <w:name w:val="Quote"/>
    <w:basedOn w:val="Standard"/>
    <w:link w:val="ZitatZchn"/>
    <w:rsid w:val="00B534F2"/>
    <w:pPr>
      <w:spacing w:before="60" w:after="60"/>
      <w:ind w:left="567" w:right="935"/>
      <w:jc w:val="both"/>
    </w:pPr>
    <w:rPr>
      <w:i/>
    </w:rPr>
  </w:style>
  <w:style w:type="character" w:customStyle="1" w:styleId="ZitatZchn">
    <w:name w:val="Zitat Zchn"/>
    <w:link w:val="Zitat"/>
    <w:rsid w:val="00B534F2"/>
    <w:rPr>
      <w:rFonts w:ascii="Arial" w:hAnsi="Arial"/>
      <w:i/>
      <w:sz w:val="22"/>
      <w:szCs w:val="24"/>
      <w:lang w:eastAsia="en-US"/>
    </w:rPr>
  </w:style>
  <w:style w:type="paragraph" w:customStyle="1" w:styleId="References">
    <w:name w:val="References"/>
    <w:basedOn w:val="Standard"/>
    <w:qFormat/>
    <w:rsid w:val="00475439"/>
    <w:pPr>
      <w:numPr>
        <w:numId w:val="15"/>
      </w:numPr>
      <w:tabs>
        <w:tab w:val="left" w:pos="567"/>
      </w:tabs>
      <w:spacing w:after="120"/>
    </w:pPr>
    <w:rPr>
      <w:szCs w:val="20"/>
    </w:rPr>
  </w:style>
  <w:style w:type="paragraph" w:styleId="Untertitel">
    <w:name w:val="Subtitle"/>
    <w:basedOn w:val="Standard"/>
    <w:link w:val="UntertitelZchn"/>
    <w:uiPriority w:val="99"/>
    <w:qFormat/>
    <w:rsid w:val="00B534F2"/>
    <w:pPr>
      <w:spacing w:after="60"/>
      <w:jc w:val="center"/>
      <w:outlineLvl w:val="1"/>
    </w:pPr>
    <w:rPr>
      <w:b/>
      <w:sz w:val="28"/>
      <w:szCs w:val="28"/>
    </w:rPr>
  </w:style>
  <w:style w:type="character" w:customStyle="1" w:styleId="UntertitelZchn">
    <w:name w:val="Untertitel Zchn"/>
    <w:link w:val="Untertitel"/>
    <w:uiPriority w:val="99"/>
    <w:rsid w:val="00B534F2"/>
    <w:rPr>
      <w:rFonts w:ascii="Arial" w:hAnsi="Arial" w:cs="Arial"/>
      <w:b/>
      <w:sz w:val="28"/>
      <w:szCs w:val="28"/>
      <w:lang w:eastAsia="en-US"/>
    </w:rPr>
  </w:style>
  <w:style w:type="paragraph" w:styleId="Abbildungsverzeichnis">
    <w:name w:val="table of figures"/>
    <w:basedOn w:val="Standard"/>
    <w:next w:val="Standard"/>
    <w:autoRedefine/>
    <w:uiPriority w:val="99"/>
    <w:rsid w:val="00994846"/>
    <w:pPr>
      <w:tabs>
        <w:tab w:val="left" w:pos="1418"/>
        <w:tab w:val="right" w:pos="9639"/>
      </w:tabs>
      <w:spacing w:before="60" w:after="60"/>
      <w:ind w:left="1418" w:hanging="1418"/>
    </w:pPr>
  </w:style>
  <w:style w:type="paragraph" w:customStyle="1" w:styleId="Table">
    <w:name w:val="Table_#"/>
    <w:basedOn w:val="Standard"/>
    <w:next w:val="Standard"/>
    <w:qFormat/>
    <w:rsid w:val="00B534F2"/>
    <w:pPr>
      <w:numPr>
        <w:numId w:val="11"/>
      </w:numPr>
      <w:spacing w:before="120" w:after="120"/>
      <w:jc w:val="center"/>
    </w:pPr>
    <w:rPr>
      <w:i/>
      <w:szCs w:val="20"/>
    </w:rPr>
  </w:style>
  <w:style w:type="paragraph" w:customStyle="1" w:styleId="Tabletext">
    <w:name w:val="Table_text"/>
    <w:basedOn w:val="Standard"/>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Standard"/>
    <w:link w:val="TitelZchn"/>
    <w:uiPriority w:val="99"/>
    <w:qFormat/>
    <w:rsid w:val="00B534F2"/>
    <w:pPr>
      <w:spacing w:before="180" w:after="60"/>
      <w:jc w:val="center"/>
      <w:outlineLvl w:val="0"/>
    </w:pPr>
    <w:rPr>
      <w:b/>
      <w:bCs/>
      <w:kern w:val="28"/>
      <w:sz w:val="32"/>
      <w:szCs w:val="32"/>
    </w:rPr>
  </w:style>
  <w:style w:type="character" w:customStyle="1" w:styleId="TitelZchn">
    <w:name w:val="Titel Zchn"/>
    <w:link w:val="Titel"/>
    <w:uiPriority w:val="99"/>
    <w:rsid w:val="00B534F2"/>
    <w:rPr>
      <w:rFonts w:ascii="Arial" w:hAnsi="Arial" w:cs="Arial"/>
      <w:b/>
      <w:bCs/>
      <w:kern w:val="28"/>
      <w:sz w:val="32"/>
      <w:szCs w:val="32"/>
      <w:lang w:eastAsia="en-US"/>
    </w:rPr>
  </w:style>
  <w:style w:type="paragraph" w:styleId="Verzeichnis1">
    <w:name w:val="toc 1"/>
    <w:basedOn w:val="Standard"/>
    <w:next w:val="Standard"/>
    <w:autoRedefine/>
    <w:uiPriority w:val="39"/>
    <w:rsid w:val="006E71A4"/>
    <w:pPr>
      <w:tabs>
        <w:tab w:val="left" w:pos="567"/>
        <w:tab w:val="right" w:pos="9639"/>
      </w:tabs>
      <w:spacing w:before="120"/>
      <w:ind w:left="567" w:right="142" w:hanging="567"/>
      <w:jc w:val="both"/>
    </w:pPr>
    <w:rPr>
      <w:b/>
      <w:bCs/>
      <w:caps/>
    </w:rPr>
  </w:style>
  <w:style w:type="paragraph" w:styleId="Verzeichnis2">
    <w:name w:val="toc 2"/>
    <w:basedOn w:val="Standard"/>
    <w:next w:val="Standard"/>
    <w:uiPriority w:val="39"/>
    <w:rsid w:val="00B534F2"/>
    <w:pPr>
      <w:tabs>
        <w:tab w:val="left" w:pos="851"/>
        <w:tab w:val="right" w:pos="9639"/>
      </w:tabs>
      <w:spacing w:before="120" w:after="120"/>
    </w:pPr>
    <w:rPr>
      <w:bCs/>
      <w:szCs w:val="20"/>
    </w:rPr>
  </w:style>
  <w:style w:type="paragraph" w:styleId="Verzeichnis3">
    <w:name w:val="toc 3"/>
    <w:basedOn w:val="Standard"/>
    <w:next w:val="Standard"/>
    <w:uiPriority w:val="39"/>
    <w:rsid w:val="00B534F2"/>
    <w:pPr>
      <w:tabs>
        <w:tab w:val="left" w:pos="1701"/>
        <w:tab w:val="right" w:pos="9639"/>
      </w:tabs>
      <w:ind w:left="851"/>
    </w:pPr>
    <w:rPr>
      <w:sz w:val="20"/>
      <w:szCs w:val="20"/>
    </w:rPr>
  </w:style>
  <w:style w:type="paragraph" w:styleId="Verzeichnis4">
    <w:name w:val="toc 4"/>
    <w:basedOn w:val="Standard"/>
    <w:next w:val="Standard"/>
    <w:autoRedefine/>
    <w:uiPriority w:val="99"/>
    <w:rsid w:val="006E71A4"/>
    <w:pPr>
      <w:tabs>
        <w:tab w:val="left" w:pos="1701"/>
        <w:tab w:val="right" w:pos="9639"/>
      </w:tabs>
      <w:spacing w:before="240" w:after="240"/>
      <w:ind w:left="1701" w:hanging="1701"/>
    </w:pPr>
    <w:rPr>
      <w:b/>
      <w:caps/>
      <w:noProof/>
    </w:rPr>
  </w:style>
  <w:style w:type="paragraph" w:styleId="Verzeichnis5">
    <w:name w:val="toc 5"/>
    <w:basedOn w:val="Standard"/>
    <w:next w:val="Standard"/>
    <w:autoRedefine/>
    <w:uiPriority w:val="99"/>
    <w:rsid w:val="00986D5A"/>
    <w:pPr>
      <w:tabs>
        <w:tab w:val="left" w:pos="1134"/>
        <w:tab w:val="right" w:pos="9639"/>
      </w:tabs>
      <w:spacing w:before="120" w:after="120"/>
      <w:ind w:left="1134" w:hanging="1134"/>
    </w:pPr>
    <w:rPr>
      <w:b/>
      <w:szCs w:val="20"/>
    </w:rPr>
  </w:style>
  <w:style w:type="paragraph" w:styleId="Verzeichnis6">
    <w:name w:val="toc 6"/>
    <w:basedOn w:val="Standard"/>
    <w:next w:val="Standard"/>
    <w:autoRedefine/>
    <w:uiPriority w:val="99"/>
    <w:rsid w:val="00B534F2"/>
    <w:pPr>
      <w:ind w:left="960"/>
    </w:pPr>
    <w:rPr>
      <w:sz w:val="20"/>
      <w:szCs w:val="20"/>
    </w:rPr>
  </w:style>
  <w:style w:type="paragraph" w:styleId="Verzeichnis7">
    <w:name w:val="toc 7"/>
    <w:basedOn w:val="Standard"/>
    <w:next w:val="Standard"/>
    <w:autoRedefine/>
    <w:uiPriority w:val="99"/>
    <w:rsid w:val="00B534F2"/>
    <w:pPr>
      <w:ind w:left="1200"/>
    </w:pPr>
    <w:rPr>
      <w:sz w:val="20"/>
      <w:szCs w:val="20"/>
    </w:rPr>
  </w:style>
  <w:style w:type="paragraph" w:styleId="Verzeichnis8">
    <w:name w:val="toc 8"/>
    <w:basedOn w:val="Standard"/>
    <w:next w:val="Standard"/>
    <w:autoRedefine/>
    <w:uiPriority w:val="99"/>
    <w:rsid w:val="00B534F2"/>
    <w:pPr>
      <w:ind w:left="1440"/>
    </w:pPr>
    <w:rPr>
      <w:sz w:val="20"/>
      <w:szCs w:val="20"/>
    </w:rPr>
  </w:style>
  <w:style w:type="paragraph" w:styleId="Verzeichnis9">
    <w:name w:val="toc 9"/>
    <w:basedOn w:val="Standard"/>
    <w:next w:val="Standard"/>
    <w:autoRedefine/>
    <w:uiPriority w:val="99"/>
    <w:rsid w:val="00B534F2"/>
    <w:pPr>
      <w:ind w:left="1680"/>
    </w:pPr>
    <w:rPr>
      <w:sz w:val="20"/>
      <w:szCs w:val="20"/>
    </w:rPr>
  </w:style>
  <w:style w:type="table" w:styleId="Tabellenraster">
    <w:name w:val="Table Grid"/>
    <w:basedOn w:val="NormaleTabelle"/>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Standard"/>
    <w:next w:val="Textkrper"/>
    <w:autoRedefine/>
    <w:qFormat/>
    <w:rsid w:val="00475439"/>
    <w:pPr>
      <w:numPr>
        <w:numId w:val="16"/>
      </w:numPr>
      <w:spacing w:before="240" w:after="240"/>
    </w:pPr>
    <w:rPr>
      <w:b/>
      <w:caps/>
      <w:sz w:val="24"/>
    </w:rPr>
  </w:style>
  <w:style w:type="paragraph" w:customStyle="1" w:styleId="AnnexHeading2">
    <w:name w:val="Annex Heading 2"/>
    <w:basedOn w:val="Standard"/>
    <w:next w:val="Textkrper"/>
    <w:autoRedefine/>
    <w:qFormat/>
    <w:rsid w:val="00475439"/>
    <w:pPr>
      <w:numPr>
        <w:ilvl w:val="1"/>
        <w:numId w:val="16"/>
      </w:numPr>
      <w:spacing w:before="120" w:after="120"/>
    </w:pPr>
    <w:rPr>
      <w:b/>
    </w:rPr>
  </w:style>
  <w:style w:type="paragraph" w:customStyle="1" w:styleId="AnnexHeading3">
    <w:name w:val="Annex Heading 3"/>
    <w:basedOn w:val="Standard"/>
    <w:next w:val="Standard"/>
    <w:rsid w:val="00F710A0"/>
    <w:pPr>
      <w:spacing w:before="120" w:after="120"/>
    </w:pPr>
  </w:style>
  <w:style w:type="paragraph" w:customStyle="1" w:styleId="AnnexHeading4">
    <w:name w:val="Annex Heading 4"/>
    <w:basedOn w:val="Standard"/>
    <w:next w:val="Textkrper"/>
    <w:rsid w:val="00F710A0"/>
    <w:pPr>
      <w:spacing w:before="120" w:after="120"/>
    </w:pPr>
  </w:style>
  <w:style w:type="paragraph" w:styleId="Liste2">
    <w:name w:val="List 2"/>
    <w:basedOn w:val="Standard"/>
    <w:uiPriority w:val="99"/>
    <w:rsid w:val="007379A8"/>
    <w:pPr>
      <w:ind w:left="566" w:hanging="283"/>
      <w:contextualSpacing/>
    </w:pPr>
  </w:style>
  <w:style w:type="paragraph" w:styleId="Textkrper-Einzug3">
    <w:name w:val="Body Text Indent 3"/>
    <w:basedOn w:val="Standard"/>
    <w:link w:val="Textkrper-Einzug3Zchn"/>
    <w:uiPriority w:val="99"/>
    <w:rsid w:val="00DD6174"/>
    <w:pPr>
      <w:spacing w:after="120"/>
      <w:ind w:left="1134"/>
    </w:pPr>
  </w:style>
  <w:style w:type="paragraph" w:customStyle="1" w:styleId="AppendixHeading1">
    <w:name w:val="Appendix Heading 1"/>
    <w:basedOn w:val="Standard"/>
    <w:next w:val="Textkrper"/>
    <w:rsid w:val="002F7535"/>
    <w:pPr>
      <w:numPr>
        <w:numId w:val="12"/>
      </w:numPr>
      <w:spacing w:before="120" w:after="120"/>
    </w:pPr>
    <w:rPr>
      <w:rFonts w:eastAsia="Calibri"/>
      <w:b/>
      <w:caps/>
      <w:sz w:val="24"/>
    </w:rPr>
  </w:style>
  <w:style w:type="paragraph" w:customStyle="1" w:styleId="AppendixHeading2">
    <w:name w:val="Appendix Heading 2"/>
    <w:basedOn w:val="Standard"/>
    <w:next w:val="Textkrper"/>
    <w:qFormat/>
    <w:rsid w:val="002F7535"/>
    <w:pPr>
      <w:numPr>
        <w:ilvl w:val="1"/>
        <w:numId w:val="12"/>
      </w:numPr>
      <w:spacing w:before="120" w:after="120"/>
    </w:pPr>
    <w:rPr>
      <w:rFonts w:eastAsia="Calibri"/>
      <w:b/>
    </w:rPr>
  </w:style>
  <w:style w:type="paragraph" w:styleId="Textkrper-Erstzeileneinzug">
    <w:name w:val="Body Text First Indent"/>
    <w:basedOn w:val="Textkrper"/>
    <w:link w:val="Textkrper-ErstzeileneinzugZchn"/>
    <w:rsid w:val="00DD6174"/>
    <w:pPr>
      <w:ind w:firstLine="210"/>
      <w:jc w:val="left"/>
    </w:pPr>
  </w:style>
  <w:style w:type="character" w:customStyle="1" w:styleId="Textkrper-ErstzeileneinzugZchn">
    <w:name w:val="Textkörper-Erstzeileneinzug Zchn"/>
    <w:link w:val="Textkrper-Erstzeileneinzug"/>
    <w:rsid w:val="00DD6174"/>
    <w:rPr>
      <w:rFonts w:ascii="Arial" w:hAnsi="Arial"/>
      <w:sz w:val="22"/>
      <w:szCs w:val="24"/>
      <w:lang w:eastAsia="en-US"/>
    </w:rPr>
  </w:style>
  <w:style w:type="paragraph" w:styleId="Textkrper-Erstzeileneinzug2">
    <w:name w:val="Body Text First Indent 2"/>
    <w:basedOn w:val="Textkrper-Zeileneinzug"/>
    <w:link w:val="Textkrper-Erstzeileneinzug2Zchn"/>
    <w:rsid w:val="00DD6174"/>
    <w:pPr>
      <w:ind w:left="283" w:firstLine="210"/>
    </w:pPr>
  </w:style>
  <w:style w:type="character" w:customStyle="1" w:styleId="Textkrper-Erstzeileneinzug2Zchn">
    <w:name w:val="Textkörper-Erstzeileneinzug 2 Zchn"/>
    <w:link w:val="Textkrper-Erstzeileneinzug2"/>
    <w:rsid w:val="00DD6174"/>
    <w:rPr>
      <w:rFonts w:ascii="Arial" w:hAnsi="Arial"/>
      <w:sz w:val="22"/>
      <w:szCs w:val="24"/>
      <w:lang w:eastAsia="en-US"/>
    </w:rPr>
  </w:style>
  <w:style w:type="character" w:customStyle="1" w:styleId="Textkrper-Einzug3Zchn">
    <w:name w:val="Textkörper-Einzug 3 Zchn"/>
    <w:link w:val="Textkrper-Einzug3"/>
    <w:uiPriority w:val="99"/>
    <w:rsid w:val="00DD6174"/>
    <w:rPr>
      <w:rFonts w:ascii="Arial" w:hAnsi="Arial"/>
      <w:sz w:val="22"/>
      <w:szCs w:val="22"/>
      <w:lang w:eastAsia="en-US"/>
    </w:rPr>
  </w:style>
  <w:style w:type="paragraph" w:styleId="Textkrper2">
    <w:name w:val="Body Text 2"/>
    <w:basedOn w:val="Standard"/>
    <w:link w:val="Textkrper2Zchn"/>
    <w:uiPriority w:val="99"/>
    <w:rsid w:val="00032948"/>
    <w:pPr>
      <w:spacing w:after="120" w:line="480" w:lineRule="auto"/>
    </w:pPr>
  </w:style>
  <w:style w:type="character" w:customStyle="1" w:styleId="Textkrper2Zchn">
    <w:name w:val="Textkörper 2 Zchn"/>
    <w:link w:val="Textkrper2"/>
    <w:uiPriority w:val="99"/>
    <w:rsid w:val="00032948"/>
    <w:rPr>
      <w:rFonts w:ascii="Arial" w:hAnsi="Arial"/>
      <w:sz w:val="22"/>
      <w:szCs w:val="24"/>
      <w:lang w:eastAsia="en-US"/>
    </w:rPr>
  </w:style>
  <w:style w:type="paragraph" w:customStyle="1" w:styleId="AppendixHeading3">
    <w:name w:val="Appendix Heading 3"/>
    <w:basedOn w:val="Standard"/>
    <w:next w:val="Standard"/>
    <w:rsid w:val="002F7535"/>
    <w:pPr>
      <w:numPr>
        <w:ilvl w:val="2"/>
        <w:numId w:val="12"/>
      </w:numPr>
      <w:spacing w:before="120" w:after="120"/>
    </w:pPr>
    <w:rPr>
      <w:rFonts w:eastAsia="Calibri"/>
    </w:rPr>
  </w:style>
  <w:style w:type="character" w:customStyle="1" w:styleId="berschrift1Zchn">
    <w:name w:val="Überschrift 1 Zchn"/>
    <w:link w:val="berschrift1"/>
    <w:rsid w:val="007367B0"/>
    <w:rPr>
      <w:rFonts w:eastAsia="Calibri" w:cs="Calibri"/>
      <w:b/>
      <w:caps/>
      <w:kern w:val="28"/>
      <w:sz w:val="24"/>
      <w:lang w:eastAsia="de-DE"/>
    </w:rPr>
  </w:style>
  <w:style w:type="character" w:customStyle="1" w:styleId="berschrift2Zchn">
    <w:name w:val="Überschrift 2 Zchn"/>
    <w:basedOn w:val="Absatz-Standardschriftart"/>
    <w:link w:val="berschrift2"/>
    <w:locked/>
    <w:rsid w:val="00502F4F"/>
    <w:rPr>
      <w:b/>
    </w:rPr>
  </w:style>
  <w:style w:type="character" w:customStyle="1" w:styleId="berschrift3Zchn">
    <w:name w:val="Überschrift 3 Zchn"/>
    <w:basedOn w:val="Absatz-Standardschriftart"/>
    <w:link w:val="berschrift3"/>
    <w:locked/>
    <w:rsid w:val="00502F4F"/>
    <w:rPr>
      <w:szCs w:val="20"/>
      <w:lang w:eastAsia="de-DE"/>
    </w:rPr>
  </w:style>
  <w:style w:type="character" w:customStyle="1" w:styleId="berschrift4Zchn">
    <w:name w:val="Überschrift 4 Zchn"/>
    <w:basedOn w:val="Absatz-Standardschriftart"/>
    <w:link w:val="berschrift4"/>
    <w:locked/>
    <w:rsid w:val="00502F4F"/>
    <w:rPr>
      <w:szCs w:val="20"/>
      <w:lang w:eastAsia="de-DE"/>
    </w:rPr>
  </w:style>
  <w:style w:type="character" w:customStyle="1" w:styleId="berschrift5Zchn">
    <w:name w:val="Überschrift 5 Zchn"/>
    <w:basedOn w:val="Absatz-Standardschriftart"/>
    <w:link w:val="berschrift5"/>
    <w:locked/>
    <w:rsid w:val="00502F4F"/>
    <w:rPr>
      <w:szCs w:val="20"/>
      <w:lang w:val="de-DE" w:eastAsia="de-DE"/>
    </w:rPr>
  </w:style>
  <w:style w:type="character" w:customStyle="1" w:styleId="berschrift6Zchn">
    <w:name w:val="Überschrift 6 Zchn"/>
    <w:basedOn w:val="Absatz-Standardschriftart"/>
    <w:link w:val="berschrift6"/>
    <w:locked/>
    <w:rsid w:val="00502F4F"/>
    <w:rPr>
      <w:i/>
      <w:szCs w:val="20"/>
      <w:lang w:val="de-DE" w:eastAsia="de-DE"/>
    </w:rPr>
  </w:style>
  <w:style w:type="character" w:customStyle="1" w:styleId="berschrift7Zchn">
    <w:name w:val="Überschrift 7 Zchn"/>
    <w:basedOn w:val="Absatz-Standardschriftart"/>
    <w:link w:val="berschrift7"/>
    <w:locked/>
    <w:rsid w:val="00502F4F"/>
    <w:rPr>
      <w:szCs w:val="20"/>
      <w:lang w:val="de-DE" w:eastAsia="de-DE"/>
    </w:rPr>
  </w:style>
  <w:style w:type="character" w:customStyle="1" w:styleId="berschrift8Zchn">
    <w:name w:val="Überschrift 8 Zchn"/>
    <w:basedOn w:val="Absatz-Standardschriftart"/>
    <w:link w:val="berschrift8"/>
    <w:locked/>
    <w:rsid w:val="00502F4F"/>
    <w:rPr>
      <w:i/>
      <w:szCs w:val="20"/>
      <w:lang w:val="de-DE" w:eastAsia="de-DE"/>
    </w:rPr>
  </w:style>
  <w:style w:type="character" w:customStyle="1" w:styleId="berschrift9Zchn">
    <w:name w:val="Überschrift 9 Zchn"/>
    <w:basedOn w:val="Absatz-Standardschriftart"/>
    <w:link w:val="berschrift9"/>
    <w:locked/>
    <w:rsid w:val="00502F4F"/>
    <w:rPr>
      <w:b/>
      <w:i/>
      <w:sz w:val="18"/>
      <w:szCs w:val="20"/>
      <w:lang w:val="de-DE" w:eastAsia="de-DE"/>
    </w:rPr>
  </w:style>
  <w:style w:type="paragraph" w:styleId="Liste">
    <w:name w:val="List"/>
    <w:basedOn w:val="Standard"/>
    <w:uiPriority w:val="99"/>
    <w:rsid w:val="00502F4F"/>
    <w:pPr>
      <w:widowControl w:val="0"/>
      <w:spacing w:before="60" w:after="60"/>
      <w:ind w:left="283" w:hanging="283"/>
    </w:pPr>
    <w:rPr>
      <w:rFonts w:cs="Times New Roman"/>
      <w:sz w:val="20"/>
      <w:szCs w:val="20"/>
      <w:lang w:val="nl-NL" w:eastAsia="en-US"/>
    </w:rPr>
  </w:style>
  <w:style w:type="paragraph" w:styleId="Liste3">
    <w:name w:val="List 3"/>
    <w:basedOn w:val="Standard"/>
    <w:uiPriority w:val="99"/>
    <w:rsid w:val="00502F4F"/>
    <w:pPr>
      <w:widowControl w:val="0"/>
      <w:spacing w:before="60" w:after="60"/>
      <w:ind w:left="849" w:hanging="283"/>
    </w:pPr>
    <w:rPr>
      <w:rFonts w:cs="Times New Roman"/>
      <w:sz w:val="20"/>
      <w:szCs w:val="20"/>
      <w:lang w:val="nl-NL" w:eastAsia="en-US"/>
    </w:rPr>
  </w:style>
  <w:style w:type="paragraph" w:styleId="Liste4">
    <w:name w:val="List 4"/>
    <w:basedOn w:val="Standard"/>
    <w:uiPriority w:val="99"/>
    <w:rsid w:val="00502F4F"/>
    <w:pPr>
      <w:widowControl w:val="0"/>
      <w:spacing w:before="60" w:after="60"/>
      <w:ind w:left="1132" w:hanging="283"/>
    </w:pPr>
    <w:rPr>
      <w:rFonts w:cs="Times New Roman"/>
      <w:sz w:val="20"/>
      <w:szCs w:val="20"/>
      <w:lang w:val="nl-NL" w:eastAsia="en-US"/>
    </w:rPr>
  </w:style>
  <w:style w:type="paragraph" w:styleId="Listenfortsetzung3">
    <w:name w:val="List Continue 3"/>
    <w:basedOn w:val="Standard"/>
    <w:uiPriority w:val="99"/>
    <w:rsid w:val="00502F4F"/>
    <w:pPr>
      <w:widowControl w:val="0"/>
      <w:spacing w:before="60" w:after="120"/>
      <w:ind w:left="849"/>
    </w:pPr>
    <w:rPr>
      <w:rFonts w:cs="Times New Roman"/>
      <w:sz w:val="20"/>
      <w:szCs w:val="20"/>
      <w:lang w:val="nl-NL" w:eastAsia="en-US"/>
    </w:rPr>
  </w:style>
  <w:style w:type="paragraph" w:styleId="Liste5">
    <w:name w:val="List 5"/>
    <w:basedOn w:val="Standard"/>
    <w:uiPriority w:val="99"/>
    <w:rsid w:val="00502F4F"/>
    <w:pPr>
      <w:widowControl w:val="0"/>
      <w:spacing w:before="60" w:after="60"/>
      <w:ind w:left="1415" w:hanging="283"/>
    </w:pPr>
    <w:rPr>
      <w:rFonts w:cs="Times New Roman"/>
      <w:sz w:val="20"/>
      <w:szCs w:val="20"/>
      <w:lang w:val="nl-NL" w:eastAsia="en-US"/>
    </w:rPr>
  </w:style>
  <w:style w:type="paragraph" w:styleId="Listenfortsetzung4">
    <w:name w:val="List Continue 4"/>
    <w:basedOn w:val="Standard"/>
    <w:uiPriority w:val="99"/>
    <w:rsid w:val="00502F4F"/>
    <w:pPr>
      <w:widowControl w:val="0"/>
      <w:spacing w:before="60" w:after="120"/>
      <w:ind w:left="1132"/>
    </w:pPr>
    <w:rPr>
      <w:rFonts w:cs="Times New Roman"/>
      <w:sz w:val="20"/>
      <w:szCs w:val="20"/>
      <w:lang w:val="nl-NL" w:eastAsia="en-US"/>
    </w:rPr>
  </w:style>
  <w:style w:type="paragraph" w:styleId="Listenfortsetzung5">
    <w:name w:val="List Continue 5"/>
    <w:basedOn w:val="Standard"/>
    <w:uiPriority w:val="99"/>
    <w:rsid w:val="00502F4F"/>
    <w:pPr>
      <w:widowControl w:val="0"/>
      <w:spacing w:before="60" w:after="120"/>
      <w:ind w:left="1415"/>
    </w:pPr>
    <w:rPr>
      <w:rFonts w:cs="Times New Roman"/>
      <w:sz w:val="20"/>
      <w:szCs w:val="20"/>
      <w:lang w:val="nl-NL" w:eastAsia="en-US"/>
    </w:rPr>
  </w:style>
  <w:style w:type="character" w:customStyle="1" w:styleId="a">
    <w:name w:val="_"/>
    <w:uiPriority w:val="99"/>
    <w:rsid w:val="00502F4F"/>
    <w:rPr>
      <w:rFonts w:ascii="Times New Roman" w:hAnsi="Times New Roman"/>
      <w:sz w:val="24"/>
    </w:rPr>
  </w:style>
  <w:style w:type="paragraph" w:styleId="Textkrper3">
    <w:name w:val="Body Text 3"/>
    <w:basedOn w:val="Standard"/>
    <w:link w:val="Textkrper3Zchn"/>
    <w:uiPriority w:val="99"/>
    <w:rsid w:val="00502F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Pr>
      <w:rFonts w:ascii="Times New Roman" w:hAnsi="Times New Roman" w:cs="Times New Roman"/>
      <w:sz w:val="16"/>
      <w:szCs w:val="20"/>
      <w:lang w:eastAsia="fi-FI"/>
    </w:rPr>
  </w:style>
  <w:style w:type="character" w:customStyle="1" w:styleId="Textkrper3Zchn">
    <w:name w:val="Textkörper 3 Zchn"/>
    <w:basedOn w:val="Absatz-Standardschriftart"/>
    <w:link w:val="Textkrper3"/>
    <w:uiPriority w:val="99"/>
    <w:rsid w:val="00502F4F"/>
    <w:rPr>
      <w:rFonts w:ascii="Times New Roman" w:hAnsi="Times New Roman" w:cs="Times New Roman"/>
      <w:sz w:val="16"/>
      <w:szCs w:val="20"/>
      <w:lang w:eastAsia="fi-FI"/>
    </w:rPr>
  </w:style>
  <w:style w:type="character" w:styleId="Fett">
    <w:name w:val="Strong"/>
    <w:basedOn w:val="Absatz-Standardschriftart"/>
    <w:uiPriority w:val="99"/>
    <w:qFormat/>
    <w:rsid w:val="00502F4F"/>
    <w:rPr>
      <w:rFonts w:cs="Times New Roman"/>
      <w:b/>
    </w:rPr>
  </w:style>
  <w:style w:type="paragraph" w:styleId="Beschriftung">
    <w:name w:val="caption"/>
    <w:basedOn w:val="Standard"/>
    <w:next w:val="Standard"/>
    <w:uiPriority w:val="35"/>
    <w:qFormat/>
    <w:rsid w:val="00502F4F"/>
    <w:pPr>
      <w:spacing w:before="240" w:after="60"/>
      <w:jc w:val="center"/>
    </w:pPr>
    <w:rPr>
      <w:rFonts w:ascii="Times New Roman" w:hAnsi="Times New Roman" w:cs="Times New Roman"/>
      <w:sz w:val="28"/>
      <w:szCs w:val="20"/>
      <w:lang w:eastAsia="fi-FI"/>
    </w:rPr>
  </w:style>
  <w:style w:type="paragraph" w:customStyle="1" w:styleId="Council1">
    <w:name w:val="Council1"/>
    <w:basedOn w:val="Standard"/>
    <w:uiPriority w:val="99"/>
    <w:rsid w:val="00502F4F"/>
    <w:pPr>
      <w:tabs>
        <w:tab w:val="left" w:pos="4920"/>
      </w:tabs>
      <w:overflowPunct w:val="0"/>
      <w:autoSpaceDE w:val="0"/>
      <w:autoSpaceDN w:val="0"/>
      <w:adjustRightInd w:val="0"/>
      <w:spacing w:before="60" w:after="60"/>
      <w:textAlignment w:val="baseline"/>
    </w:pPr>
    <w:rPr>
      <w:rFonts w:ascii="Times New Roman" w:hAnsi="Times New Roman" w:cs="Times New Roman"/>
      <w:b/>
      <w:bCs/>
      <w:i/>
      <w:iCs/>
      <w:sz w:val="24"/>
      <w:szCs w:val="24"/>
      <w:lang w:eastAsia="en-US"/>
    </w:rPr>
  </w:style>
  <w:style w:type="paragraph" w:customStyle="1" w:styleId="Council2">
    <w:name w:val="Council2"/>
    <w:basedOn w:val="Standard"/>
    <w:uiPriority w:val="99"/>
    <w:rsid w:val="00502F4F"/>
    <w:pPr>
      <w:tabs>
        <w:tab w:val="left" w:pos="4920"/>
      </w:tabs>
      <w:overflowPunct w:val="0"/>
      <w:autoSpaceDE w:val="0"/>
      <w:autoSpaceDN w:val="0"/>
      <w:adjustRightInd w:val="0"/>
      <w:spacing w:before="360" w:after="60"/>
      <w:jc w:val="center"/>
      <w:textAlignment w:val="baseline"/>
    </w:pPr>
    <w:rPr>
      <w:rFonts w:ascii="Times New Roman" w:hAnsi="Times New Roman" w:cs="Times New Roman"/>
      <w:i/>
      <w:iCs/>
      <w:sz w:val="24"/>
      <w:szCs w:val="24"/>
      <w:lang w:eastAsia="en-US"/>
    </w:rPr>
  </w:style>
  <w:style w:type="paragraph" w:customStyle="1" w:styleId="Council3">
    <w:name w:val="Council3"/>
    <w:basedOn w:val="Standard"/>
    <w:uiPriority w:val="99"/>
    <w:rsid w:val="00502F4F"/>
    <w:pPr>
      <w:tabs>
        <w:tab w:val="left" w:pos="4920"/>
      </w:tabs>
      <w:overflowPunct w:val="0"/>
      <w:autoSpaceDE w:val="0"/>
      <w:autoSpaceDN w:val="0"/>
      <w:adjustRightInd w:val="0"/>
      <w:spacing w:before="60" w:after="60"/>
      <w:textAlignment w:val="baseline"/>
    </w:pPr>
    <w:rPr>
      <w:rFonts w:ascii="Times New Roman" w:hAnsi="Times New Roman" w:cs="Times New Roman"/>
      <w:i/>
      <w:iCs/>
      <w:sz w:val="24"/>
      <w:szCs w:val="24"/>
      <w:lang w:eastAsia="en-US"/>
    </w:rPr>
  </w:style>
  <w:style w:type="paragraph" w:styleId="Listenabsatz">
    <w:name w:val="List Paragraph"/>
    <w:basedOn w:val="Standard"/>
    <w:uiPriority w:val="1"/>
    <w:qFormat/>
    <w:rsid w:val="00502F4F"/>
    <w:pPr>
      <w:spacing w:before="60" w:after="60"/>
      <w:ind w:left="708"/>
    </w:pPr>
    <w:rPr>
      <w:rFonts w:cs="Calibri"/>
    </w:rPr>
  </w:style>
  <w:style w:type="paragraph" w:styleId="berarbeitung">
    <w:name w:val="Revision"/>
    <w:hidden/>
    <w:uiPriority w:val="99"/>
    <w:semiHidden/>
    <w:rsid w:val="00502F4F"/>
    <w:rPr>
      <w:rFonts w:ascii="Times New Roman" w:hAnsi="Times New Roman" w:cs="Times New Roman"/>
      <w:sz w:val="20"/>
      <w:szCs w:val="20"/>
      <w:lang w:eastAsia="fi-FI"/>
    </w:rPr>
  </w:style>
  <w:style w:type="character" w:customStyle="1" w:styleId="st">
    <w:name w:val="st"/>
    <w:rsid w:val="00502F4F"/>
  </w:style>
  <w:style w:type="character" w:customStyle="1" w:styleId="searchalttitle">
    <w:name w:val="searchalttitle"/>
    <w:uiPriority w:val="99"/>
    <w:rsid w:val="00502F4F"/>
  </w:style>
  <w:style w:type="character" w:customStyle="1" w:styleId="searchmatch">
    <w:name w:val="searchmatch"/>
    <w:uiPriority w:val="99"/>
    <w:rsid w:val="00502F4F"/>
  </w:style>
  <w:style w:type="character" w:customStyle="1" w:styleId="apple-converted-space">
    <w:name w:val="apple-converted-space"/>
    <w:basedOn w:val="Absatz-Standardschriftart"/>
    <w:uiPriority w:val="99"/>
    <w:rsid w:val="00502F4F"/>
    <w:rPr>
      <w:rFonts w:cs="Times New Roman"/>
    </w:rPr>
  </w:style>
  <w:style w:type="character" w:styleId="Platzhaltertext">
    <w:name w:val="Placeholder Text"/>
    <w:basedOn w:val="Absatz-Standardschriftart"/>
    <w:uiPriority w:val="99"/>
    <w:semiHidden/>
    <w:rsid w:val="00502F4F"/>
    <w:rPr>
      <w:color w:val="808080"/>
    </w:rPr>
  </w:style>
  <w:style w:type="character" w:customStyle="1" w:styleId="personname">
    <w:name w:val="person_name"/>
    <w:basedOn w:val="Absatz-Standardschriftart"/>
    <w:rsid w:val="00273C20"/>
  </w:style>
  <w:style w:type="paragraph" w:customStyle="1" w:styleId="StylePARAGRAPHCentered">
    <w:name w:val="Style PARAGRAPH + Centered"/>
    <w:basedOn w:val="Standard"/>
    <w:next w:val="Standard"/>
    <w:rsid w:val="005265F2"/>
    <w:pPr>
      <w:snapToGrid w:val="0"/>
      <w:spacing w:before="60" w:after="120"/>
      <w:jc w:val="center"/>
    </w:pPr>
    <w:rPr>
      <w:rFonts w:ascii="Times New Roman" w:hAnsi="Times New Roman" w:cs="Times New Roman"/>
      <w:spacing w:val="8"/>
      <w:sz w:val="24"/>
      <w:szCs w:val="20"/>
      <w:lang w:eastAsia="zh-CN"/>
    </w:rPr>
  </w:style>
  <w:style w:type="table" w:customStyle="1" w:styleId="TableNormal">
    <w:name w:val="Table Normal"/>
    <w:uiPriority w:val="2"/>
    <w:semiHidden/>
    <w:unhideWhenUsed/>
    <w:qFormat/>
    <w:rsid w:val="006B4ECF"/>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6B4ECF"/>
    <w:pPr>
      <w:widowControl w:val="0"/>
    </w:pPr>
    <w:rPr>
      <w:rFonts w:asciiTheme="minorHAnsi" w:eastAsiaTheme="minorHAnsi" w:hAnsiTheme="minorHAnsi" w:cstheme="minorBid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Lis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Title" w:semiHidden="0" w:uiPriority="99" w:unhideWhenUsed="0" w:qFormat="1"/>
    <w:lsdException w:name="Default Paragraph Font" w:uiPriority="1"/>
    <w:lsdException w:name="Body Text" w:uiPriority="99" w:qFormat="1"/>
    <w:lsdException w:name="Body Text Indent" w:uiPriority="99"/>
    <w:lsdException w:name="List Continue 3" w:uiPriority="99"/>
    <w:lsdException w:name="List Continue 4" w:uiPriority="99"/>
    <w:lsdException w:name="List Continue 5"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44622"/>
  </w:style>
  <w:style w:type="paragraph" w:styleId="berschrift1">
    <w:name w:val="heading 1"/>
    <w:basedOn w:val="Standard"/>
    <w:next w:val="Textkrper"/>
    <w:link w:val="berschrift1Zchn"/>
    <w:qFormat/>
    <w:rsid w:val="007367B0"/>
    <w:pPr>
      <w:keepNext/>
      <w:spacing w:before="240" w:after="240"/>
      <w:outlineLvl w:val="0"/>
    </w:pPr>
    <w:rPr>
      <w:rFonts w:eastAsia="Calibri" w:cs="Calibri"/>
      <w:b/>
      <w:caps/>
      <w:kern w:val="28"/>
      <w:sz w:val="24"/>
      <w:lang w:eastAsia="de-DE"/>
    </w:rPr>
  </w:style>
  <w:style w:type="paragraph" w:styleId="berschrift2">
    <w:name w:val="heading 2"/>
    <w:basedOn w:val="Standard"/>
    <w:next w:val="Textkrper"/>
    <w:link w:val="berschrift2Zchn"/>
    <w:qFormat/>
    <w:rsid w:val="00371BEF"/>
    <w:pPr>
      <w:spacing w:before="120" w:after="120"/>
      <w:outlineLvl w:val="1"/>
    </w:pPr>
    <w:rPr>
      <w:b/>
    </w:rPr>
  </w:style>
  <w:style w:type="paragraph" w:styleId="berschrift3">
    <w:name w:val="heading 3"/>
    <w:basedOn w:val="Standard"/>
    <w:next w:val="Textkrper-Erstzeileneinzug2"/>
    <w:link w:val="berschrift3Zchn"/>
    <w:qFormat/>
    <w:rsid w:val="004A3893"/>
    <w:pPr>
      <w:keepNext/>
      <w:numPr>
        <w:ilvl w:val="2"/>
        <w:numId w:val="13"/>
      </w:numPr>
      <w:spacing w:before="120" w:after="120"/>
      <w:outlineLvl w:val="2"/>
    </w:pPr>
    <w:rPr>
      <w:szCs w:val="20"/>
      <w:lang w:eastAsia="de-DE"/>
    </w:rPr>
  </w:style>
  <w:style w:type="paragraph" w:styleId="berschrift4">
    <w:name w:val="heading 4"/>
    <w:basedOn w:val="Standard"/>
    <w:next w:val="Standard"/>
    <w:link w:val="berschrift4Zchn"/>
    <w:qFormat/>
    <w:rsid w:val="004A3893"/>
    <w:pPr>
      <w:keepNext/>
      <w:numPr>
        <w:ilvl w:val="3"/>
        <w:numId w:val="13"/>
      </w:numPr>
      <w:spacing w:before="120" w:after="120"/>
      <w:outlineLvl w:val="3"/>
    </w:pPr>
    <w:rPr>
      <w:szCs w:val="20"/>
      <w:lang w:eastAsia="de-DE"/>
    </w:rPr>
  </w:style>
  <w:style w:type="paragraph" w:styleId="berschrift5">
    <w:name w:val="heading 5"/>
    <w:basedOn w:val="Standard"/>
    <w:next w:val="Standard"/>
    <w:link w:val="berschrift5Zchn"/>
    <w:qFormat/>
    <w:rsid w:val="00B534F2"/>
    <w:pPr>
      <w:numPr>
        <w:ilvl w:val="4"/>
        <w:numId w:val="13"/>
      </w:numPr>
      <w:spacing w:before="240" w:after="60"/>
      <w:outlineLvl w:val="4"/>
    </w:pPr>
    <w:rPr>
      <w:szCs w:val="20"/>
      <w:lang w:val="de-DE" w:eastAsia="de-DE"/>
    </w:rPr>
  </w:style>
  <w:style w:type="paragraph" w:styleId="berschrift6">
    <w:name w:val="heading 6"/>
    <w:basedOn w:val="Standard"/>
    <w:next w:val="Standard"/>
    <w:link w:val="berschrift6Zchn"/>
    <w:qFormat/>
    <w:rsid w:val="00B534F2"/>
    <w:pPr>
      <w:numPr>
        <w:ilvl w:val="5"/>
        <w:numId w:val="13"/>
      </w:numPr>
      <w:spacing w:before="240" w:after="60"/>
      <w:outlineLvl w:val="5"/>
    </w:pPr>
    <w:rPr>
      <w:i/>
      <w:szCs w:val="20"/>
      <w:lang w:val="de-DE" w:eastAsia="de-DE"/>
    </w:rPr>
  </w:style>
  <w:style w:type="paragraph" w:styleId="berschrift7">
    <w:name w:val="heading 7"/>
    <w:basedOn w:val="Standard"/>
    <w:next w:val="Standard"/>
    <w:link w:val="berschrift7Zchn"/>
    <w:qFormat/>
    <w:rsid w:val="00B534F2"/>
    <w:pPr>
      <w:numPr>
        <w:ilvl w:val="6"/>
        <w:numId w:val="13"/>
      </w:numPr>
      <w:spacing w:before="240" w:after="60"/>
      <w:outlineLvl w:val="6"/>
    </w:pPr>
    <w:rPr>
      <w:szCs w:val="20"/>
      <w:lang w:val="de-DE" w:eastAsia="de-DE"/>
    </w:rPr>
  </w:style>
  <w:style w:type="paragraph" w:styleId="berschrift8">
    <w:name w:val="heading 8"/>
    <w:basedOn w:val="Standard"/>
    <w:next w:val="Standard"/>
    <w:link w:val="berschrift8Zchn"/>
    <w:qFormat/>
    <w:rsid w:val="00B534F2"/>
    <w:pPr>
      <w:numPr>
        <w:ilvl w:val="7"/>
        <w:numId w:val="13"/>
      </w:numPr>
      <w:spacing w:before="240" w:after="60"/>
      <w:outlineLvl w:val="7"/>
    </w:pPr>
    <w:rPr>
      <w:i/>
      <w:szCs w:val="20"/>
      <w:lang w:val="de-DE" w:eastAsia="de-DE"/>
    </w:rPr>
  </w:style>
  <w:style w:type="paragraph" w:styleId="berschrift9">
    <w:name w:val="heading 9"/>
    <w:basedOn w:val="Standard"/>
    <w:next w:val="Standard"/>
    <w:link w:val="berschrift9Zchn"/>
    <w:qFormat/>
    <w:rsid w:val="00B534F2"/>
    <w:pPr>
      <w:numPr>
        <w:ilvl w:val="8"/>
        <w:numId w:val="13"/>
      </w:numPr>
      <w:spacing w:before="240" w:after="60"/>
      <w:outlineLvl w:val="8"/>
    </w:pPr>
    <w:rPr>
      <w:b/>
      <w:i/>
      <w:sz w:val="1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qFormat/>
    <w:rsid w:val="008F5390"/>
    <w:pPr>
      <w:spacing w:after="120"/>
      <w:jc w:val="both"/>
    </w:pPr>
  </w:style>
  <w:style w:type="character" w:customStyle="1" w:styleId="TextkrperZchn">
    <w:name w:val="Textkörper Zchn"/>
    <w:link w:val="Textkrper"/>
    <w:uiPriority w:val="99"/>
    <w:rsid w:val="008F5390"/>
    <w:rPr>
      <w:rFonts w:ascii="Arial" w:hAnsi="Arial"/>
      <w:sz w:val="22"/>
      <w:szCs w:val="24"/>
      <w:lang w:eastAsia="en-US"/>
    </w:rPr>
  </w:style>
  <w:style w:type="paragraph" w:customStyle="1" w:styleId="Annex">
    <w:name w:val="Annex"/>
    <w:basedOn w:val="berschrift1"/>
    <w:next w:val="Standard"/>
    <w:qFormat/>
    <w:rsid w:val="009C2D0C"/>
    <w:pPr>
      <w:numPr>
        <w:numId w:val="14"/>
      </w:numPr>
      <w:jc w:val="both"/>
    </w:pPr>
    <w:rPr>
      <w:snapToGrid w:val="0"/>
      <w:kern w:val="0"/>
      <w:lang w:eastAsia="en-GB"/>
    </w:rPr>
  </w:style>
  <w:style w:type="paragraph" w:customStyle="1" w:styleId="Appendix">
    <w:name w:val="Appendix"/>
    <w:basedOn w:val="Standard"/>
    <w:next w:val="berschrift1"/>
    <w:uiPriority w:val="99"/>
    <w:qFormat/>
    <w:rsid w:val="00F155DC"/>
    <w:pPr>
      <w:numPr>
        <w:numId w:val="1"/>
      </w:numPr>
      <w:tabs>
        <w:tab w:val="left" w:pos="1985"/>
      </w:tabs>
      <w:spacing w:after="240"/>
      <w:ind w:left="1985" w:hanging="1985"/>
    </w:pPr>
    <w:rPr>
      <w:b/>
      <w:sz w:val="24"/>
      <w:szCs w:val="28"/>
    </w:rPr>
  </w:style>
  <w:style w:type="numbering" w:styleId="ArtikelAbschnitt">
    <w:name w:val="Outline List 3"/>
    <w:basedOn w:val="KeineListe"/>
    <w:rsid w:val="00B534F2"/>
    <w:pPr>
      <w:numPr>
        <w:numId w:val="2"/>
      </w:numPr>
    </w:pPr>
  </w:style>
  <w:style w:type="paragraph" w:styleId="Sprechblasentext">
    <w:name w:val="Balloon Text"/>
    <w:basedOn w:val="Standard"/>
    <w:link w:val="SprechblasentextZchn"/>
    <w:uiPriority w:val="99"/>
    <w:rsid w:val="00B534F2"/>
    <w:rPr>
      <w:rFonts w:ascii="Tahoma" w:hAnsi="Tahoma" w:cs="Tahoma"/>
      <w:sz w:val="16"/>
      <w:szCs w:val="16"/>
    </w:rPr>
  </w:style>
  <w:style w:type="character" w:customStyle="1" w:styleId="SprechblasentextZchn">
    <w:name w:val="Sprechblasentext Zchn"/>
    <w:link w:val="Sprechblasentext"/>
    <w:uiPriority w:val="99"/>
    <w:rsid w:val="00B534F2"/>
    <w:rPr>
      <w:rFonts w:ascii="Tahoma" w:hAnsi="Tahoma" w:cs="Tahoma"/>
      <w:sz w:val="16"/>
      <w:szCs w:val="16"/>
      <w:lang w:eastAsia="en-US"/>
    </w:rPr>
  </w:style>
  <w:style w:type="paragraph" w:styleId="Blocktext">
    <w:name w:val="Block Text"/>
    <w:basedOn w:val="Standard"/>
    <w:rsid w:val="00B534F2"/>
    <w:pPr>
      <w:spacing w:after="120"/>
      <w:ind w:left="1440" w:right="1440"/>
    </w:pPr>
  </w:style>
  <w:style w:type="paragraph" w:styleId="Textkrper-Zeileneinzug">
    <w:name w:val="Body Text Indent"/>
    <w:basedOn w:val="Standard"/>
    <w:link w:val="Textkrper-ZeileneinzugZchn"/>
    <w:uiPriority w:val="99"/>
    <w:rsid w:val="00032948"/>
    <w:pPr>
      <w:spacing w:after="120"/>
      <w:ind w:left="993"/>
    </w:pPr>
  </w:style>
  <w:style w:type="character" w:customStyle="1" w:styleId="Textkrper-ZeileneinzugZchn">
    <w:name w:val="Textkörper-Zeileneinzug Zchn"/>
    <w:link w:val="Textkrper-Zeileneinzug"/>
    <w:uiPriority w:val="99"/>
    <w:rsid w:val="00032948"/>
    <w:rPr>
      <w:rFonts w:ascii="Arial" w:hAnsi="Arial"/>
      <w:sz w:val="22"/>
      <w:szCs w:val="24"/>
      <w:lang w:eastAsia="en-US"/>
    </w:rPr>
  </w:style>
  <w:style w:type="paragraph" w:styleId="Textkrper-Einzug2">
    <w:name w:val="Body Text Indent 2"/>
    <w:basedOn w:val="Standard"/>
    <w:link w:val="Textkrper-Einzug2Zchn"/>
    <w:uiPriority w:val="99"/>
    <w:rsid w:val="00032948"/>
    <w:pPr>
      <w:spacing w:after="120"/>
      <w:ind w:left="1134"/>
      <w:jc w:val="both"/>
    </w:pPr>
    <w:rPr>
      <w:lang w:eastAsia="de-DE"/>
    </w:rPr>
  </w:style>
  <w:style w:type="character" w:customStyle="1" w:styleId="Textkrper-Einzug2Zchn">
    <w:name w:val="Textkörper-Einzug 2 Zchn"/>
    <w:link w:val="Textkrper-Einzug2"/>
    <w:uiPriority w:val="99"/>
    <w:rsid w:val="00032948"/>
    <w:rPr>
      <w:rFonts w:ascii="Arial" w:hAnsi="Arial"/>
      <w:sz w:val="22"/>
      <w:szCs w:val="24"/>
      <w:lang w:eastAsia="de-DE"/>
    </w:rPr>
  </w:style>
  <w:style w:type="paragraph" w:customStyle="1" w:styleId="Bullet1">
    <w:name w:val="Bullet 1"/>
    <w:basedOn w:val="Standard"/>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Standard"/>
    <w:qFormat/>
    <w:rsid w:val="004A3893"/>
    <w:pPr>
      <w:suppressAutoHyphens/>
      <w:spacing w:after="120"/>
      <w:ind w:left="993"/>
      <w:jc w:val="both"/>
    </w:pPr>
    <w:rPr>
      <w:szCs w:val="20"/>
    </w:rPr>
  </w:style>
  <w:style w:type="paragraph" w:customStyle="1" w:styleId="Bullet2">
    <w:name w:val="Bullet 2"/>
    <w:basedOn w:val="Standard"/>
    <w:qFormat/>
    <w:rsid w:val="004A3893"/>
    <w:pPr>
      <w:numPr>
        <w:numId w:val="4"/>
      </w:numPr>
      <w:tabs>
        <w:tab w:val="left" w:pos="1418"/>
      </w:tabs>
      <w:spacing w:after="120"/>
    </w:pPr>
    <w:rPr>
      <w:sz w:val="20"/>
      <w:szCs w:val="20"/>
    </w:rPr>
  </w:style>
  <w:style w:type="paragraph" w:customStyle="1" w:styleId="Bullet2text">
    <w:name w:val="Bullet 2 text"/>
    <w:basedOn w:val="Standard"/>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Standard"/>
    <w:autoRedefine/>
    <w:rsid w:val="00E7550C"/>
    <w:pPr>
      <w:suppressAutoHyphens/>
      <w:spacing w:after="120"/>
      <w:ind w:left="1843"/>
      <w:jc w:val="both"/>
    </w:pPr>
    <w:rPr>
      <w:sz w:val="20"/>
      <w:szCs w:val="20"/>
    </w:rPr>
  </w:style>
  <w:style w:type="character" w:styleId="Kommentarzeichen">
    <w:name w:val="annotation reference"/>
    <w:uiPriority w:val="99"/>
    <w:rsid w:val="00B534F2"/>
    <w:rPr>
      <w:sz w:val="16"/>
      <w:szCs w:val="16"/>
    </w:rPr>
  </w:style>
  <w:style w:type="paragraph" w:styleId="Kommentartext">
    <w:name w:val="annotation text"/>
    <w:basedOn w:val="Standard"/>
    <w:link w:val="KommentartextZchn"/>
    <w:uiPriority w:val="99"/>
    <w:rsid w:val="00B534F2"/>
    <w:rPr>
      <w:lang w:eastAsia="de-DE"/>
    </w:rPr>
  </w:style>
  <w:style w:type="character" w:customStyle="1" w:styleId="KommentartextZchn">
    <w:name w:val="Kommentartext Zchn"/>
    <w:link w:val="Kommentartext"/>
    <w:uiPriority w:val="99"/>
    <w:rsid w:val="00B534F2"/>
    <w:rPr>
      <w:rFonts w:ascii="Arial" w:hAnsi="Arial"/>
      <w:sz w:val="22"/>
      <w:szCs w:val="24"/>
      <w:lang w:eastAsia="de-DE"/>
    </w:rPr>
  </w:style>
  <w:style w:type="paragraph" w:styleId="Kommentarthema">
    <w:name w:val="annotation subject"/>
    <w:basedOn w:val="Kommentartext"/>
    <w:next w:val="Kommentartext"/>
    <w:link w:val="KommentarthemaZchn"/>
    <w:uiPriority w:val="99"/>
    <w:rsid w:val="00B534F2"/>
    <w:rPr>
      <w:b/>
      <w:bCs/>
      <w:sz w:val="20"/>
      <w:szCs w:val="20"/>
      <w:lang w:eastAsia="en-US"/>
    </w:rPr>
  </w:style>
  <w:style w:type="character" w:customStyle="1" w:styleId="KommentarthemaZchn">
    <w:name w:val="Kommentarthema Zchn"/>
    <w:link w:val="Kommentarthema"/>
    <w:uiPriority w:val="99"/>
    <w:rsid w:val="00B534F2"/>
    <w:rPr>
      <w:rFonts w:ascii="Arial" w:hAnsi="Arial"/>
      <w:b/>
      <w:bCs/>
      <w:sz w:val="22"/>
      <w:szCs w:val="24"/>
      <w:lang w:eastAsia="en-US"/>
    </w:rPr>
  </w:style>
  <w:style w:type="paragraph" w:styleId="Dokumentstruktur">
    <w:name w:val="Document Map"/>
    <w:basedOn w:val="Standard"/>
    <w:link w:val="DokumentstrukturZchn"/>
    <w:uiPriority w:val="99"/>
    <w:rsid w:val="00B534F2"/>
    <w:pPr>
      <w:shd w:val="clear" w:color="auto" w:fill="000080"/>
    </w:pPr>
    <w:rPr>
      <w:rFonts w:ascii="Tahoma" w:hAnsi="Tahoma"/>
      <w:sz w:val="20"/>
      <w:lang w:val="de-DE" w:eastAsia="de-DE"/>
    </w:rPr>
  </w:style>
  <w:style w:type="character" w:customStyle="1" w:styleId="DokumentstrukturZchn">
    <w:name w:val="Dokumentstruktur Zchn"/>
    <w:link w:val="Dokumentstruktur"/>
    <w:uiPriority w:val="99"/>
    <w:rsid w:val="00B534F2"/>
    <w:rPr>
      <w:rFonts w:ascii="Tahoma" w:hAnsi="Tahoma"/>
      <w:szCs w:val="24"/>
      <w:shd w:val="clear" w:color="auto" w:fill="000080"/>
      <w:lang w:val="de-DE" w:eastAsia="de-DE"/>
    </w:rPr>
  </w:style>
  <w:style w:type="character" w:styleId="Hervorhebung">
    <w:name w:val="Emphasis"/>
    <w:uiPriority w:val="20"/>
    <w:qFormat/>
    <w:rsid w:val="00B534F2"/>
    <w:rPr>
      <w:i/>
      <w:iCs/>
    </w:rPr>
  </w:style>
  <w:style w:type="paragraph" w:customStyle="1" w:styleId="equation">
    <w:name w:val="equation"/>
    <w:basedOn w:val="Standard"/>
    <w:next w:val="Textkrper"/>
    <w:qFormat/>
    <w:rsid w:val="00B534F2"/>
    <w:pPr>
      <w:keepNext/>
      <w:numPr>
        <w:numId w:val="6"/>
      </w:numPr>
      <w:tabs>
        <w:tab w:val="left" w:pos="142"/>
      </w:tabs>
      <w:spacing w:after="120"/>
      <w:jc w:val="right"/>
    </w:pPr>
  </w:style>
  <w:style w:type="paragraph" w:customStyle="1" w:styleId="Figure">
    <w:name w:val="Figure_#"/>
    <w:basedOn w:val="Standard"/>
    <w:next w:val="Textkrper"/>
    <w:qFormat/>
    <w:rsid w:val="00B534F2"/>
    <w:pPr>
      <w:numPr>
        <w:numId w:val="7"/>
      </w:numPr>
      <w:spacing w:before="120" w:after="120"/>
      <w:jc w:val="center"/>
    </w:pPr>
    <w:rPr>
      <w:i/>
      <w:szCs w:val="20"/>
    </w:rPr>
  </w:style>
  <w:style w:type="character" w:styleId="BesuchterHyperlink">
    <w:name w:val="FollowedHyperlink"/>
    <w:uiPriority w:val="99"/>
    <w:rsid w:val="00B534F2"/>
    <w:rPr>
      <w:color w:val="800080"/>
      <w:u w:val="single"/>
    </w:rPr>
  </w:style>
  <w:style w:type="paragraph" w:styleId="Fuzeile">
    <w:name w:val="footer"/>
    <w:basedOn w:val="Standard"/>
    <w:link w:val="FuzeileZchn"/>
    <w:uiPriority w:val="99"/>
    <w:rsid w:val="00870A1B"/>
    <w:pPr>
      <w:tabs>
        <w:tab w:val="center" w:pos="4678"/>
        <w:tab w:val="right" w:pos="9356"/>
      </w:tabs>
    </w:pPr>
  </w:style>
  <w:style w:type="character" w:customStyle="1" w:styleId="FuzeileZchn">
    <w:name w:val="Fußzeile Zchn"/>
    <w:link w:val="Fuzeile"/>
    <w:uiPriority w:val="99"/>
    <w:rsid w:val="00870A1B"/>
    <w:rPr>
      <w:rFonts w:ascii="Arial" w:hAnsi="Arial"/>
      <w:sz w:val="22"/>
      <w:szCs w:val="24"/>
      <w:lang w:eastAsia="en-US"/>
    </w:rPr>
  </w:style>
  <w:style w:type="character" w:styleId="Funotenzeichen">
    <w:name w:val="footnote reference"/>
    <w:uiPriority w:val="99"/>
    <w:rsid w:val="00B534F2"/>
    <w:rPr>
      <w:vertAlign w:val="superscript"/>
    </w:rPr>
  </w:style>
  <w:style w:type="paragraph" w:styleId="Funotentext">
    <w:name w:val="footnote text"/>
    <w:basedOn w:val="Standard"/>
    <w:link w:val="FunotentextZchn"/>
    <w:uiPriority w:val="99"/>
    <w:rsid w:val="00B534F2"/>
    <w:rPr>
      <w:sz w:val="20"/>
      <w:szCs w:val="20"/>
    </w:rPr>
  </w:style>
  <w:style w:type="character" w:customStyle="1" w:styleId="FunotentextZchn">
    <w:name w:val="Fußnotentext Zchn"/>
    <w:link w:val="Funotentext"/>
    <w:uiPriority w:val="99"/>
    <w:rsid w:val="00B534F2"/>
    <w:rPr>
      <w:rFonts w:ascii="Arial" w:hAnsi="Arial"/>
      <w:lang w:eastAsia="en-US"/>
    </w:rPr>
  </w:style>
  <w:style w:type="paragraph" w:styleId="Kopfzeile">
    <w:name w:val="header"/>
    <w:basedOn w:val="Standard"/>
    <w:link w:val="KopfzeileZchn"/>
    <w:uiPriority w:val="99"/>
    <w:rsid w:val="0018656F"/>
    <w:pPr>
      <w:tabs>
        <w:tab w:val="center" w:pos="4678"/>
        <w:tab w:val="right" w:pos="9356"/>
      </w:tabs>
    </w:pPr>
  </w:style>
  <w:style w:type="character" w:customStyle="1" w:styleId="KopfzeileZchn">
    <w:name w:val="Kopfzeile Zchn"/>
    <w:link w:val="Kopfzeile"/>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rd"/>
    <w:next w:val="Standard"/>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berschrift">
    <w:name w:val="index heading"/>
    <w:basedOn w:val="Standard"/>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Standard"/>
    <w:qFormat/>
    <w:rsid w:val="00B534F2"/>
    <w:pPr>
      <w:numPr>
        <w:numId w:val="8"/>
      </w:numPr>
      <w:spacing w:after="120"/>
      <w:jc w:val="both"/>
    </w:pPr>
    <w:rPr>
      <w:szCs w:val="20"/>
    </w:rPr>
  </w:style>
  <w:style w:type="paragraph" w:customStyle="1" w:styleId="List1indent">
    <w:name w:val="List 1 indent"/>
    <w:basedOn w:val="Standard"/>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Standard"/>
    <w:qFormat/>
    <w:rsid w:val="00B534F2"/>
    <w:pPr>
      <w:numPr>
        <w:ilvl w:val="2"/>
        <w:numId w:val="9"/>
      </w:numPr>
      <w:spacing w:after="120"/>
      <w:jc w:val="both"/>
    </w:pPr>
    <w:rPr>
      <w:sz w:val="20"/>
      <w:szCs w:val="20"/>
    </w:rPr>
  </w:style>
  <w:style w:type="paragraph" w:customStyle="1" w:styleId="List1indent2text">
    <w:name w:val="List 1 indent 2 text"/>
    <w:basedOn w:val="Standard"/>
    <w:rsid w:val="00B534F2"/>
    <w:pPr>
      <w:spacing w:after="120"/>
      <w:ind w:left="1701"/>
      <w:jc w:val="both"/>
    </w:pPr>
    <w:rPr>
      <w:sz w:val="20"/>
      <w:szCs w:val="20"/>
    </w:rPr>
  </w:style>
  <w:style w:type="paragraph" w:customStyle="1" w:styleId="List1indenttext">
    <w:name w:val="List 1 indent text"/>
    <w:basedOn w:val="Standard"/>
    <w:rsid w:val="00B534F2"/>
    <w:pPr>
      <w:spacing w:after="120"/>
      <w:ind w:left="1134"/>
      <w:jc w:val="both"/>
    </w:pPr>
    <w:rPr>
      <w:szCs w:val="20"/>
    </w:rPr>
  </w:style>
  <w:style w:type="paragraph" w:customStyle="1" w:styleId="List1text">
    <w:name w:val="List 1 text"/>
    <w:basedOn w:val="Standard"/>
    <w:rsid w:val="00B534F2"/>
    <w:pPr>
      <w:spacing w:after="120"/>
      <w:ind w:left="567"/>
      <w:jc w:val="both"/>
    </w:pPr>
    <w:rPr>
      <w:szCs w:val="20"/>
    </w:rPr>
  </w:style>
  <w:style w:type="paragraph" w:styleId="Aufzhlungszeichen">
    <w:name w:val="List Bullet"/>
    <w:basedOn w:val="Standard"/>
    <w:autoRedefine/>
    <w:rsid w:val="00B534F2"/>
    <w:pPr>
      <w:spacing w:before="60" w:after="80"/>
      <w:ind w:left="354"/>
    </w:pPr>
  </w:style>
  <w:style w:type="paragraph" w:styleId="Listennummer">
    <w:name w:val="List Number"/>
    <w:basedOn w:val="Standard"/>
    <w:rsid w:val="00B534F2"/>
    <w:pPr>
      <w:numPr>
        <w:numId w:val="10"/>
      </w:numPr>
    </w:pPr>
  </w:style>
  <w:style w:type="paragraph" w:styleId="StandardWeb">
    <w:name w:val="Normal (Web)"/>
    <w:basedOn w:val="Standard"/>
    <w:uiPriority w:val="99"/>
    <w:rsid w:val="00B534F2"/>
  </w:style>
  <w:style w:type="character" w:styleId="Seitenzahl">
    <w:name w:val="page number"/>
    <w:uiPriority w:val="99"/>
    <w:rsid w:val="00B534F2"/>
    <w:rPr>
      <w:rFonts w:ascii="Arial" w:hAnsi="Arial"/>
      <w:sz w:val="20"/>
    </w:rPr>
  </w:style>
  <w:style w:type="paragraph" w:styleId="Zitat">
    <w:name w:val="Quote"/>
    <w:basedOn w:val="Standard"/>
    <w:link w:val="ZitatZchn"/>
    <w:rsid w:val="00B534F2"/>
    <w:pPr>
      <w:spacing w:before="60" w:after="60"/>
      <w:ind w:left="567" w:right="935"/>
      <w:jc w:val="both"/>
    </w:pPr>
    <w:rPr>
      <w:i/>
    </w:rPr>
  </w:style>
  <w:style w:type="character" w:customStyle="1" w:styleId="ZitatZchn">
    <w:name w:val="Zitat Zchn"/>
    <w:link w:val="Zitat"/>
    <w:rsid w:val="00B534F2"/>
    <w:rPr>
      <w:rFonts w:ascii="Arial" w:hAnsi="Arial"/>
      <w:i/>
      <w:sz w:val="22"/>
      <w:szCs w:val="24"/>
      <w:lang w:eastAsia="en-US"/>
    </w:rPr>
  </w:style>
  <w:style w:type="paragraph" w:customStyle="1" w:styleId="References">
    <w:name w:val="References"/>
    <w:basedOn w:val="Standard"/>
    <w:qFormat/>
    <w:rsid w:val="00475439"/>
    <w:pPr>
      <w:numPr>
        <w:numId w:val="15"/>
      </w:numPr>
      <w:tabs>
        <w:tab w:val="left" w:pos="567"/>
      </w:tabs>
      <w:spacing w:after="120"/>
    </w:pPr>
    <w:rPr>
      <w:szCs w:val="20"/>
    </w:rPr>
  </w:style>
  <w:style w:type="paragraph" w:styleId="Untertitel">
    <w:name w:val="Subtitle"/>
    <w:basedOn w:val="Standard"/>
    <w:link w:val="UntertitelZchn"/>
    <w:uiPriority w:val="99"/>
    <w:qFormat/>
    <w:rsid w:val="00B534F2"/>
    <w:pPr>
      <w:spacing w:after="60"/>
      <w:jc w:val="center"/>
      <w:outlineLvl w:val="1"/>
    </w:pPr>
    <w:rPr>
      <w:b/>
      <w:sz w:val="28"/>
      <w:szCs w:val="28"/>
    </w:rPr>
  </w:style>
  <w:style w:type="character" w:customStyle="1" w:styleId="UntertitelZchn">
    <w:name w:val="Untertitel Zchn"/>
    <w:link w:val="Untertitel"/>
    <w:uiPriority w:val="99"/>
    <w:rsid w:val="00B534F2"/>
    <w:rPr>
      <w:rFonts w:ascii="Arial" w:hAnsi="Arial" w:cs="Arial"/>
      <w:b/>
      <w:sz w:val="28"/>
      <w:szCs w:val="28"/>
      <w:lang w:eastAsia="en-US"/>
    </w:rPr>
  </w:style>
  <w:style w:type="paragraph" w:styleId="Abbildungsverzeichnis">
    <w:name w:val="table of figures"/>
    <w:basedOn w:val="Standard"/>
    <w:next w:val="Standard"/>
    <w:autoRedefine/>
    <w:uiPriority w:val="99"/>
    <w:rsid w:val="00994846"/>
    <w:pPr>
      <w:tabs>
        <w:tab w:val="left" w:pos="1418"/>
        <w:tab w:val="right" w:pos="9639"/>
      </w:tabs>
      <w:spacing w:before="60" w:after="60"/>
      <w:ind w:left="1418" w:hanging="1418"/>
    </w:pPr>
  </w:style>
  <w:style w:type="paragraph" w:customStyle="1" w:styleId="Table">
    <w:name w:val="Table_#"/>
    <w:basedOn w:val="Standard"/>
    <w:next w:val="Standard"/>
    <w:qFormat/>
    <w:rsid w:val="00B534F2"/>
    <w:pPr>
      <w:numPr>
        <w:numId w:val="11"/>
      </w:numPr>
      <w:spacing w:before="120" w:after="120"/>
      <w:jc w:val="center"/>
    </w:pPr>
    <w:rPr>
      <w:i/>
      <w:szCs w:val="20"/>
    </w:rPr>
  </w:style>
  <w:style w:type="paragraph" w:customStyle="1" w:styleId="Tabletext">
    <w:name w:val="Table_text"/>
    <w:basedOn w:val="Standard"/>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Standard"/>
    <w:link w:val="TitelZchn"/>
    <w:uiPriority w:val="99"/>
    <w:qFormat/>
    <w:rsid w:val="00B534F2"/>
    <w:pPr>
      <w:spacing w:before="180" w:after="60"/>
      <w:jc w:val="center"/>
      <w:outlineLvl w:val="0"/>
    </w:pPr>
    <w:rPr>
      <w:b/>
      <w:bCs/>
      <w:kern w:val="28"/>
      <w:sz w:val="32"/>
      <w:szCs w:val="32"/>
    </w:rPr>
  </w:style>
  <w:style w:type="character" w:customStyle="1" w:styleId="TitelZchn">
    <w:name w:val="Titel Zchn"/>
    <w:link w:val="Titel"/>
    <w:uiPriority w:val="99"/>
    <w:rsid w:val="00B534F2"/>
    <w:rPr>
      <w:rFonts w:ascii="Arial" w:hAnsi="Arial" w:cs="Arial"/>
      <w:b/>
      <w:bCs/>
      <w:kern w:val="28"/>
      <w:sz w:val="32"/>
      <w:szCs w:val="32"/>
      <w:lang w:eastAsia="en-US"/>
    </w:rPr>
  </w:style>
  <w:style w:type="paragraph" w:styleId="Verzeichnis1">
    <w:name w:val="toc 1"/>
    <w:basedOn w:val="Standard"/>
    <w:next w:val="Standard"/>
    <w:autoRedefine/>
    <w:uiPriority w:val="39"/>
    <w:rsid w:val="006E71A4"/>
    <w:pPr>
      <w:tabs>
        <w:tab w:val="left" w:pos="567"/>
        <w:tab w:val="right" w:pos="9639"/>
      </w:tabs>
      <w:spacing w:before="120"/>
      <w:ind w:left="567" w:right="142" w:hanging="567"/>
      <w:jc w:val="both"/>
    </w:pPr>
    <w:rPr>
      <w:b/>
      <w:bCs/>
      <w:caps/>
    </w:rPr>
  </w:style>
  <w:style w:type="paragraph" w:styleId="Verzeichnis2">
    <w:name w:val="toc 2"/>
    <w:basedOn w:val="Standard"/>
    <w:next w:val="Standard"/>
    <w:uiPriority w:val="39"/>
    <w:rsid w:val="00B534F2"/>
    <w:pPr>
      <w:tabs>
        <w:tab w:val="left" w:pos="851"/>
        <w:tab w:val="right" w:pos="9639"/>
      </w:tabs>
      <w:spacing w:before="120" w:after="120"/>
    </w:pPr>
    <w:rPr>
      <w:bCs/>
      <w:szCs w:val="20"/>
    </w:rPr>
  </w:style>
  <w:style w:type="paragraph" w:styleId="Verzeichnis3">
    <w:name w:val="toc 3"/>
    <w:basedOn w:val="Standard"/>
    <w:next w:val="Standard"/>
    <w:uiPriority w:val="39"/>
    <w:rsid w:val="00B534F2"/>
    <w:pPr>
      <w:tabs>
        <w:tab w:val="left" w:pos="1701"/>
        <w:tab w:val="right" w:pos="9639"/>
      </w:tabs>
      <w:ind w:left="851"/>
    </w:pPr>
    <w:rPr>
      <w:sz w:val="20"/>
      <w:szCs w:val="20"/>
    </w:rPr>
  </w:style>
  <w:style w:type="paragraph" w:styleId="Verzeichnis4">
    <w:name w:val="toc 4"/>
    <w:basedOn w:val="Standard"/>
    <w:next w:val="Standard"/>
    <w:autoRedefine/>
    <w:uiPriority w:val="99"/>
    <w:rsid w:val="006E71A4"/>
    <w:pPr>
      <w:tabs>
        <w:tab w:val="left" w:pos="1701"/>
        <w:tab w:val="right" w:pos="9639"/>
      </w:tabs>
      <w:spacing w:before="240" w:after="240"/>
      <w:ind w:left="1701" w:hanging="1701"/>
    </w:pPr>
    <w:rPr>
      <w:b/>
      <w:caps/>
      <w:noProof/>
    </w:rPr>
  </w:style>
  <w:style w:type="paragraph" w:styleId="Verzeichnis5">
    <w:name w:val="toc 5"/>
    <w:basedOn w:val="Standard"/>
    <w:next w:val="Standard"/>
    <w:autoRedefine/>
    <w:uiPriority w:val="99"/>
    <w:rsid w:val="00986D5A"/>
    <w:pPr>
      <w:tabs>
        <w:tab w:val="left" w:pos="1134"/>
        <w:tab w:val="right" w:pos="9639"/>
      </w:tabs>
      <w:spacing w:before="120" w:after="120"/>
      <w:ind w:left="1134" w:hanging="1134"/>
    </w:pPr>
    <w:rPr>
      <w:b/>
      <w:szCs w:val="20"/>
    </w:rPr>
  </w:style>
  <w:style w:type="paragraph" w:styleId="Verzeichnis6">
    <w:name w:val="toc 6"/>
    <w:basedOn w:val="Standard"/>
    <w:next w:val="Standard"/>
    <w:autoRedefine/>
    <w:uiPriority w:val="99"/>
    <w:rsid w:val="00B534F2"/>
    <w:pPr>
      <w:ind w:left="960"/>
    </w:pPr>
    <w:rPr>
      <w:sz w:val="20"/>
      <w:szCs w:val="20"/>
    </w:rPr>
  </w:style>
  <w:style w:type="paragraph" w:styleId="Verzeichnis7">
    <w:name w:val="toc 7"/>
    <w:basedOn w:val="Standard"/>
    <w:next w:val="Standard"/>
    <w:autoRedefine/>
    <w:uiPriority w:val="99"/>
    <w:rsid w:val="00B534F2"/>
    <w:pPr>
      <w:ind w:left="1200"/>
    </w:pPr>
    <w:rPr>
      <w:sz w:val="20"/>
      <w:szCs w:val="20"/>
    </w:rPr>
  </w:style>
  <w:style w:type="paragraph" w:styleId="Verzeichnis8">
    <w:name w:val="toc 8"/>
    <w:basedOn w:val="Standard"/>
    <w:next w:val="Standard"/>
    <w:autoRedefine/>
    <w:uiPriority w:val="99"/>
    <w:rsid w:val="00B534F2"/>
    <w:pPr>
      <w:ind w:left="1440"/>
    </w:pPr>
    <w:rPr>
      <w:sz w:val="20"/>
      <w:szCs w:val="20"/>
    </w:rPr>
  </w:style>
  <w:style w:type="paragraph" w:styleId="Verzeichnis9">
    <w:name w:val="toc 9"/>
    <w:basedOn w:val="Standard"/>
    <w:next w:val="Standard"/>
    <w:autoRedefine/>
    <w:uiPriority w:val="99"/>
    <w:rsid w:val="00B534F2"/>
    <w:pPr>
      <w:ind w:left="1680"/>
    </w:pPr>
    <w:rPr>
      <w:sz w:val="20"/>
      <w:szCs w:val="20"/>
    </w:rPr>
  </w:style>
  <w:style w:type="table" w:styleId="Tabellenraster">
    <w:name w:val="Table Grid"/>
    <w:basedOn w:val="NormaleTabelle"/>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Standard"/>
    <w:next w:val="Textkrper"/>
    <w:autoRedefine/>
    <w:qFormat/>
    <w:rsid w:val="00475439"/>
    <w:pPr>
      <w:numPr>
        <w:numId w:val="16"/>
      </w:numPr>
      <w:spacing w:before="240" w:after="240"/>
    </w:pPr>
    <w:rPr>
      <w:b/>
      <w:caps/>
      <w:sz w:val="24"/>
    </w:rPr>
  </w:style>
  <w:style w:type="paragraph" w:customStyle="1" w:styleId="AnnexHeading2">
    <w:name w:val="Annex Heading 2"/>
    <w:basedOn w:val="Standard"/>
    <w:next w:val="Textkrper"/>
    <w:autoRedefine/>
    <w:qFormat/>
    <w:rsid w:val="00475439"/>
    <w:pPr>
      <w:numPr>
        <w:ilvl w:val="1"/>
        <w:numId w:val="16"/>
      </w:numPr>
      <w:spacing w:before="120" w:after="120"/>
    </w:pPr>
    <w:rPr>
      <w:b/>
    </w:rPr>
  </w:style>
  <w:style w:type="paragraph" w:customStyle="1" w:styleId="AnnexHeading3">
    <w:name w:val="Annex Heading 3"/>
    <w:basedOn w:val="Standard"/>
    <w:next w:val="Standard"/>
    <w:rsid w:val="00F710A0"/>
    <w:pPr>
      <w:spacing w:before="120" w:after="120"/>
    </w:pPr>
  </w:style>
  <w:style w:type="paragraph" w:customStyle="1" w:styleId="AnnexHeading4">
    <w:name w:val="Annex Heading 4"/>
    <w:basedOn w:val="Standard"/>
    <w:next w:val="Textkrper"/>
    <w:rsid w:val="00F710A0"/>
    <w:pPr>
      <w:spacing w:before="120" w:after="120"/>
    </w:pPr>
  </w:style>
  <w:style w:type="paragraph" w:styleId="Liste2">
    <w:name w:val="List 2"/>
    <w:basedOn w:val="Standard"/>
    <w:uiPriority w:val="99"/>
    <w:rsid w:val="007379A8"/>
    <w:pPr>
      <w:ind w:left="566" w:hanging="283"/>
      <w:contextualSpacing/>
    </w:pPr>
  </w:style>
  <w:style w:type="paragraph" w:styleId="Textkrper-Einzug3">
    <w:name w:val="Body Text Indent 3"/>
    <w:basedOn w:val="Standard"/>
    <w:link w:val="Textkrper-Einzug3Zchn"/>
    <w:uiPriority w:val="99"/>
    <w:rsid w:val="00DD6174"/>
    <w:pPr>
      <w:spacing w:after="120"/>
      <w:ind w:left="1134"/>
    </w:pPr>
  </w:style>
  <w:style w:type="paragraph" w:customStyle="1" w:styleId="AppendixHeading1">
    <w:name w:val="Appendix Heading 1"/>
    <w:basedOn w:val="Standard"/>
    <w:next w:val="Textkrper"/>
    <w:rsid w:val="002F7535"/>
    <w:pPr>
      <w:numPr>
        <w:numId w:val="12"/>
      </w:numPr>
      <w:spacing w:before="120" w:after="120"/>
    </w:pPr>
    <w:rPr>
      <w:rFonts w:eastAsia="Calibri"/>
      <w:b/>
      <w:caps/>
      <w:sz w:val="24"/>
    </w:rPr>
  </w:style>
  <w:style w:type="paragraph" w:customStyle="1" w:styleId="AppendixHeading2">
    <w:name w:val="Appendix Heading 2"/>
    <w:basedOn w:val="Standard"/>
    <w:next w:val="Textkrper"/>
    <w:qFormat/>
    <w:rsid w:val="002F7535"/>
    <w:pPr>
      <w:numPr>
        <w:ilvl w:val="1"/>
        <w:numId w:val="12"/>
      </w:numPr>
      <w:spacing w:before="120" w:after="120"/>
    </w:pPr>
    <w:rPr>
      <w:rFonts w:eastAsia="Calibri"/>
      <w:b/>
    </w:rPr>
  </w:style>
  <w:style w:type="paragraph" w:styleId="Textkrper-Erstzeileneinzug">
    <w:name w:val="Body Text First Indent"/>
    <w:basedOn w:val="Textkrper"/>
    <w:link w:val="Textkrper-ErstzeileneinzugZchn"/>
    <w:rsid w:val="00DD6174"/>
    <w:pPr>
      <w:ind w:firstLine="210"/>
      <w:jc w:val="left"/>
    </w:pPr>
  </w:style>
  <w:style w:type="character" w:customStyle="1" w:styleId="Textkrper-ErstzeileneinzugZchn">
    <w:name w:val="Textkörper-Erstzeileneinzug Zchn"/>
    <w:link w:val="Textkrper-Erstzeileneinzug"/>
    <w:rsid w:val="00DD6174"/>
    <w:rPr>
      <w:rFonts w:ascii="Arial" w:hAnsi="Arial"/>
      <w:sz w:val="22"/>
      <w:szCs w:val="24"/>
      <w:lang w:eastAsia="en-US"/>
    </w:rPr>
  </w:style>
  <w:style w:type="paragraph" w:styleId="Textkrper-Erstzeileneinzug2">
    <w:name w:val="Body Text First Indent 2"/>
    <w:basedOn w:val="Textkrper-Zeileneinzug"/>
    <w:link w:val="Textkrper-Erstzeileneinzug2Zchn"/>
    <w:rsid w:val="00DD6174"/>
    <w:pPr>
      <w:ind w:left="283" w:firstLine="210"/>
    </w:pPr>
  </w:style>
  <w:style w:type="character" w:customStyle="1" w:styleId="Textkrper-Erstzeileneinzug2Zchn">
    <w:name w:val="Textkörper-Erstzeileneinzug 2 Zchn"/>
    <w:link w:val="Textkrper-Erstzeileneinzug2"/>
    <w:rsid w:val="00DD6174"/>
    <w:rPr>
      <w:rFonts w:ascii="Arial" w:hAnsi="Arial"/>
      <w:sz w:val="22"/>
      <w:szCs w:val="24"/>
      <w:lang w:eastAsia="en-US"/>
    </w:rPr>
  </w:style>
  <w:style w:type="character" w:customStyle="1" w:styleId="Textkrper-Einzug3Zchn">
    <w:name w:val="Textkörper-Einzug 3 Zchn"/>
    <w:link w:val="Textkrper-Einzug3"/>
    <w:uiPriority w:val="99"/>
    <w:rsid w:val="00DD6174"/>
    <w:rPr>
      <w:rFonts w:ascii="Arial" w:hAnsi="Arial"/>
      <w:sz w:val="22"/>
      <w:szCs w:val="22"/>
      <w:lang w:eastAsia="en-US"/>
    </w:rPr>
  </w:style>
  <w:style w:type="paragraph" w:styleId="Textkrper2">
    <w:name w:val="Body Text 2"/>
    <w:basedOn w:val="Standard"/>
    <w:link w:val="Textkrper2Zchn"/>
    <w:uiPriority w:val="99"/>
    <w:rsid w:val="00032948"/>
    <w:pPr>
      <w:spacing w:after="120" w:line="480" w:lineRule="auto"/>
    </w:pPr>
  </w:style>
  <w:style w:type="character" w:customStyle="1" w:styleId="Textkrper2Zchn">
    <w:name w:val="Textkörper 2 Zchn"/>
    <w:link w:val="Textkrper2"/>
    <w:uiPriority w:val="99"/>
    <w:rsid w:val="00032948"/>
    <w:rPr>
      <w:rFonts w:ascii="Arial" w:hAnsi="Arial"/>
      <w:sz w:val="22"/>
      <w:szCs w:val="24"/>
      <w:lang w:eastAsia="en-US"/>
    </w:rPr>
  </w:style>
  <w:style w:type="paragraph" w:customStyle="1" w:styleId="AppendixHeading3">
    <w:name w:val="Appendix Heading 3"/>
    <w:basedOn w:val="Standard"/>
    <w:next w:val="Standard"/>
    <w:rsid w:val="002F7535"/>
    <w:pPr>
      <w:numPr>
        <w:ilvl w:val="2"/>
        <w:numId w:val="12"/>
      </w:numPr>
      <w:spacing w:before="120" w:after="120"/>
    </w:pPr>
    <w:rPr>
      <w:rFonts w:eastAsia="Calibri"/>
    </w:rPr>
  </w:style>
  <w:style w:type="character" w:customStyle="1" w:styleId="berschrift1Zchn">
    <w:name w:val="Überschrift 1 Zchn"/>
    <w:link w:val="berschrift1"/>
    <w:rsid w:val="007367B0"/>
    <w:rPr>
      <w:rFonts w:eastAsia="Calibri" w:cs="Calibri"/>
      <w:b/>
      <w:caps/>
      <w:kern w:val="28"/>
      <w:sz w:val="24"/>
      <w:lang w:eastAsia="de-DE"/>
    </w:rPr>
  </w:style>
  <w:style w:type="character" w:customStyle="1" w:styleId="berschrift2Zchn">
    <w:name w:val="Überschrift 2 Zchn"/>
    <w:basedOn w:val="Absatz-Standardschriftart"/>
    <w:link w:val="berschrift2"/>
    <w:locked/>
    <w:rsid w:val="00502F4F"/>
    <w:rPr>
      <w:b/>
    </w:rPr>
  </w:style>
  <w:style w:type="character" w:customStyle="1" w:styleId="berschrift3Zchn">
    <w:name w:val="Überschrift 3 Zchn"/>
    <w:basedOn w:val="Absatz-Standardschriftart"/>
    <w:link w:val="berschrift3"/>
    <w:locked/>
    <w:rsid w:val="00502F4F"/>
    <w:rPr>
      <w:szCs w:val="20"/>
      <w:lang w:eastAsia="de-DE"/>
    </w:rPr>
  </w:style>
  <w:style w:type="character" w:customStyle="1" w:styleId="berschrift4Zchn">
    <w:name w:val="Überschrift 4 Zchn"/>
    <w:basedOn w:val="Absatz-Standardschriftart"/>
    <w:link w:val="berschrift4"/>
    <w:locked/>
    <w:rsid w:val="00502F4F"/>
    <w:rPr>
      <w:szCs w:val="20"/>
      <w:lang w:eastAsia="de-DE"/>
    </w:rPr>
  </w:style>
  <w:style w:type="character" w:customStyle="1" w:styleId="berschrift5Zchn">
    <w:name w:val="Überschrift 5 Zchn"/>
    <w:basedOn w:val="Absatz-Standardschriftart"/>
    <w:link w:val="berschrift5"/>
    <w:locked/>
    <w:rsid w:val="00502F4F"/>
    <w:rPr>
      <w:szCs w:val="20"/>
      <w:lang w:val="de-DE" w:eastAsia="de-DE"/>
    </w:rPr>
  </w:style>
  <w:style w:type="character" w:customStyle="1" w:styleId="berschrift6Zchn">
    <w:name w:val="Überschrift 6 Zchn"/>
    <w:basedOn w:val="Absatz-Standardschriftart"/>
    <w:link w:val="berschrift6"/>
    <w:locked/>
    <w:rsid w:val="00502F4F"/>
    <w:rPr>
      <w:i/>
      <w:szCs w:val="20"/>
      <w:lang w:val="de-DE" w:eastAsia="de-DE"/>
    </w:rPr>
  </w:style>
  <w:style w:type="character" w:customStyle="1" w:styleId="berschrift7Zchn">
    <w:name w:val="Überschrift 7 Zchn"/>
    <w:basedOn w:val="Absatz-Standardschriftart"/>
    <w:link w:val="berschrift7"/>
    <w:locked/>
    <w:rsid w:val="00502F4F"/>
    <w:rPr>
      <w:szCs w:val="20"/>
      <w:lang w:val="de-DE" w:eastAsia="de-DE"/>
    </w:rPr>
  </w:style>
  <w:style w:type="character" w:customStyle="1" w:styleId="berschrift8Zchn">
    <w:name w:val="Überschrift 8 Zchn"/>
    <w:basedOn w:val="Absatz-Standardschriftart"/>
    <w:link w:val="berschrift8"/>
    <w:locked/>
    <w:rsid w:val="00502F4F"/>
    <w:rPr>
      <w:i/>
      <w:szCs w:val="20"/>
      <w:lang w:val="de-DE" w:eastAsia="de-DE"/>
    </w:rPr>
  </w:style>
  <w:style w:type="character" w:customStyle="1" w:styleId="berschrift9Zchn">
    <w:name w:val="Überschrift 9 Zchn"/>
    <w:basedOn w:val="Absatz-Standardschriftart"/>
    <w:link w:val="berschrift9"/>
    <w:locked/>
    <w:rsid w:val="00502F4F"/>
    <w:rPr>
      <w:b/>
      <w:i/>
      <w:sz w:val="18"/>
      <w:szCs w:val="20"/>
      <w:lang w:val="de-DE" w:eastAsia="de-DE"/>
    </w:rPr>
  </w:style>
  <w:style w:type="paragraph" w:styleId="Liste">
    <w:name w:val="List"/>
    <w:basedOn w:val="Standard"/>
    <w:uiPriority w:val="99"/>
    <w:rsid w:val="00502F4F"/>
    <w:pPr>
      <w:widowControl w:val="0"/>
      <w:spacing w:before="60" w:after="60"/>
      <w:ind w:left="283" w:hanging="283"/>
    </w:pPr>
    <w:rPr>
      <w:rFonts w:cs="Times New Roman"/>
      <w:sz w:val="20"/>
      <w:szCs w:val="20"/>
      <w:lang w:val="nl-NL" w:eastAsia="en-US"/>
    </w:rPr>
  </w:style>
  <w:style w:type="paragraph" w:styleId="Liste3">
    <w:name w:val="List 3"/>
    <w:basedOn w:val="Standard"/>
    <w:uiPriority w:val="99"/>
    <w:rsid w:val="00502F4F"/>
    <w:pPr>
      <w:widowControl w:val="0"/>
      <w:spacing w:before="60" w:after="60"/>
      <w:ind w:left="849" w:hanging="283"/>
    </w:pPr>
    <w:rPr>
      <w:rFonts w:cs="Times New Roman"/>
      <w:sz w:val="20"/>
      <w:szCs w:val="20"/>
      <w:lang w:val="nl-NL" w:eastAsia="en-US"/>
    </w:rPr>
  </w:style>
  <w:style w:type="paragraph" w:styleId="Liste4">
    <w:name w:val="List 4"/>
    <w:basedOn w:val="Standard"/>
    <w:uiPriority w:val="99"/>
    <w:rsid w:val="00502F4F"/>
    <w:pPr>
      <w:widowControl w:val="0"/>
      <w:spacing w:before="60" w:after="60"/>
      <w:ind w:left="1132" w:hanging="283"/>
    </w:pPr>
    <w:rPr>
      <w:rFonts w:cs="Times New Roman"/>
      <w:sz w:val="20"/>
      <w:szCs w:val="20"/>
      <w:lang w:val="nl-NL" w:eastAsia="en-US"/>
    </w:rPr>
  </w:style>
  <w:style w:type="paragraph" w:styleId="Listenfortsetzung3">
    <w:name w:val="List Continue 3"/>
    <w:basedOn w:val="Standard"/>
    <w:uiPriority w:val="99"/>
    <w:rsid w:val="00502F4F"/>
    <w:pPr>
      <w:widowControl w:val="0"/>
      <w:spacing w:before="60" w:after="120"/>
      <w:ind w:left="849"/>
    </w:pPr>
    <w:rPr>
      <w:rFonts w:cs="Times New Roman"/>
      <w:sz w:val="20"/>
      <w:szCs w:val="20"/>
      <w:lang w:val="nl-NL" w:eastAsia="en-US"/>
    </w:rPr>
  </w:style>
  <w:style w:type="paragraph" w:styleId="Liste5">
    <w:name w:val="List 5"/>
    <w:basedOn w:val="Standard"/>
    <w:uiPriority w:val="99"/>
    <w:rsid w:val="00502F4F"/>
    <w:pPr>
      <w:widowControl w:val="0"/>
      <w:spacing w:before="60" w:after="60"/>
      <w:ind w:left="1415" w:hanging="283"/>
    </w:pPr>
    <w:rPr>
      <w:rFonts w:cs="Times New Roman"/>
      <w:sz w:val="20"/>
      <w:szCs w:val="20"/>
      <w:lang w:val="nl-NL" w:eastAsia="en-US"/>
    </w:rPr>
  </w:style>
  <w:style w:type="paragraph" w:styleId="Listenfortsetzung4">
    <w:name w:val="List Continue 4"/>
    <w:basedOn w:val="Standard"/>
    <w:uiPriority w:val="99"/>
    <w:rsid w:val="00502F4F"/>
    <w:pPr>
      <w:widowControl w:val="0"/>
      <w:spacing w:before="60" w:after="120"/>
      <w:ind w:left="1132"/>
    </w:pPr>
    <w:rPr>
      <w:rFonts w:cs="Times New Roman"/>
      <w:sz w:val="20"/>
      <w:szCs w:val="20"/>
      <w:lang w:val="nl-NL" w:eastAsia="en-US"/>
    </w:rPr>
  </w:style>
  <w:style w:type="paragraph" w:styleId="Listenfortsetzung5">
    <w:name w:val="List Continue 5"/>
    <w:basedOn w:val="Standard"/>
    <w:uiPriority w:val="99"/>
    <w:rsid w:val="00502F4F"/>
    <w:pPr>
      <w:widowControl w:val="0"/>
      <w:spacing w:before="60" w:after="120"/>
      <w:ind w:left="1415"/>
    </w:pPr>
    <w:rPr>
      <w:rFonts w:cs="Times New Roman"/>
      <w:sz w:val="20"/>
      <w:szCs w:val="20"/>
      <w:lang w:val="nl-NL" w:eastAsia="en-US"/>
    </w:rPr>
  </w:style>
  <w:style w:type="character" w:customStyle="1" w:styleId="a">
    <w:name w:val="_"/>
    <w:uiPriority w:val="99"/>
    <w:rsid w:val="00502F4F"/>
    <w:rPr>
      <w:rFonts w:ascii="Times New Roman" w:hAnsi="Times New Roman"/>
      <w:sz w:val="24"/>
    </w:rPr>
  </w:style>
  <w:style w:type="paragraph" w:styleId="Textkrper3">
    <w:name w:val="Body Text 3"/>
    <w:basedOn w:val="Standard"/>
    <w:link w:val="Textkrper3Zchn"/>
    <w:uiPriority w:val="99"/>
    <w:rsid w:val="00502F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Pr>
      <w:rFonts w:ascii="Times New Roman" w:hAnsi="Times New Roman" w:cs="Times New Roman"/>
      <w:sz w:val="16"/>
      <w:szCs w:val="20"/>
      <w:lang w:eastAsia="fi-FI"/>
    </w:rPr>
  </w:style>
  <w:style w:type="character" w:customStyle="1" w:styleId="Textkrper3Zchn">
    <w:name w:val="Textkörper 3 Zchn"/>
    <w:basedOn w:val="Absatz-Standardschriftart"/>
    <w:link w:val="Textkrper3"/>
    <w:uiPriority w:val="99"/>
    <w:rsid w:val="00502F4F"/>
    <w:rPr>
      <w:rFonts w:ascii="Times New Roman" w:hAnsi="Times New Roman" w:cs="Times New Roman"/>
      <w:sz w:val="16"/>
      <w:szCs w:val="20"/>
      <w:lang w:eastAsia="fi-FI"/>
    </w:rPr>
  </w:style>
  <w:style w:type="character" w:styleId="Fett">
    <w:name w:val="Strong"/>
    <w:basedOn w:val="Absatz-Standardschriftart"/>
    <w:uiPriority w:val="99"/>
    <w:qFormat/>
    <w:rsid w:val="00502F4F"/>
    <w:rPr>
      <w:rFonts w:cs="Times New Roman"/>
      <w:b/>
    </w:rPr>
  </w:style>
  <w:style w:type="paragraph" w:styleId="Beschriftung">
    <w:name w:val="caption"/>
    <w:basedOn w:val="Standard"/>
    <w:next w:val="Standard"/>
    <w:uiPriority w:val="35"/>
    <w:qFormat/>
    <w:rsid w:val="00502F4F"/>
    <w:pPr>
      <w:spacing w:before="240" w:after="60"/>
      <w:jc w:val="center"/>
    </w:pPr>
    <w:rPr>
      <w:rFonts w:ascii="Times New Roman" w:hAnsi="Times New Roman" w:cs="Times New Roman"/>
      <w:sz w:val="28"/>
      <w:szCs w:val="20"/>
      <w:lang w:eastAsia="fi-FI"/>
    </w:rPr>
  </w:style>
  <w:style w:type="paragraph" w:customStyle="1" w:styleId="Council1">
    <w:name w:val="Council1"/>
    <w:basedOn w:val="Standard"/>
    <w:uiPriority w:val="99"/>
    <w:rsid w:val="00502F4F"/>
    <w:pPr>
      <w:tabs>
        <w:tab w:val="left" w:pos="4920"/>
      </w:tabs>
      <w:overflowPunct w:val="0"/>
      <w:autoSpaceDE w:val="0"/>
      <w:autoSpaceDN w:val="0"/>
      <w:adjustRightInd w:val="0"/>
      <w:spacing w:before="60" w:after="60"/>
      <w:textAlignment w:val="baseline"/>
    </w:pPr>
    <w:rPr>
      <w:rFonts w:ascii="Times New Roman" w:hAnsi="Times New Roman" w:cs="Times New Roman"/>
      <w:b/>
      <w:bCs/>
      <w:i/>
      <w:iCs/>
      <w:sz w:val="24"/>
      <w:szCs w:val="24"/>
      <w:lang w:eastAsia="en-US"/>
    </w:rPr>
  </w:style>
  <w:style w:type="paragraph" w:customStyle="1" w:styleId="Council2">
    <w:name w:val="Council2"/>
    <w:basedOn w:val="Standard"/>
    <w:uiPriority w:val="99"/>
    <w:rsid w:val="00502F4F"/>
    <w:pPr>
      <w:tabs>
        <w:tab w:val="left" w:pos="4920"/>
      </w:tabs>
      <w:overflowPunct w:val="0"/>
      <w:autoSpaceDE w:val="0"/>
      <w:autoSpaceDN w:val="0"/>
      <w:adjustRightInd w:val="0"/>
      <w:spacing w:before="360" w:after="60"/>
      <w:jc w:val="center"/>
      <w:textAlignment w:val="baseline"/>
    </w:pPr>
    <w:rPr>
      <w:rFonts w:ascii="Times New Roman" w:hAnsi="Times New Roman" w:cs="Times New Roman"/>
      <w:i/>
      <w:iCs/>
      <w:sz w:val="24"/>
      <w:szCs w:val="24"/>
      <w:lang w:eastAsia="en-US"/>
    </w:rPr>
  </w:style>
  <w:style w:type="paragraph" w:customStyle="1" w:styleId="Council3">
    <w:name w:val="Council3"/>
    <w:basedOn w:val="Standard"/>
    <w:uiPriority w:val="99"/>
    <w:rsid w:val="00502F4F"/>
    <w:pPr>
      <w:tabs>
        <w:tab w:val="left" w:pos="4920"/>
      </w:tabs>
      <w:overflowPunct w:val="0"/>
      <w:autoSpaceDE w:val="0"/>
      <w:autoSpaceDN w:val="0"/>
      <w:adjustRightInd w:val="0"/>
      <w:spacing w:before="60" w:after="60"/>
      <w:textAlignment w:val="baseline"/>
    </w:pPr>
    <w:rPr>
      <w:rFonts w:ascii="Times New Roman" w:hAnsi="Times New Roman" w:cs="Times New Roman"/>
      <w:i/>
      <w:iCs/>
      <w:sz w:val="24"/>
      <w:szCs w:val="24"/>
      <w:lang w:eastAsia="en-US"/>
    </w:rPr>
  </w:style>
  <w:style w:type="paragraph" w:styleId="Listenabsatz">
    <w:name w:val="List Paragraph"/>
    <w:basedOn w:val="Standard"/>
    <w:uiPriority w:val="1"/>
    <w:qFormat/>
    <w:rsid w:val="00502F4F"/>
    <w:pPr>
      <w:spacing w:before="60" w:after="60"/>
      <w:ind w:left="708"/>
    </w:pPr>
    <w:rPr>
      <w:rFonts w:cs="Calibri"/>
    </w:rPr>
  </w:style>
  <w:style w:type="paragraph" w:styleId="berarbeitung">
    <w:name w:val="Revision"/>
    <w:hidden/>
    <w:uiPriority w:val="99"/>
    <w:semiHidden/>
    <w:rsid w:val="00502F4F"/>
    <w:rPr>
      <w:rFonts w:ascii="Times New Roman" w:hAnsi="Times New Roman" w:cs="Times New Roman"/>
      <w:sz w:val="20"/>
      <w:szCs w:val="20"/>
      <w:lang w:eastAsia="fi-FI"/>
    </w:rPr>
  </w:style>
  <w:style w:type="character" w:customStyle="1" w:styleId="st">
    <w:name w:val="st"/>
    <w:rsid w:val="00502F4F"/>
  </w:style>
  <w:style w:type="character" w:customStyle="1" w:styleId="searchalttitle">
    <w:name w:val="searchalttitle"/>
    <w:uiPriority w:val="99"/>
    <w:rsid w:val="00502F4F"/>
  </w:style>
  <w:style w:type="character" w:customStyle="1" w:styleId="searchmatch">
    <w:name w:val="searchmatch"/>
    <w:uiPriority w:val="99"/>
    <w:rsid w:val="00502F4F"/>
  </w:style>
  <w:style w:type="character" w:customStyle="1" w:styleId="apple-converted-space">
    <w:name w:val="apple-converted-space"/>
    <w:basedOn w:val="Absatz-Standardschriftart"/>
    <w:uiPriority w:val="99"/>
    <w:rsid w:val="00502F4F"/>
    <w:rPr>
      <w:rFonts w:cs="Times New Roman"/>
    </w:rPr>
  </w:style>
  <w:style w:type="character" w:styleId="Platzhaltertext">
    <w:name w:val="Placeholder Text"/>
    <w:basedOn w:val="Absatz-Standardschriftart"/>
    <w:uiPriority w:val="99"/>
    <w:semiHidden/>
    <w:rsid w:val="00502F4F"/>
    <w:rPr>
      <w:color w:val="808080"/>
    </w:rPr>
  </w:style>
  <w:style w:type="character" w:customStyle="1" w:styleId="personname">
    <w:name w:val="person_name"/>
    <w:basedOn w:val="Absatz-Standardschriftart"/>
    <w:rsid w:val="00273C20"/>
  </w:style>
  <w:style w:type="paragraph" w:customStyle="1" w:styleId="StylePARAGRAPHCentered">
    <w:name w:val="Style PARAGRAPH + Centered"/>
    <w:basedOn w:val="Standard"/>
    <w:next w:val="Standard"/>
    <w:rsid w:val="005265F2"/>
    <w:pPr>
      <w:snapToGrid w:val="0"/>
      <w:spacing w:before="60" w:after="120"/>
      <w:jc w:val="center"/>
    </w:pPr>
    <w:rPr>
      <w:rFonts w:ascii="Times New Roman" w:hAnsi="Times New Roman" w:cs="Times New Roman"/>
      <w:spacing w:val="8"/>
      <w:sz w:val="24"/>
      <w:szCs w:val="20"/>
      <w:lang w:eastAsia="zh-CN"/>
    </w:rPr>
  </w:style>
  <w:style w:type="table" w:customStyle="1" w:styleId="TableNormal">
    <w:name w:val="Table Normal"/>
    <w:uiPriority w:val="2"/>
    <w:semiHidden/>
    <w:unhideWhenUsed/>
    <w:qFormat/>
    <w:rsid w:val="006B4ECF"/>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6B4ECF"/>
    <w:pPr>
      <w:widowControl w:val="0"/>
    </w:pPr>
    <w:rPr>
      <w:rFonts w:asciiTheme="minorHAnsi"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yperlink" Target="http://www.astech.de/en/produkt.html?name=LDM301A" TargetMode="Externa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2.xml"/><Relationship Id="rId25" Type="http://schemas.openxmlformats.org/officeDocument/2006/relationships/oleObject" Target="embeddings/oleObject1.bin"/><Relationship Id="rId33" Type="http://schemas.openxmlformats.org/officeDocument/2006/relationships/header" Target="header12.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image" Target="media/image3.emf"/><Relationship Id="rId32" Type="http://schemas.openxmlformats.org/officeDocument/2006/relationships/footer" Target="footer5.xml"/><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2.png"/><Relationship Id="rId28" Type="http://schemas.openxmlformats.org/officeDocument/2006/relationships/footer" Target="footer4.xml"/><Relationship Id="rId36" Type="http://schemas.openxmlformats.org/officeDocument/2006/relationships/comments" Target="comments.xml"/><Relationship Id="rId10" Type="http://schemas.openxmlformats.org/officeDocument/2006/relationships/hyperlink" Target="http://www.iala-aism.org" TargetMode="External"/><Relationship Id="rId19" Type="http://schemas.openxmlformats.org/officeDocument/2006/relationships/footer" Target="footer3.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C6863-F3C6-4541-BE7E-03E7E779D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2480</Words>
  <Characters>17481</Characters>
  <Application>Microsoft Office Word</Application>
  <DocSecurity>0</DocSecurity>
  <Lines>145</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DLR</Company>
  <LinksUpToDate>false</LinksUpToDate>
  <CharactersWithSpaces>19922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mhoppe</dc:creator>
  <cp:lastModifiedBy>Gewies, Stefan</cp:lastModifiedBy>
  <cp:revision>8</cp:revision>
  <cp:lastPrinted>2008-12-16T07:01:00Z</cp:lastPrinted>
  <dcterms:created xsi:type="dcterms:W3CDTF">2016-03-17T09:36:00Z</dcterms:created>
  <dcterms:modified xsi:type="dcterms:W3CDTF">2016-03-17T14:24:00Z</dcterms:modified>
</cp:coreProperties>
</file>